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365" w:rsidRPr="00FE60F3" w:rsidDel="00D0171F" w:rsidRDefault="0043455F">
      <w:pPr>
        <w:rPr>
          <w:del w:id="0" w:author="Amy Cohen" w:date="2015-03-04T14:37:00Z"/>
          <w:rFonts w:ascii="Lucida Bright" w:hAnsi="Lucida Bright"/>
          <w:b/>
          <w:rPrChange w:id="1" w:author="Amy Cohen" w:date="2015-05-20T14:00:00Z">
            <w:rPr>
              <w:del w:id="2" w:author="Amy Cohen" w:date="2015-03-04T14:37:00Z"/>
            </w:rPr>
          </w:rPrChange>
        </w:rPr>
      </w:pPr>
      <w:r w:rsidRPr="0043455F">
        <w:rPr>
          <w:rFonts w:ascii="Lucida Bright" w:hAnsi="Lucida Bright"/>
          <w:b/>
          <w:rPrChange w:id="3" w:author="Amy Cohen" w:date="2015-05-20T14:00:00Z">
            <w:rPr/>
          </w:rPrChange>
        </w:rPr>
        <w:t xml:space="preserve">Lesson Plan </w:t>
      </w:r>
      <w:ins w:id="4" w:author="Krystal Appiah" w:date="2015-08-11T16:23:00Z">
        <w:r w:rsidR="00643570">
          <w:rPr>
            <w:rFonts w:ascii="Lucida Bright" w:hAnsi="Lucida Bright"/>
            <w:b/>
          </w:rPr>
          <w:t>#</w:t>
        </w:r>
      </w:ins>
      <w:bookmarkStart w:id="5" w:name="_GoBack"/>
      <w:bookmarkEnd w:id="5"/>
      <w:ins w:id="6" w:author="Krystal Appiah" w:date="2015-08-11T16:21:00Z">
        <w:r w:rsidR="00E50CCC">
          <w:rPr>
            <w:rFonts w:ascii="Lucida Bright" w:hAnsi="Lucida Bright"/>
            <w:b/>
          </w:rPr>
          <w:t xml:space="preserve">7 </w:t>
        </w:r>
      </w:ins>
      <w:r w:rsidRPr="0043455F">
        <w:rPr>
          <w:rFonts w:ascii="Lucida Bright" w:hAnsi="Lucida Bright"/>
          <w:b/>
          <w:rPrChange w:id="7" w:author="Amy Cohen" w:date="2015-05-20T14:00:00Z">
            <w:rPr/>
          </w:rPrChange>
        </w:rPr>
        <w:t xml:space="preserve">for </w:t>
      </w:r>
      <w:r w:rsidRPr="00E50CCC">
        <w:rPr>
          <w:rFonts w:ascii="Lucida Bright" w:hAnsi="Lucida Bright"/>
          <w:b/>
          <w:i/>
          <w:rPrChange w:id="8" w:author="Krystal Appiah" w:date="2015-08-11T16:21:00Z">
            <w:rPr/>
          </w:rPrChange>
        </w:rPr>
        <w:t>Genius of Freedom</w:t>
      </w:r>
      <w:ins w:id="9" w:author="Amy Cohen" w:date="2015-03-04T14:37:00Z">
        <w:r w:rsidRPr="0043455F">
          <w:rPr>
            <w:rFonts w:ascii="Lucida Bright" w:hAnsi="Lucida Bright"/>
            <w:b/>
            <w:rPrChange w:id="10" w:author="Amy Cohen" w:date="2015-05-20T14:00:00Z">
              <w:rPr>
                <w:b/>
              </w:rPr>
            </w:rPrChange>
          </w:rPr>
          <w:t xml:space="preserve">: </w:t>
        </w:r>
      </w:ins>
      <w:ins w:id="11" w:author="Amy Cohen" w:date="2015-05-20T14:01:00Z">
        <w:r w:rsidR="00FE60F3">
          <w:rPr>
            <w:rFonts w:ascii="Lucida Bright" w:hAnsi="Lucida Bright"/>
            <w:b/>
          </w:rPr>
          <w:t>Exploring 19</w:t>
        </w:r>
        <w:r w:rsidRPr="0043455F">
          <w:rPr>
            <w:rFonts w:ascii="Lucida Bright" w:hAnsi="Lucida Bright"/>
            <w:b/>
            <w:vertAlign w:val="superscript"/>
            <w:rPrChange w:id="12" w:author="Amy Cohen" w:date="2015-05-20T14:01:00Z">
              <w:rPr>
                <w:rFonts w:ascii="Lucida Bright" w:hAnsi="Lucida Bright"/>
                <w:b/>
              </w:rPr>
            </w:rPrChange>
          </w:rPr>
          <w:t>th</w:t>
        </w:r>
        <w:r w:rsidR="00FE60F3">
          <w:rPr>
            <w:rFonts w:ascii="Lucida Bright" w:hAnsi="Lucida Bright"/>
            <w:b/>
          </w:rPr>
          <w:t xml:space="preserve"> Century African American </w:t>
        </w:r>
      </w:ins>
      <w:del w:id="13" w:author="Amy Cohen" w:date="2015-03-04T14:37:00Z">
        <w:r w:rsidRPr="0043455F">
          <w:rPr>
            <w:rFonts w:ascii="Lucida Bright" w:hAnsi="Lucida Bright"/>
            <w:b/>
            <w:rPrChange w:id="14" w:author="Amy Cohen" w:date="2015-05-20T14:00:00Z">
              <w:rPr/>
            </w:rPrChange>
          </w:rPr>
          <w:delText xml:space="preserve">.  </w:delText>
        </w:r>
      </w:del>
    </w:p>
    <w:p w:rsidR="00071365" w:rsidRPr="00FE60F3" w:rsidRDefault="0043455F" w:rsidP="00071365">
      <w:pPr>
        <w:rPr>
          <w:ins w:id="15" w:author="Amy Cohen" w:date="2015-05-20T14:00:00Z"/>
          <w:rFonts w:ascii="Lucida Bright" w:hAnsi="Lucida Bright"/>
          <w:b/>
          <w:rPrChange w:id="16" w:author="Amy Cohen" w:date="2015-05-20T14:00:00Z">
            <w:rPr>
              <w:ins w:id="17" w:author="Amy Cohen" w:date="2015-05-20T14:00:00Z"/>
              <w:b/>
            </w:rPr>
          </w:rPrChange>
        </w:rPr>
      </w:pPr>
      <w:r w:rsidRPr="0043455F">
        <w:rPr>
          <w:rFonts w:ascii="Lucida Bright" w:hAnsi="Lucida Bright"/>
          <w:b/>
          <w:rPrChange w:id="18" w:author="Amy Cohen" w:date="2015-05-20T14:00:00Z">
            <w:rPr>
              <w:b/>
            </w:rPr>
          </w:rPrChange>
        </w:rPr>
        <w:t>Albums</w:t>
      </w:r>
      <w:ins w:id="19" w:author="Amy Cohen" w:date="2015-06-02T11:29:00Z">
        <w:r w:rsidR="00442F30">
          <w:rPr>
            <w:rFonts w:ascii="Lucida Bright" w:hAnsi="Lucida Bright"/>
            <w:b/>
          </w:rPr>
          <w:t xml:space="preserve"> by Liz Taylor</w:t>
        </w:r>
      </w:ins>
    </w:p>
    <w:p w:rsidR="00FE60F3" w:rsidRPr="00FE60F3" w:rsidRDefault="00FE60F3" w:rsidP="00FE60F3">
      <w:pPr>
        <w:numPr>
          <w:ins w:id="20" w:author="Amy Cohen" w:date="2015-05-20T14:00:00Z"/>
        </w:numPr>
        <w:rPr>
          <w:ins w:id="21" w:author="Amy Cohen" w:date="2015-05-20T14:00:00Z"/>
          <w:rFonts w:ascii="Lucida Bright" w:hAnsi="Lucida Bright"/>
          <w:rPrChange w:id="22" w:author="Amy Cohen" w:date="2015-05-20T14:00:00Z">
            <w:rPr>
              <w:ins w:id="23" w:author="Amy Cohen" w:date="2015-05-20T14:00:00Z"/>
            </w:rPr>
          </w:rPrChange>
        </w:rPr>
      </w:pPr>
    </w:p>
    <w:p w:rsidR="00FE60F3" w:rsidRDefault="0043455F" w:rsidP="006C2B3D">
      <w:pPr>
        <w:numPr>
          <w:ins w:id="24" w:author="Amy Cohen" w:date="2015-06-01T16:18:00Z"/>
        </w:numPr>
        <w:rPr>
          <w:del w:id="25" w:author="Unknown"/>
          <w:rFonts w:ascii="Lucida Bright" w:hAnsi="Lucida Bright"/>
          <w:b/>
        </w:rPr>
      </w:pPr>
      <w:ins w:id="26" w:author="Amy Cohen" w:date="2015-05-20T14:00:00Z">
        <w:r w:rsidRPr="0043455F">
          <w:rPr>
            <w:rFonts w:ascii="Lucida Bright" w:hAnsi="Lucida Bright"/>
            <w:b/>
            <w:rPrChange w:id="27" w:author="Amy Cohen" w:date="2015-05-20T14:00:00Z">
              <w:rPr>
                <w:b/>
              </w:rPr>
            </w:rPrChange>
          </w:rPr>
          <w:t xml:space="preserve">Grade Level: </w:t>
        </w:r>
        <w:r w:rsidRPr="0043455F">
          <w:rPr>
            <w:rFonts w:ascii="Lucida Bright" w:hAnsi="Lucida Bright"/>
            <w:rPrChange w:id="28" w:author="Amy Cohen" w:date="2015-05-20T14:00:00Z">
              <w:rPr/>
            </w:rPrChange>
          </w:rPr>
          <w:t xml:space="preserve">Middle </w:t>
        </w:r>
      </w:ins>
      <w:ins w:id="29" w:author="Amy Cohen" w:date="2015-05-20T14:02:00Z">
        <w:r w:rsidR="00A247E1">
          <w:rPr>
            <w:rFonts w:ascii="Lucida Bright" w:hAnsi="Lucida Bright"/>
          </w:rPr>
          <w:t xml:space="preserve">or </w:t>
        </w:r>
      </w:ins>
      <w:ins w:id="30" w:author="Amy Cohen" w:date="2015-05-20T14:00:00Z">
        <w:r w:rsidRPr="0043455F">
          <w:rPr>
            <w:rFonts w:ascii="Lucida Bright" w:hAnsi="Lucida Bright"/>
            <w:rPrChange w:id="31" w:author="Amy Cohen" w:date="2015-05-20T14:00:00Z">
              <w:rPr/>
            </w:rPrChange>
          </w:rPr>
          <w:t>high school</w:t>
        </w:r>
      </w:ins>
    </w:p>
    <w:p w:rsidR="006C2B3D" w:rsidRPr="00FE60F3" w:rsidDel="006C2B3D" w:rsidRDefault="006C2B3D" w:rsidP="00071365">
      <w:pPr>
        <w:numPr>
          <w:ins w:id="32" w:author="Amy Cohen" w:date="2015-06-01T16:23:00Z"/>
        </w:numPr>
        <w:rPr>
          <w:ins w:id="33" w:author="Amy Cohen" w:date="2015-06-01T16:23:00Z"/>
          <w:rFonts w:ascii="Lucida Bright" w:hAnsi="Lucida Bright"/>
          <w:rPrChange w:id="34" w:author="Amy Cohen" w:date="2015-05-20T14:01:00Z">
            <w:rPr>
              <w:ins w:id="35" w:author="Amy Cohen" w:date="2015-06-01T16:23:00Z"/>
              <w:b/>
            </w:rPr>
          </w:rPrChange>
        </w:rPr>
      </w:pPr>
    </w:p>
    <w:p w:rsidR="00833033" w:rsidRDefault="00833033">
      <w:pPr>
        <w:numPr>
          <w:ins w:id="36" w:author="Amy Cohen" w:date="2015-06-01T16:18:00Z"/>
        </w:numPr>
        <w:rPr>
          <w:ins w:id="37" w:author="Amy Cohen" w:date="2015-06-01T16:18:00Z"/>
          <w:rFonts w:ascii="Lucida Bright" w:hAnsi="Lucida Bright"/>
          <w:b/>
        </w:rPr>
        <w:pPrChange w:id="38" w:author="Amy Cohen" w:date="2015-06-01T16:23:00Z">
          <w:pPr>
            <w:spacing w:after="120"/>
          </w:pPr>
        </w:pPrChange>
      </w:pPr>
    </w:p>
    <w:p w:rsidR="006C2B3D" w:rsidRDefault="006C2B3D" w:rsidP="006C2B3D">
      <w:pPr>
        <w:numPr>
          <w:ins w:id="39" w:author="Amy Cohen" w:date="2015-06-01T16:18:00Z"/>
        </w:numPr>
        <w:spacing w:after="120"/>
        <w:rPr>
          <w:ins w:id="40" w:author="Amy Cohen" w:date="2015-06-01T16:18:00Z"/>
          <w:rFonts w:ascii="Lucida Bright" w:hAnsi="Lucida Bright"/>
        </w:rPr>
      </w:pPr>
      <w:ins w:id="41" w:author="Amy Cohen" w:date="2015-06-01T16:18:00Z">
        <w:r>
          <w:rPr>
            <w:rFonts w:ascii="Lucida Bright" w:hAnsi="Lucida Bright"/>
            <w:b/>
          </w:rPr>
          <w:t xml:space="preserve">Topics: </w:t>
        </w:r>
      </w:ins>
      <w:ins w:id="42" w:author="Amy Cohen" w:date="2015-06-01T16:19:00Z">
        <w:r>
          <w:rPr>
            <w:rFonts w:ascii="Lucida Bright" w:hAnsi="Lucida Bright"/>
          </w:rPr>
          <w:t>Social history, women’s history</w:t>
        </w:r>
      </w:ins>
    </w:p>
    <w:p w:rsidR="006C2B3D" w:rsidRDefault="006C2B3D" w:rsidP="006C2B3D">
      <w:pPr>
        <w:numPr>
          <w:ins w:id="43" w:author="Amy Cohen" w:date="2015-06-01T16:18:00Z"/>
        </w:numPr>
        <w:spacing w:after="120"/>
        <w:rPr>
          <w:ins w:id="44" w:author="Amy Cohen" w:date="2015-06-01T16:20:00Z"/>
          <w:rFonts w:ascii="Lucida Bright" w:hAnsi="Lucida Bright"/>
        </w:rPr>
      </w:pPr>
      <w:ins w:id="45" w:author="Amy Cohen" w:date="2015-06-01T16:18:00Z">
        <w:r>
          <w:rPr>
            <w:rFonts w:ascii="Lucida Bright" w:hAnsi="Lucida Bright"/>
            <w:b/>
          </w:rPr>
          <w:t xml:space="preserve">Pennsylvania History Standards: </w:t>
        </w:r>
        <w:r>
          <w:rPr>
            <w:rFonts w:ascii="Lucida Bright" w:hAnsi="Lucida Bright"/>
          </w:rPr>
          <w:t xml:space="preserve">8.2.9 A, 8.2.9 B, 8.3.9 A, 8.3.9 B, </w:t>
        </w:r>
      </w:ins>
    </w:p>
    <w:p w:rsidR="006C2B3D" w:rsidRDefault="006C2B3D" w:rsidP="006C2B3D">
      <w:pPr>
        <w:numPr>
          <w:ins w:id="46" w:author="Amy Cohen" w:date="2015-06-01T16:20:00Z"/>
        </w:numPr>
        <w:spacing w:after="120"/>
        <w:rPr>
          <w:ins w:id="47" w:author="Amy Cohen" w:date="2015-06-01T16:18:00Z"/>
          <w:rFonts w:ascii="Lucida Bright" w:hAnsi="Lucida Bright"/>
        </w:rPr>
      </w:pPr>
      <w:ins w:id="48" w:author="Amy Cohen" w:date="2015-06-01T16:18:00Z">
        <w:r>
          <w:rPr>
            <w:rFonts w:ascii="Lucida Bright" w:hAnsi="Lucida Bright"/>
            <w:b/>
          </w:rPr>
          <w:t xml:space="preserve">Pennsylvania Core Standards: </w:t>
        </w:r>
        <w:r w:rsidRPr="00FA5E99">
          <w:rPr>
            <w:rFonts w:ascii="Lucida Bright" w:hAnsi="Lucida Bright"/>
          </w:rPr>
          <w:t xml:space="preserve">8.5.6-8 </w:t>
        </w:r>
        <w:r>
          <w:rPr>
            <w:rFonts w:ascii="Lucida Bright" w:hAnsi="Lucida Bright"/>
          </w:rPr>
          <w:t>E, 8.5.9-10 E, 8.5.11-12 E</w:t>
        </w:r>
      </w:ins>
      <w:ins w:id="49" w:author="Amy Cohen" w:date="2015-06-01T16:21:00Z">
        <w:r>
          <w:rPr>
            <w:rFonts w:ascii="Lucida Bright" w:hAnsi="Lucida Bright"/>
          </w:rPr>
          <w:t xml:space="preserve">, </w:t>
        </w:r>
        <w:r w:rsidRPr="00FA5E99">
          <w:rPr>
            <w:rFonts w:ascii="Lucida Bright" w:hAnsi="Lucida Bright"/>
          </w:rPr>
          <w:t xml:space="preserve">8.5.6-8 </w:t>
        </w:r>
        <w:r>
          <w:rPr>
            <w:rFonts w:ascii="Lucida Bright" w:hAnsi="Lucida Bright"/>
          </w:rPr>
          <w:t>F, 8.5.9-10 F, 8.5.11-12 F</w:t>
        </w:r>
      </w:ins>
      <w:ins w:id="50" w:author="Amy Cohen" w:date="2015-06-01T16:18:00Z">
        <w:r>
          <w:rPr>
            <w:rFonts w:ascii="Lucida Bright" w:hAnsi="Lucida Bright"/>
          </w:rPr>
          <w:t xml:space="preserve"> </w:t>
        </w:r>
      </w:ins>
    </w:p>
    <w:p w:rsidR="006C2B3D" w:rsidRDefault="006C2B3D" w:rsidP="006C2B3D">
      <w:pPr>
        <w:numPr>
          <w:ins w:id="51" w:author="Amy Cohen" w:date="2015-06-01T16:18:00Z"/>
        </w:numPr>
        <w:spacing w:after="120"/>
        <w:rPr>
          <w:ins w:id="52" w:author="Amy Cohen" w:date="2015-06-01T16:18:00Z"/>
          <w:rFonts w:ascii="Lucida Bright" w:hAnsi="Lucida Bright"/>
          <w:b/>
        </w:rPr>
      </w:pPr>
      <w:ins w:id="53" w:author="Amy Cohen" w:date="2015-06-01T16:18:00Z">
        <w:r w:rsidRPr="00FA5E99">
          <w:rPr>
            <w:rFonts w:ascii="Lucida Bright" w:hAnsi="Lucida Bright"/>
            <w:b/>
            <w:i/>
          </w:rPr>
          <w:t xml:space="preserve">African American History, </w:t>
        </w:r>
        <w:r w:rsidRPr="00FA5E99">
          <w:rPr>
            <w:rFonts w:ascii="Lucida Bright" w:hAnsi="Lucida Bright"/>
            <w:b/>
          </w:rPr>
          <w:t>Prentice Hall textbook:</w:t>
        </w:r>
        <w:r>
          <w:rPr>
            <w:rFonts w:ascii="Lucida Bright" w:hAnsi="Lucida Bright"/>
          </w:rPr>
          <w:t xml:space="preserve"> </w:t>
        </w:r>
      </w:ins>
      <w:ins w:id="54" w:author="Amy Cohen" w:date="2015-06-01T16:22:00Z">
        <w:r w:rsidR="0043455F">
          <w:rPr>
            <w:rFonts w:ascii="Lucida Bright" w:hAnsi="Lucida Bright"/>
          </w:rPr>
          <w:t>N/A</w:t>
        </w:r>
      </w:ins>
    </w:p>
    <w:p w:rsidR="00071365" w:rsidRPr="00FE60F3" w:rsidDel="00D0171F" w:rsidRDefault="00071365">
      <w:pPr>
        <w:rPr>
          <w:del w:id="55" w:author="Amy Cohen" w:date="2015-03-04T14:37:00Z"/>
          <w:rFonts w:ascii="Lucida Bright" w:hAnsi="Lucida Bright"/>
          <w:rPrChange w:id="56" w:author="Amy Cohen" w:date="2015-05-20T14:00:00Z">
            <w:rPr>
              <w:del w:id="57" w:author="Amy Cohen" w:date="2015-03-04T14:37:00Z"/>
            </w:rPr>
          </w:rPrChange>
        </w:rPr>
      </w:pPr>
    </w:p>
    <w:p w:rsidR="00805FA3" w:rsidRPr="00FE60F3" w:rsidRDefault="00805FA3">
      <w:pPr>
        <w:rPr>
          <w:rFonts w:ascii="Lucida Bright" w:hAnsi="Lucida Bright"/>
          <w:rPrChange w:id="58" w:author="Amy Cohen" w:date="2015-05-20T14:00:00Z">
            <w:rPr/>
          </w:rPrChange>
        </w:rPr>
      </w:pPr>
    </w:p>
    <w:p w:rsidR="00805FA3" w:rsidRPr="00FE60F3" w:rsidDel="00D0171F" w:rsidRDefault="0043455F">
      <w:pPr>
        <w:rPr>
          <w:del w:id="59" w:author="Amy Cohen" w:date="2015-03-04T14:37:00Z"/>
          <w:rFonts w:ascii="Lucida Bright" w:hAnsi="Lucida Bright"/>
          <w:b/>
          <w:rPrChange w:id="60" w:author="Amy Cohen" w:date="2015-05-20T14:00:00Z">
            <w:rPr>
              <w:del w:id="61" w:author="Amy Cohen" w:date="2015-03-04T14:37:00Z"/>
            </w:rPr>
          </w:rPrChange>
        </w:rPr>
      </w:pPr>
      <w:r w:rsidRPr="0043455F">
        <w:rPr>
          <w:rFonts w:ascii="Lucida Bright" w:hAnsi="Lucida Bright"/>
          <w:b/>
          <w:rPrChange w:id="62" w:author="Amy Cohen" w:date="2015-05-20T14:00:00Z">
            <w:rPr/>
          </w:rPrChange>
        </w:rPr>
        <w:t xml:space="preserve">Overview: </w:t>
      </w:r>
    </w:p>
    <w:p w:rsidR="00805FA3" w:rsidRPr="00FE60F3" w:rsidDel="00D0171F" w:rsidRDefault="00805FA3">
      <w:pPr>
        <w:rPr>
          <w:del w:id="63" w:author="Amy Cohen" w:date="2015-03-04T14:37:00Z"/>
          <w:rFonts w:ascii="Lucida Bright" w:hAnsi="Lucida Bright"/>
          <w:rPrChange w:id="64" w:author="Amy Cohen" w:date="2015-05-20T14:00:00Z">
            <w:rPr>
              <w:del w:id="65" w:author="Amy Cohen" w:date="2015-03-04T14:37:00Z"/>
            </w:rPr>
          </w:rPrChange>
        </w:rPr>
      </w:pPr>
    </w:p>
    <w:p w:rsidR="00833033" w:rsidRDefault="00833033">
      <w:pPr>
        <w:rPr>
          <w:ins w:id="66" w:author="Amy Cohen" w:date="2015-06-01T16:23:00Z"/>
          <w:del w:id="67" w:author="Amy Cohen" w:date="2015-06-01T16:23:00Z"/>
          <w:rFonts w:ascii="Lucida Bright" w:hAnsi="Lucida Bright"/>
        </w:rPr>
      </w:pPr>
    </w:p>
    <w:p w:rsidR="00833033" w:rsidRPr="00833033" w:rsidRDefault="0043455F">
      <w:pPr>
        <w:rPr>
          <w:rFonts w:ascii="Lucida Bright" w:hAnsi="Lucida Bright"/>
          <w:rPrChange w:id="68" w:author="Amy Cohen" w:date="2015-05-20T14:00:00Z">
            <w:rPr/>
          </w:rPrChange>
        </w:rPr>
      </w:pPr>
      <w:del w:id="69" w:author="Amy Cohen" w:date="2015-06-01T16:23:00Z">
        <w:r w:rsidRPr="0043455F">
          <w:rPr>
            <w:rFonts w:ascii="Lucida Bright" w:hAnsi="Lucida Bright"/>
            <w:rPrChange w:id="70" w:author="Amy Cohen" w:date="2015-05-20T14:00:00Z">
              <w:rPr/>
            </w:rPrChange>
          </w:rPr>
          <w:delText xml:space="preserve">Part 3 of </w:delText>
        </w:r>
        <w:r w:rsidRPr="0043455F">
          <w:rPr>
            <w:rFonts w:ascii="Lucida Bright" w:hAnsi="Lucida Bright"/>
            <w:i/>
            <w:rPrChange w:id="71" w:author="Amy Cohen" w:date="2015-05-20T14:00:00Z">
              <w:rPr>
                <w:i/>
              </w:rPr>
            </w:rPrChange>
          </w:rPr>
          <w:delText>Genius of Freedom</w:delText>
        </w:r>
        <w:r w:rsidRPr="0043455F">
          <w:rPr>
            <w:rFonts w:ascii="Lucida Bright" w:hAnsi="Lucida Bright"/>
            <w:rPrChange w:id="72" w:author="Amy Cohen" w:date="2015-05-20T14:00:00Z">
              <w:rPr/>
            </w:rPrChange>
          </w:rPr>
          <w:delText xml:space="preserve"> concentrates on what curator Krystal Appiah calls “Self-Respect and Pride of Race.”  </w:delText>
        </w:r>
      </w:del>
      <w:r w:rsidRPr="0043455F">
        <w:rPr>
          <w:rFonts w:ascii="Lucida Bright" w:hAnsi="Lucida Bright"/>
          <w:rPrChange w:id="73" w:author="Amy Cohen" w:date="2015-05-20T14:00:00Z">
            <w:rPr/>
          </w:rPrChange>
        </w:rPr>
        <w:t>Among the treasures featured</w:t>
      </w:r>
      <w:ins w:id="74" w:author="Amy Cohen" w:date="2015-06-01T16:23:00Z">
        <w:r w:rsidR="006C2B3D">
          <w:rPr>
            <w:rFonts w:ascii="Lucida Bright" w:hAnsi="Lucida Bright"/>
          </w:rPr>
          <w:t xml:space="preserve"> within the </w:t>
        </w:r>
        <w:r w:rsidR="006C2B3D" w:rsidRPr="0051178C">
          <w:rPr>
            <w:rFonts w:ascii="Lucida Bright" w:hAnsi="Lucida Bright"/>
            <w:i/>
            <w:rPrChange w:id="75" w:author="Krystal Appiah" w:date="2015-07-29T09:40:00Z">
              <w:rPr>
                <w:rFonts w:ascii="Lucida Bright" w:hAnsi="Lucida Bright"/>
              </w:rPr>
            </w:rPrChange>
          </w:rPr>
          <w:t>Genius of Freedom</w:t>
        </w:r>
        <w:r w:rsidR="006C2B3D">
          <w:rPr>
            <w:rFonts w:ascii="Lucida Bright" w:hAnsi="Lucida Bright"/>
          </w:rPr>
          <w:t xml:space="preserve"> exhibit</w:t>
        </w:r>
      </w:ins>
      <w:ins w:id="76" w:author="Amy Cohen" w:date="2015-06-01T16:24:00Z">
        <w:r w:rsidR="006C2B3D">
          <w:rPr>
            <w:rFonts w:ascii="Lucida Bright" w:hAnsi="Lucida Bright"/>
          </w:rPr>
          <w:t xml:space="preserve"> are </w:t>
        </w:r>
      </w:ins>
      <w:del w:id="77" w:author="Amy Cohen" w:date="2015-06-01T16:24:00Z">
        <w:r w:rsidRPr="0043455F">
          <w:rPr>
            <w:rFonts w:ascii="Lucida Bright" w:hAnsi="Lucida Bright"/>
            <w:rPrChange w:id="78" w:author="Amy Cohen" w:date="2015-05-20T14:00:00Z">
              <w:rPr/>
            </w:rPrChange>
          </w:rPr>
          <w:delText xml:space="preserve">, </w:delText>
        </w:r>
      </w:del>
      <w:r w:rsidRPr="0043455F">
        <w:rPr>
          <w:rFonts w:ascii="Lucida Bright" w:hAnsi="Lucida Bright"/>
          <w:rPrChange w:id="79" w:author="Amy Cohen" w:date="2015-05-20T14:00:00Z">
            <w:rPr/>
          </w:rPrChange>
        </w:rPr>
        <w:t>several</w:t>
      </w:r>
      <w:ins w:id="80" w:author="Amy Cohen" w:date="2015-06-01T16:24:00Z">
        <w:r w:rsidR="006C2B3D">
          <w:rPr>
            <w:rFonts w:ascii="Lucida Bright" w:hAnsi="Lucida Bright"/>
          </w:rPr>
          <w:t xml:space="preserve"> remarkable</w:t>
        </w:r>
      </w:ins>
      <w:r w:rsidRPr="0043455F">
        <w:rPr>
          <w:rFonts w:ascii="Lucida Bright" w:hAnsi="Lucida Bright"/>
          <w:rPrChange w:id="81" w:author="Amy Cohen" w:date="2015-05-20T14:00:00Z">
            <w:rPr/>
          </w:rPrChange>
        </w:rPr>
        <w:t xml:space="preserve"> books by African American authors</w:t>
      </w:r>
      <w:del w:id="82" w:author="Krystal Appiah" w:date="2015-07-29T09:40:00Z">
        <w:r w:rsidRPr="0043455F" w:rsidDel="0051178C">
          <w:rPr>
            <w:rFonts w:ascii="Lucida Bright" w:hAnsi="Lucida Bright"/>
            <w:rPrChange w:id="83" w:author="Amy Cohen" w:date="2015-05-20T14:00:00Z">
              <w:rPr/>
            </w:rPrChange>
          </w:rPr>
          <w:delText xml:space="preserve"> are displayed</w:delText>
        </w:r>
      </w:del>
      <w:r w:rsidRPr="0043455F">
        <w:rPr>
          <w:rFonts w:ascii="Lucida Bright" w:hAnsi="Lucida Bright"/>
          <w:rPrChange w:id="84" w:author="Amy Cohen" w:date="2015-05-20T14:00:00Z">
            <w:rPr/>
          </w:rPrChange>
        </w:rPr>
        <w:t>, many of which are available on Google Books.</w:t>
      </w:r>
      <w:del w:id="85" w:author="Krystal Appiah" w:date="2015-07-29T09:40:00Z">
        <w:r w:rsidRPr="0043455F" w:rsidDel="0051178C">
          <w:rPr>
            <w:rFonts w:ascii="Lucida Bright" w:hAnsi="Lucida Bright"/>
            <w:rPrChange w:id="86" w:author="Amy Cohen" w:date="2015-05-20T14:00:00Z">
              <w:rPr/>
            </w:rPrChange>
          </w:rPr>
          <w:delText xml:space="preserve"> </w:delText>
        </w:r>
      </w:del>
      <w:r w:rsidRPr="0043455F">
        <w:rPr>
          <w:rFonts w:ascii="Lucida Bright" w:hAnsi="Lucida Bright"/>
          <w:rPrChange w:id="87" w:author="Amy Cohen" w:date="2015-05-20T14:00:00Z">
            <w:rPr/>
          </w:rPrChange>
        </w:rPr>
        <w:t xml:space="preserve"> In this</w:t>
      </w:r>
      <w:ins w:id="88" w:author="Amy Cohen" w:date="2015-06-01T16:24:00Z">
        <w:r w:rsidR="006C2B3D">
          <w:rPr>
            <w:rFonts w:ascii="Lucida Bright" w:hAnsi="Lucida Bright"/>
          </w:rPr>
          <w:t xml:space="preserve"> lesson</w:t>
        </w:r>
      </w:ins>
      <w:del w:id="89" w:author="Amy Cohen" w:date="2015-06-01T16:24:00Z">
        <w:r w:rsidRPr="0043455F">
          <w:rPr>
            <w:rFonts w:ascii="Lucida Bright" w:hAnsi="Lucida Bright"/>
            <w:rPrChange w:id="90" w:author="Amy Cohen" w:date="2015-05-20T14:00:00Z">
              <w:rPr/>
            </w:rPrChange>
          </w:rPr>
          <w:delText xml:space="preserve"> project</w:delText>
        </w:r>
      </w:del>
      <w:r w:rsidRPr="0043455F">
        <w:rPr>
          <w:rFonts w:ascii="Lucida Bright" w:hAnsi="Lucida Bright"/>
          <w:rPrChange w:id="91" w:author="Amy Cohen" w:date="2015-05-20T14:00:00Z">
            <w:rPr/>
          </w:rPrChange>
        </w:rPr>
        <w:t xml:space="preserve">, students will learn about the albums created by prominent and wealthy African American women and will use that genre to explore several of the books </w:t>
      </w:r>
      <w:ins w:id="92" w:author="Amy Cohen" w:date="2015-06-01T16:25:00Z">
        <w:r w:rsidR="006C2B3D">
          <w:rPr>
            <w:rFonts w:ascii="Lucida Bright" w:hAnsi="Lucida Bright"/>
          </w:rPr>
          <w:t xml:space="preserve">from </w:t>
        </w:r>
      </w:ins>
      <w:del w:id="93" w:author="Amy Cohen" w:date="2015-06-01T16:25:00Z">
        <w:r w:rsidRPr="0043455F">
          <w:rPr>
            <w:rFonts w:ascii="Lucida Bright" w:hAnsi="Lucida Bright"/>
            <w:rPrChange w:id="94" w:author="Amy Cohen" w:date="2015-05-20T14:00:00Z">
              <w:rPr/>
            </w:rPrChange>
          </w:rPr>
          <w:delText xml:space="preserve">from </w:delText>
        </w:r>
      </w:del>
      <w:r w:rsidRPr="0043455F">
        <w:rPr>
          <w:rFonts w:ascii="Lucida Bright" w:hAnsi="Lucida Bright"/>
          <w:rPrChange w:id="95" w:author="Amy Cohen" w:date="2015-05-20T14:00:00Z">
            <w:rPr/>
          </w:rPrChange>
        </w:rPr>
        <w:t>the exhibit.</w:t>
      </w:r>
    </w:p>
    <w:p w:rsidR="00D0171F" w:rsidRPr="00FE60F3" w:rsidDel="00FE60F3" w:rsidRDefault="00D0171F">
      <w:pPr>
        <w:rPr>
          <w:del w:id="96" w:author="Amy Cohen" w:date="2015-05-20T14:00:00Z"/>
          <w:rFonts w:ascii="Lucida Bright" w:hAnsi="Lucida Bright"/>
          <w:rPrChange w:id="97" w:author="Amy Cohen" w:date="2015-05-20T14:00:00Z">
            <w:rPr>
              <w:del w:id="98" w:author="Amy Cohen" w:date="2015-05-20T14:00:00Z"/>
            </w:rPr>
          </w:rPrChange>
        </w:rPr>
      </w:pPr>
    </w:p>
    <w:p w:rsidR="00D0171F" w:rsidRPr="00FE60F3" w:rsidRDefault="00D0171F">
      <w:pPr>
        <w:numPr>
          <w:ins w:id="99" w:author="Amy Cohen" w:date="2015-03-04T14:38:00Z"/>
        </w:numPr>
        <w:rPr>
          <w:ins w:id="100" w:author="Amy Cohen" w:date="2015-03-04T14:38:00Z"/>
          <w:rFonts w:ascii="Lucida Bright" w:hAnsi="Lucida Bright"/>
          <w:rPrChange w:id="101" w:author="Amy Cohen" w:date="2015-05-20T14:00:00Z">
            <w:rPr>
              <w:ins w:id="102" w:author="Amy Cohen" w:date="2015-03-04T14:38:00Z"/>
            </w:rPr>
          </w:rPrChange>
        </w:rPr>
      </w:pPr>
    </w:p>
    <w:p w:rsidR="00805FA3" w:rsidRPr="00FE60F3" w:rsidRDefault="0043455F">
      <w:pPr>
        <w:rPr>
          <w:rFonts w:ascii="Lucida Bright" w:hAnsi="Lucida Bright"/>
          <w:rPrChange w:id="103" w:author="Amy Cohen" w:date="2015-05-20T14:00:00Z">
            <w:rPr/>
          </w:rPrChange>
        </w:rPr>
      </w:pPr>
      <w:ins w:id="104" w:author="Amy Cohen" w:date="2015-03-04T14:41:00Z">
        <w:r w:rsidRPr="0043455F">
          <w:rPr>
            <w:rFonts w:ascii="Lucida Bright" w:hAnsi="Lucida Bright"/>
            <w:b/>
            <w:rPrChange w:id="105" w:author="Amy Cohen" w:date="2015-05-20T14:00:00Z">
              <w:rPr>
                <w:b/>
              </w:rPr>
            </w:rPrChange>
          </w:rPr>
          <w:t xml:space="preserve">Background and </w:t>
        </w:r>
      </w:ins>
      <w:ins w:id="106" w:author="Amy Cohen" w:date="2015-03-04T14:38:00Z">
        <w:r w:rsidRPr="0043455F">
          <w:rPr>
            <w:rFonts w:ascii="Lucida Bright" w:hAnsi="Lucida Bright"/>
            <w:b/>
            <w:rPrChange w:id="107" w:author="Amy Cohen" w:date="2015-05-20T14:00:00Z">
              <w:rPr>
                <w:b/>
              </w:rPr>
            </w:rPrChange>
          </w:rPr>
          <w:t>Materials</w:t>
        </w:r>
        <w:proofErr w:type="gramStart"/>
        <w:r w:rsidRPr="0043455F">
          <w:rPr>
            <w:rFonts w:ascii="Lucida Bright" w:hAnsi="Lucida Bright"/>
            <w:b/>
            <w:rPrChange w:id="108" w:author="Amy Cohen" w:date="2015-05-20T14:00:00Z">
              <w:rPr>
                <w:b/>
              </w:rPr>
            </w:rPrChange>
          </w:rPr>
          <w:t>:</w:t>
        </w:r>
        <w:proofErr w:type="gramEnd"/>
        <w:r w:rsidRPr="0043455F">
          <w:rPr>
            <w:rFonts w:ascii="Lucida Bright" w:hAnsi="Lucida Bright"/>
            <w:b/>
            <w:rPrChange w:id="109" w:author="Amy Cohen" w:date="2015-05-20T14:00:00Z">
              <w:rPr>
                <w:b/>
              </w:rPr>
            </w:rPrChange>
          </w:rPr>
          <w:br/>
        </w:r>
      </w:ins>
      <w:r w:rsidRPr="0043455F">
        <w:rPr>
          <w:rFonts w:ascii="Lucida Bright" w:hAnsi="Lucida Bright"/>
          <w:rPrChange w:id="110" w:author="Amy Cohen" w:date="2015-05-20T14:00:00Z">
            <w:rPr/>
          </w:rPrChange>
        </w:rPr>
        <w:t xml:space="preserve">Information on the Women’s Friendship Albums are contained on the Library Company of Philadelphia’s website at </w:t>
      </w:r>
      <w:ins w:id="111" w:author="Krystal Appiah" w:date="2015-07-29T09:41:00Z">
        <w:r w:rsidR="0051178C">
          <w:rPr>
            <w:rFonts w:ascii="Lucida Bright" w:hAnsi="Lucida Bright"/>
          </w:rPr>
          <w:fldChar w:fldCharType="begin"/>
        </w:r>
        <w:r w:rsidR="0051178C">
          <w:rPr>
            <w:rFonts w:ascii="Lucida Bright" w:hAnsi="Lucida Bright"/>
          </w:rPr>
          <w:instrText xml:space="preserve"> HYPERLINK "</w:instrText>
        </w:r>
        <w:r w:rsidR="0051178C" w:rsidRPr="0051178C">
          <w:rPr>
            <w:rFonts w:ascii="Lucida Bright" w:hAnsi="Lucida Bright"/>
          </w:rPr>
          <w:instrText>http://lcpalbumproject.org/</w:instrText>
        </w:r>
        <w:r w:rsidR="0051178C">
          <w:rPr>
            <w:rFonts w:ascii="Lucida Bright" w:hAnsi="Lucida Bright"/>
          </w:rPr>
          <w:instrText xml:space="preserve">" </w:instrText>
        </w:r>
        <w:r w:rsidR="0051178C">
          <w:rPr>
            <w:rFonts w:ascii="Lucida Bright" w:hAnsi="Lucida Bright"/>
          </w:rPr>
          <w:fldChar w:fldCharType="separate"/>
        </w:r>
        <w:r w:rsidR="0051178C" w:rsidRPr="00E722B3">
          <w:rPr>
            <w:rStyle w:val="Hyperlink"/>
            <w:rFonts w:ascii="Lucida Bright" w:hAnsi="Lucida Bright"/>
          </w:rPr>
          <w:t>http://lcpalbumproject.org/</w:t>
        </w:r>
        <w:r w:rsidR="0051178C">
          <w:rPr>
            <w:rFonts w:ascii="Lucida Bright" w:hAnsi="Lucida Bright"/>
          </w:rPr>
          <w:fldChar w:fldCharType="end"/>
        </w:r>
        <w:r w:rsidR="0051178C">
          <w:rPr>
            <w:rFonts w:ascii="Lucida Bright" w:hAnsi="Lucida Bright"/>
          </w:rPr>
          <w:t>.</w:t>
        </w:r>
      </w:ins>
      <w:del w:id="112" w:author="Krystal Appiah" w:date="2015-07-29T09:41:00Z">
        <w:r w:rsidRPr="0043455F" w:rsidDel="0051178C">
          <w:rPr>
            <w:rFonts w:ascii="Lucida Bright" w:hAnsi="Lucida Bright"/>
            <w:rPrChange w:id="113" w:author="Amy Cohen" w:date="2015-05-20T14:00:00Z">
              <w:rPr>
                <w:color w:val="0000FF" w:themeColor="hyperlink"/>
                <w:u w:val="single"/>
              </w:rPr>
            </w:rPrChange>
          </w:rPr>
          <w:fldChar w:fldCharType="begin"/>
        </w:r>
        <w:r w:rsidRPr="0043455F" w:rsidDel="0051178C">
          <w:rPr>
            <w:rFonts w:ascii="Lucida Bright" w:hAnsi="Lucida Bright"/>
            <w:rPrChange w:id="114" w:author="Amy Cohen" w:date="2015-05-20T14:00:00Z">
              <w:rPr/>
            </w:rPrChange>
          </w:rPr>
          <w:delInstrText>HYPERLINK "http://www.librarycompany.org/Cassey/index.htm" \l ".VLU5A2QbBdo"</w:delInstrText>
        </w:r>
        <w:r w:rsidRPr="0043455F" w:rsidDel="0051178C">
          <w:rPr>
            <w:rFonts w:ascii="Lucida Bright" w:hAnsi="Lucida Bright"/>
            <w:rPrChange w:id="115" w:author="Amy Cohen" w:date="2015-05-20T14:00:00Z">
              <w:rPr>
                <w:color w:val="0000FF" w:themeColor="hyperlink"/>
                <w:u w:val="single"/>
              </w:rPr>
            </w:rPrChange>
          </w:rPr>
          <w:fldChar w:fldCharType="separate"/>
        </w:r>
        <w:r w:rsidRPr="0043455F" w:rsidDel="0051178C">
          <w:rPr>
            <w:rStyle w:val="Hyperlink"/>
            <w:rFonts w:ascii="Lucida Bright" w:hAnsi="Lucida Bright"/>
            <w:rPrChange w:id="116" w:author="Amy Cohen" w:date="2015-05-20T14:00:00Z">
              <w:rPr>
                <w:rStyle w:val="Hyperlink"/>
              </w:rPr>
            </w:rPrChange>
          </w:rPr>
          <w:delText>http://www.librarycompany.org/Cassey/index.htm#.VLU5A2QbBdo</w:delText>
        </w:r>
        <w:r w:rsidRPr="0043455F" w:rsidDel="0051178C">
          <w:rPr>
            <w:rFonts w:ascii="Lucida Bright" w:hAnsi="Lucida Bright"/>
            <w:rPrChange w:id="117" w:author="Amy Cohen" w:date="2015-05-20T14:00:00Z">
              <w:rPr>
                <w:color w:val="0000FF" w:themeColor="hyperlink"/>
                <w:u w:val="single"/>
              </w:rPr>
            </w:rPrChange>
          </w:rPr>
          <w:fldChar w:fldCharType="end"/>
        </w:r>
        <w:r w:rsidRPr="0043455F" w:rsidDel="0051178C">
          <w:rPr>
            <w:rFonts w:ascii="Lucida Bright" w:hAnsi="Lucida Bright"/>
            <w:rPrChange w:id="118" w:author="Amy Cohen" w:date="2015-05-20T14:00:00Z">
              <w:rPr>
                <w:color w:val="0000FF" w:themeColor="hyperlink"/>
                <w:u w:val="single"/>
              </w:rPr>
            </w:rPrChange>
          </w:rPr>
          <w:delText xml:space="preserve"> .</w:delText>
        </w:r>
      </w:del>
      <w:r w:rsidRPr="0043455F">
        <w:rPr>
          <w:rFonts w:ascii="Lucida Bright" w:hAnsi="Lucida Bright"/>
          <w:rPrChange w:id="119" w:author="Amy Cohen" w:date="2015-05-20T14:00:00Z">
            <w:rPr>
              <w:color w:val="0000FF" w:themeColor="hyperlink"/>
              <w:u w:val="single"/>
            </w:rPr>
          </w:rPrChange>
        </w:rPr>
        <w:t xml:space="preserve">  These albums combined artistic endeavors,</w:t>
      </w:r>
      <w:ins w:id="120" w:author="Amy Cohen" w:date="2015-06-01T16:25:00Z">
        <w:r w:rsidR="006C2B3D">
          <w:rPr>
            <w:rFonts w:ascii="Lucida Bright" w:hAnsi="Lucida Bright"/>
          </w:rPr>
          <w:t xml:space="preserve"> such as</w:t>
        </w:r>
      </w:ins>
      <w:del w:id="121" w:author="Amy Cohen" w:date="2015-06-01T16:25:00Z">
        <w:r w:rsidRPr="0043455F">
          <w:rPr>
            <w:rFonts w:ascii="Lucida Bright" w:hAnsi="Lucida Bright"/>
            <w:rPrChange w:id="122" w:author="Amy Cohen" w:date="2015-05-20T14:00:00Z">
              <w:rPr>
                <w:color w:val="0000FF" w:themeColor="hyperlink"/>
                <w:u w:val="single"/>
              </w:rPr>
            </w:rPrChange>
          </w:rPr>
          <w:delText xml:space="preserve"> like</w:delText>
        </w:r>
      </w:del>
      <w:r w:rsidRPr="0043455F">
        <w:rPr>
          <w:rFonts w:ascii="Lucida Bright" w:hAnsi="Lucida Bright"/>
          <w:rPrChange w:id="123" w:author="Amy Cohen" w:date="2015-05-20T14:00:00Z">
            <w:rPr>
              <w:color w:val="0000FF" w:themeColor="hyperlink"/>
              <w:u w:val="single"/>
            </w:rPr>
          </w:rPrChange>
        </w:rPr>
        <w:t xml:space="preserve"> floral paintings, as well as poetry and essays.  The Library Company holds the albums of Amy Cassey as well as those of the sisters Mary Ann and Martina Dickerson.</w:t>
      </w:r>
    </w:p>
    <w:p w:rsidR="00805FA3" w:rsidRPr="00FE60F3" w:rsidRDefault="00805FA3">
      <w:pPr>
        <w:rPr>
          <w:rFonts w:ascii="Lucida Bright" w:hAnsi="Lucida Bright"/>
          <w:rPrChange w:id="124" w:author="Amy Cohen" w:date="2015-05-20T14:00:00Z">
            <w:rPr/>
          </w:rPrChange>
        </w:rPr>
      </w:pPr>
    </w:p>
    <w:p w:rsidR="004B578F" w:rsidRPr="00FE60F3" w:rsidRDefault="0043455F">
      <w:pPr>
        <w:rPr>
          <w:rFonts w:ascii="Lucida Bright" w:hAnsi="Lucida Bright"/>
          <w:rPrChange w:id="125" w:author="Amy Cohen" w:date="2015-05-20T14:00:00Z">
            <w:rPr/>
          </w:rPrChange>
        </w:rPr>
      </w:pPr>
      <w:r w:rsidRPr="0043455F">
        <w:rPr>
          <w:rFonts w:ascii="Lucida Bright" w:hAnsi="Lucida Bright"/>
          <w:rPrChange w:id="126" w:author="Amy Cohen" w:date="2015-05-20T14:00:00Z">
            <w:rPr>
              <w:color w:val="0000FF" w:themeColor="hyperlink"/>
              <w:u w:val="single"/>
            </w:rPr>
          </w:rPrChange>
        </w:rPr>
        <w:t xml:space="preserve">After students have been introduced to </w:t>
      </w:r>
      <w:proofErr w:type="gramStart"/>
      <w:r w:rsidRPr="0043455F">
        <w:rPr>
          <w:rFonts w:ascii="Lucida Bright" w:hAnsi="Lucida Bright"/>
          <w:rPrChange w:id="127" w:author="Amy Cohen" w:date="2015-05-20T14:00:00Z">
            <w:rPr>
              <w:color w:val="0000FF" w:themeColor="hyperlink"/>
              <w:u w:val="single"/>
            </w:rPr>
          </w:rPrChange>
        </w:rPr>
        <w:t xml:space="preserve">the </w:t>
      </w:r>
      <w:ins w:id="128" w:author="Amy Cohen" w:date="2015-06-01T16:25:00Z">
        <w:r w:rsidR="006C2B3D">
          <w:rPr>
            <w:rFonts w:ascii="Lucida Bright" w:hAnsi="Lucida Bright"/>
          </w:rPr>
          <w:t>a</w:t>
        </w:r>
      </w:ins>
      <w:proofErr w:type="gramEnd"/>
      <w:del w:id="129" w:author="Amy Cohen" w:date="2015-06-01T16:25:00Z">
        <w:r w:rsidRPr="0043455F">
          <w:rPr>
            <w:rFonts w:ascii="Lucida Bright" w:hAnsi="Lucida Bright"/>
            <w:rPrChange w:id="130" w:author="Amy Cohen" w:date="2015-05-20T14:00:00Z">
              <w:rPr>
                <w:color w:val="0000FF" w:themeColor="hyperlink"/>
                <w:u w:val="single"/>
              </w:rPr>
            </w:rPrChange>
          </w:rPr>
          <w:delText>A</w:delText>
        </w:r>
      </w:del>
      <w:r w:rsidRPr="0043455F">
        <w:rPr>
          <w:rFonts w:ascii="Lucida Bright" w:hAnsi="Lucida Bright"/>
          <w:rPrChange w:id="131" w:author="Amy Cohen" w:date="2015-05-20T14:00:00Z">
            <w:rPr>
              <w:color w:val="0000FF" w:themeColor="hyperlink"/>
              <w:u w:val="single"/>
            </w:rPr>
          </w:rPrChange>
        </w:rPr>
        <w:t>lbum</w:t>
      </w:r>
      <w:ins w:id="132" w:author="Amy Cohen" w:date="2015-06-01T16:25:00Z">
        <w:r w:rsidR="006C2B3D">
          <w:rPr>
            <w:rFonts w:ascii="Lucida Bright" w:hAnsi="Lucida Bright"/>
          </w:rPr>
          <w:t>s</w:t>
        </w:r>
      </w:ins>
      <w:r w:rsidRPr="0043455F">
        <w:rPr>
          <w:rFonts w:ascii="Lucida Bright" w:hAnsi="Lucida Bright"/>
          <w:rPrChange w:id="133" w:author="Amy Cohen" w:date="2015-05-20T14:00:00Z">
            <w:rPr>
              <w:color w:val="0000FF" w:themeColor="hyperlink"/>
              <w:u w:val="single"/>
            </w:rPr>
          </w:rPrChange>
        </w:rPr>
        <w:t xml:space="preserve">, they will be briefly introduced to the people whose works they must choose from.  </w:t>
      </w:r>
    </w:p>
    <w:p w:rsidR="00081887" w:rsidRPr="00FE60F3" w:rsidRDefault="00081887">
      <w:pPr>
        <w:rPr>
          <w:rFonts w:ascii="Lucida Bright" w:hAnsi="Lucida Bright"/>
          <w:rPrChange w:id="134" w:author="Amy Cohen" w:date="2015-05-20T14:00:00Z">
            <w:rPr/>
          </w:rPrChange>
        </w:rPr>
      </w:pPr>
    </w:p>
    <w:p w:rsidR="004B578F" w:rsidRPr="00FE60F3" w:rsidRDefault="0043455F" w:rsidP="00081887">
      <w:pPr>
        <w:pStyle w:val="ListParagraph"/>
        <w:numPr>
          <w:ilvl w:val="0"/>
          <w:numId w:val="1"/>
        </w:numPr>
        <w:rPr>
          <w:rFonts w:ascii="Lucida Bright" w:hAnsi="Lucida Bright"/>
          <w:rPrChange w:id="135" w:author="Amy Cohen" w:date="2015-05-20T14:00:00Z">
            <w:rPr/>
          </w:rPrChange>
        </w:rPr>
      </w:pPr>
      <w:r w:rsidRPr="0043455F">
        <w:rPr>
          <w:rFonts w:ascii="Lucida Bright" w:hAnsi="Lucida Bright"/>
          <w:rPrChange w:id="136" w:author="Amy Cohen" w:date="2015-05-20T14:00:00Z">
            <w:rPr>
              <w:color w:val="0000FF" w:themeColor="hyperlink"/>
              <w:u w:val="single"/>
            </w:rPr>
          </w:rPrChange>
        </w:rPr>
        <w:t xml:space="preserve">John Stephens Durham, </w:t>
      </w:r>
      <w:r w:rsidRPr="0043455F">
        <w:rPr>
          <w:rFonts w:ascii="Lucida Bright" w:hAnsi="Lucida Bright"/>
          <w:i/>
          <w:rPrChange w:id="137" w:author="Amy Cohen" w:date="2015-05-20T14:00:00Z">
            <w:rPr>
              <w:i/>
              <w:color w:val="0000FF" w:themeColor="hyperlink"/>
              <w:u w:val="single"/>
            </w:rPr>
          </w:rPrChange>
        </w:rPr>
        <w:t xml:space="preserve">To Teach Negro History: A Suggestion </w:t>
      </w:r>
      <w:r w:rsidRPr="0043455F">
        <w:rPr>
          <w:rFonts w:ascii="Lucida Bright" w:hAnsi="Lucida Bright"/>
          <w:rPrChange w:id="138" w:author="Amy Cohen" w:date="2015-05-20T14:00:00Z">
            <w:rPr>
              <w:color w:val="0000FF" w:themeColor="hyperlink"/>
              <w:u w:val="single"/>
            </w:rPr>
          </w:rPrChange>
        </w:rPr>
        <w:fldChar w:fldCharType="begin"/>
      </w:r>
      <w:r w:rsidRPr="0043455F">
        <w:rPr>
          <w:rFonts w:ascii="Lucida Bright" w:hAnsi="Lucida Bright"/>
          <w:rPrChange w:id="139" w:author="Amy Cohen" w:date="2015-05-20T14:00:00Z">
            <w:rPr>
              <w:color w:val="0000FF" w:themeColor="hyperlink"/>
              <w:u w:val="single"/>
            </w:rPr>
          </w:rPrChange>
        </w:rPr>
        <w:instrText>HYPERLINK "https://ia600401.us.archive.org/12/items/toteachnegrohist00durh/toteachnegrohist00durh.pdf"</w:instrText>
      </w:r>
      <w:r w:rsidRPr="0043455F">
        <w:rPr>
          <w:rFonts w:ascii="Lucida Bright" w:hAnsi="Lucida Bright"/>
          <w:rPrChange w:id="140" w:author="Amy Cohen" w:date="2015-05-20T14:00:00Z">
            <w:rPr>
              <w:color w:val="0000FF" w:themeColor="hyperlink"/>
              <w:u w:val="single"/>
            </w:rPr>
          </w:rPrChange>
        </w:rPr>
        <w:fldChar w:fldCharType="separate"/>
      </w:r>
      <w:r w:rsidRPr="0043455F">
        <w:rPr>
          <w:rStyle w:val="Hyperlink"/>
          <w:rFonts w:ascii="Lucida Bright" w:hAnsi="Lucida Bright"/>
          <w:rPrChange w:id="141" w:author="Amy Cohen" w:date="2015-05-20T14:00:00Z">
            <w:rPr>
              <w:rStyle w:val="Hyperlink"/>
            </w:rPr>
          </w:rPrChange>
        </w:rPr>
        <w:t>https://ia600401.us.archive.org/12/items/toteachnegrohist00durh/toteachnegrohist00durh.pdf</w:t>
      </w:r>
      <w:r w:rsidRPr="0043455F">
        <w:rPr>
          <w:rFonts w:ascii="Lucida Bright" w:hAnsi="Lucida Bright"/>
          <w:rPrChange w:id="142" w:author="Amy Cohen" w:date="2015-05-20T14:00:00Z">
            <w:rPr>
              <w:color w:val="0000FF" w:themeColor="hyperlink"/>
              <w:u w:val="single"/>
            </w:rPr>
          </w:rPrChange>
        </w:rPr>
        <w:fldChar w:fldCharType="end"/>
      </w:r>
      <w:r w:rsidRPr="0043455F">
        <w:rPr>
          <w:rFonts w:ascii="Lucida Bright" w:hAnsi="Lucida Bright"/>
          <w:i/>
          <w:rPrChange w:id="143" w:author="Amy Cohen" w:date="2015-05-20T14:00:00Z">
            <w:rPr>
              <w:i/>
              <w:color w:val="0000FF" w:themeColor="hyperlink"/>
              <w:u w:val="single"/>
            </w:rPr>
          </w:rPrChange>
        </w:rPr>
        <w:t xml:space="preserve"> </w:t>
      </w:r>
    </w:p>
    <w:p w:rsidR="00940225" w:rsidRPr="00FE60F3" w:rsidRDefault="0043455F" w:rsidP="004B578F">
      <w:pPr>
        <w:pStyle w:val="ListParagraph"/>
        <w:numPr>
          <w:ilvl w:val="1"/>
          <w:numId w:val="1"/>
        </w:numPr>
        <w:rPr>
          <w:rFonts w:ascii="Lucida Bright" w:hAnsi="Lucida Bright"/>
          <w:i/>
          <w:rPrChange w:id="144" w:author="Amy Cohen" w:date="2015-05-20T14:00:00Z">
            <w:rPr>
              <w:i/>
            </w:rPr>
          </w:rPrChange>
        </w:rPr>
      </w:pPr>
      <w:r w:rsidRPr="0043455F">
        <w:rPr>
          <w:rFonts w:ascii="Lucida Bright" w:hAnsi="Lucida Bright"/>
          <w:rPrChange w:id="145" w:author="Amy Cohen" w:date="2015-05-20T14:00:00Z">
            <w:rPr>
              <w:color w:val="0000FF" w:themeColor="hyperlink"/>
              <w:u w:val="single"/>
            </w:rPr>
          </w:rPrChange>
        </w:rPr>
        <w:t xml:space="preserve">For further information on the author, see </w:t>
      </w:r>
      <w:proofErr w:type="spellStart"/>
      <w:r w:rsidRPr="0043455F">
        <w:rPr>
          <w:rFonts w:ascii="Lucida Bright" w:hAnsi="Lucida Bright"/>
          <w:rPrChange w:id="146" w:author="Amy Cohen" w:date="2015-05-20T14:00:00Z">
            <w:rPr>
              <w:color w:val="0000FF" w:themeColor="hyperlink"/>
              <w:u w:val="single"/>
            </w:rPr>
          </w:rPrChange>
        </w:rPr>
        <w:t>Wynes</w:t>
      </w:r>
      <w:proofErr w:type="spellEnd"/>
      <w:r w:rsidRPr="0043455F">
        <w:rPr>
          <w:rFonts w:ascii="Lucida Bright" w:hAnsi="Lucida Bright"/>
          <w:rPrChange w:id="147" w:author="Amy Cohen" w:date="2015-05-20T14:00:00Z">
            <w:rPr>
              <w:color w:val="0000FF" w:themeColor="hyperlink"/>
              <w:u w:val="single"/>
            </w:rPr>
          </w:rPrChange>
        </w:rPr>
        <w:t xml:space="preserve">, Charles E. “John Stephens Durham, Black Philadelphian:  At Home and </w:t>
      </w:r>
      <w:proofErr w:type="gramStart"/>
      <w:r w:rsidRPr="0043455F">
        <w:rPr>
          <w:rFonts w:ascii="Lucida Bright" w:hAnsi="Lucida Bright"/>
          <w:rPrChange w:id="148" w:author="Amy Cohen" w:date="2015-05-20T14:00:00Z">
            <w:rPr>
              <w:color w:val="0000FF" w:themeColor="hyperlink"/>
              <w:u w:val="single"/>
            </w:rPr>
          </w:rPrChange>
        </w:rPr>
        <w:t>Abroad</w:t>
      </w:r>
      <w:proofErr w:type="gramEnd"/>
      <w:r w:rsidRPr="0043455F">
        <w:rPr>
          <w:rFonts w:ascii="Lucida Bright" w:hAnsi="Lucida Bright"/>
          <w:rPrChange w:id="149" w:author="Amy Cohen" w:date="2015-05-20T14:00:00Z">
            <w:rPr>
              <w:color w:val="0000FF" w:themeColor="hyperlink"/>
              <w:u w:val="single"/>
            </w:rPr>
          </w:rPrChange>
        </w:rPr>
        <w:t xml:space="preserve">.” </w:t>
      </w:r>
      <w:r w:rsidRPr="0043455F">
        <w:rPr>
          <w:rFonts w:ascii="Lucida Bright" w:hAnsi="Lucida Bright"/>
          <w:i/>
          <w:rPrChange w:id="150" w:author="Amy Cohen" w:date="2015-05-20T14:00:00Z">
            <w:rPr>
              <w:i/>
              <w:color w:val="0000FF" w:themeColor="hyperlink"/>
              <w:u w:val="single"/>
            </w:rPr>
          </w:rPrChange>
        </w:rPr>
        <w:t>Pennsylvania Magazine of History and Biography</w:t>
      </w:r>
      <w:r w:rsidRPr="0043455F">
        <w:rPr>
          <w:rFonts w:ascii="Lucida Bright" w:hAnsi="Lucida Bright"/>
          <w:rPrChange w:id="151" w:author="Amy Cohen" w:date="2015-05-20T14:00:00Z">
            <w:rPr>
              <w:color w:val="0000FF" w:themeColor="hyperlink"/>
              <w:u w:val="single"/>
            </w:rPr>
          </w:rPrChange>
        </w:rPr>
        <w:t xml:space="preserve"> 106:4 (Oct. 1982).  </w:t>
      </w:r>
      <w:r w:rsidRPr="0043455F">
        <w:rPr>
          <w:rFonts w:ascii="Lucida Bright" w:hAnsi="Lucida Bright"/>
          <w:rPrChange w:id="152" w:author="Amy Cohen" w:date="2015-05-20T14:00:00Z">
            <w:rPr>
              <w:color w:val="0000FF" w:themeColor="hyperlink"/>
              <w:u w:val="single"/>
            </w:rPr>
          </w:rPrChange>
        </w:rPr>
        <w:fldChar w:fldCharType="begin"/>
      </w:r>
      <w:r w:rsidRPr="0043455F">
        <w:rPr>
          <w:rFonts w:ascii="Lucida Bright" w:hAnsi="Lucida Bright"/>
          <w:rPrChange w:id="153" w:author="Amy Cohen" w:date="2015-05-20T14:00:00Z">
            <w:rPr>
              <w:color w:val="0000FF" w:themeColor="hyperlink"/>
              <w:u w:val="single"/>
            </w:rPr>
          </w:rPrChange>
        </w:rPr>
        <w:instrText>HYPERLINK "https://journals.psu.edu/pmhb/article/view/43858/43579"</w:instrText>
      </w:r>
      <w:r w:rsidRPr="0043455F">
        <w:rPr>
          <w:rFonts w:ascii="Lucida Bright" w:hAnsi="Lucida Bright"/>
          <w:rPrChange w:id="154" w:author="Amy Cohen" w:date="2015-05-20T14:00:00Z">
            <w:rPr>
              <w:color w:val="0000FF" w:themeColor="hyperlink"/>
              <w:u w:val="single"/>
            </w:rPr>
          </w:rPrChange>
        </w:rPr>
        <w:fldChar w:fldCharType="separate"/>
      </w:r>
      <w:r w:rsidRPr="0043455F">
        <w:rPr>
          <w:rStyle w:val="Hyperlink"/>
          <w:rFonts w:ascii="Lucida Bright" w:hAnsi="Lucida Bright"/>
          <w:rPrChange w:id="155" w:author="Amy Cohen" w:date="2015-05-20T14:00:00Z">
            <w:rPr>
              <w:rStyle w:val="Hyperlink"/>
            </w:rPr>
          </w:rPrChange>
        </w:rPr>
        <w:t>https://journals.psu.edu/pmhb/article/view/43858/43579</w:t>
      </w:r>
      <w:r w:rsidRPr="0043455F">
        <w:rPr>
          <w:rFonts w:ascii="Lucida Bright" w:hAnsi="Lucida Bright"/>
          <w:rPrChange w:id="156" w:author="Amy Cohen" w:date="2015-05-20T14:00:00Z">
            <w:rPr>
              <w:color w:val="0000FF" w:themeColor="hyperlink"/>
              <w:u w:val="single"/>
            </w:rPr>
          </w:rPrChange>
        </w:rPr>
        <w:fldChar w:fldCharType="end"/>
      </w:r>
      <w:r w:rsidRPr="0043455F">
        <w:rPr>
          <w:rFonts w:ascii="Lucida Bright" w:hAnsi="Lucida Bright"/>
          <w:rPrChange w:id="157" w:author="Amy Cohen" w:date="2015-05-20T14:00:00Z">
            <w:rPr>
              <w:color w:val="0000FF" w:themeColor="hyperlink"/>
              <w:u w:val="single"/>
            </w:rPr>
          </w:rPrChange>
        </w:rPr>
        <w:t xml:space="preserve"> </w:t>
      </w:r>
    </w:p>
    <w:p w:rsidR="00081887" w:rsidRPr="00FE60F3" w:rsidRDefault="00081887" w:rsidP="00940225">
      <w:pPr>
        <w:pStyle w:val="ListParagraph"/>
        <w:ind w:left="1440"/>
        <w:rPr>
          <w:rFonts w:ascii="Lucida Bright" w:hAnsi="Lucida Bright"/>
          <w:i/>
          <w:rPrChange w:id="158" w:author="Amy Cohen" w:date="2015-05-20T14:00:00Z">
            <w:rPr>
              <w:i/>
            </w:rPr>
          </w:rPrChange>
        </w:rPr>
      </w:pPr>
    </w:p>
    <w:p w:rsidR="00940225" w:rsidRPr="00FE60F3" w:rsidRDefault="0043455F" w:rsidP="00081887">
      <w:pPr>
        <w:pStyle w:val="ListParagraph"/>
        <w:numPr>
          <w:ilvl w:val="0"/>
          <w:numId w:val="1"/>
        </w:numPr>
        <w:rPr>
          <w:rFonts w:ascii="Lucida Bright" w:hAnsi="Lucida Bright"/>
          <w:rPrChange w:id="159" w:author="Amy Cohen" w:date="2015-05-20T14:00:00Z">
            <w:rPr/>
          </w:rPrChange>
        </w:rPr>
      </w:pPr>
      <w:r w:rsidRPr="0043455F">
        <w:rPr>
          <w:rFonts w:ascii="Lucida Bright" w:hAnsi="Lucida Bright"/>
          <w:rPrChange w:id="160" w:author="Amy Cohen" w:date="2015-05-20T14:00:00Z">
            <w:rPr>
              <w:color w:val="0000FF" w:themeColor="hyperlink"/>
              <w:u w:val="single"/>
            </w:rPr>
          </w:rPrChange>
        </w:rPr>
        <w:t xml:space="preserve">Daniel Alexander Payne, </w:t>
      </w:r>
      <w:r w:rsidRPr="0043455F">
        <w:rPr>
          <w:rFonts w:ascii="Lucida Bright" w:hAnsi="Lucida Bright"/>
          <w:i/>
          <w:rPrChange w:id="161" w:author="Amy Cohen" w:date="2015-05-20T14:00:00Z">
            <w:rPr>
              <w:i/>
              <w:color w:val="0000FF" w:themeColor="hyperlink"/>
              <w:u w:val="single"/>
            </w:rPr>
          </w:rPrChange>
        </w:rPr>
        <w:t>History of the African Methodist Episcopal Church</w:t>
      </w:r>
      <w:r w:rsidRPr="0043455F">
        <w:rPr>
          <w:rFonts w:ascii="Lucida Bright" w:hAnsi="Lucida Bright"/>
          <w:rPrChange w:id="162" w:author="Amy Cohen" w:date="2015-05-20T14:00:00Z">
            <w:rPr>
              <w:color w:val="0000FF" w:themeColor="hyperlink"/>
              <w:u w:val="single"/>
            </w:rPr>
          </w:rPrChange>
        </w:rPr>
        <w:t xml:space="preserve"> </w:t>
      </w:r>
      <w:r w:rsidRPr="0043455F">
        <w:rPr>
          <w:rFonts w:ascii="Lucida Bright" w:hAnsi="Lucida Bright"/>
          <w:rPrChange w:id="163" w:author="Amy Cohen" w:date="2015-05-20T14:00:00Z">
            <w:rPr>
              <w:color w:val="0000FF" w:themeColor="hyperlink"/>
              <w:u w:val="single"/>
            </w:rPr>
          </w:rPrChange>
        </w:rPr>
        <w:fldChar w:fldCharType="begin"/>
      </w:r>
      <w:r w:rsidRPr="0043455F">
        <w:rPr>
          <w:rFonts w:ascii="Lucida Bright" w:hAnsi="Lucida Bright"/>
          <w:rPrChange w:id="164" w:author="Amy Cohen" w:date="2015-05-20T14:00:00Z">
            <w:rPr>
              <w:color w:val="0000FF" w:themeColor="hyperlink"/>
              <w:u w:val="single"/>
            </w:rPr>
          </w:rPrChange>
        </w:rPr>
        <w:instrText>HYPERLINK "http://docsouth.unc.edu/church/payne/menu.html"</w:instrText>
      </w:r>
      <w:r w:rsidRPr="0043455F">
        <w:rPr>
          <w:rFonts w:ascii="Lucida Bright" w:hAnsi="Lucida Bright"/>
          <w:rPrChange w:id="165" w:author="Amy Cohen" w:date="2015-05-20T14:00:00Z">
            <w:rPr>
              <w:color w:val="0000FF" w:themeColor="hyperlink"/>
              <w:u w:val="single"/>
            </w:rPr>
          </w:rPrChange>
        </w:rPr>
        <w:fldChar w:fldCharType="separate"/>
      </w:r>
      <w:r w:rsidRPr="0043455F">
        <w:rPr>
          <w:rStyle w:val="Hyperlink"/>
          <w:rFonts w:ascii="Lucida Bright" w:hAnsi="Lucida Bright"/>
          <w:rPrChange w:id="166" w:author="Amy Cohen" w:date="2015-05-20T14:00:00Z">
            <w:rPr>
              <w:rStyle w:val="Hyperlink"/>
            </w:rPr>
          </w:rPrChange>
        </w:rPr>
        <w:t>http://docsouth.unc.edu/church/payne/menu.html</w:t>
      </w:r>
      <w:r w:rsidRPr="0043455F">
        <w:rPr>
          <w:rFonts w:ascii="Lucida Bright" w:hAnsi="Lucida Bright"/>
          <w:rPrChange w:id="167" w:author="Amy Cohen" w:date="2015-05-20T14:00:00Z">
            <w:rPr>
              <w:color w:val="0000FF" w:themeColor="hyperlink"/>
              <w:u w:val="single"/>
            </w:rPr>
          </w:rPrChange>
        </w:rPr>
        <w:fldChar w:fldCharType="end"/>
      </w:r>
      <w:r w:rsidRPr="0043455F">
        <w:rPr>
          <w:rFonts w:ascii="Lucida Bright" w:hAnsi="Lucida Bright"/>
          <w:rPrChange w:id="168" w:author="Amy Cohen" w:date="2015-05-20T14:00:00Z">
            <w:rPr>
              <w:color w:val="0000FF" w:themeColor="hyperlink"/>
              <w:u w:val="single"/>
            </w:rPr>
          </w:rPrChange>
        </w:rPr>
        <w:t xml:space="preserve"> </w:t>
      </w:r>
    </w:p>
    <w:p w:rsidR="00940225" w:rsidRPr="00FE60F3" w:rsidRDefault="0043455F" w:rsidP="00940225">
      <w:pPr>
        <w:pStyle w:val="ListParagraph"/>
        <w:numPr>
          <w:ilvl w:val="1"/>
          <w:numId w:val="1"/>
        </w:numPr>
        <w:rPr>
          <w:rFonts w:ascii="Lucida Bright" w:hAnsi="Lucida Bright"/>
          <w:rPrChange w:id="169" w:author="Amy Cohen" w:date="2015-05-20T14:00:00Z">
            <w:rPr/>
          </w:rPrChange>
        </w:rPr>
      </w:pPr>
      <w:r w:rsidRPr="0043455F">
        <w:rPr>
          <w:rFonts w:ascii="Lucida Bright" w:hAnsi="Lucida Bright"/>
          <w:rPrChange w:id="170" w:author="Amy Cohen" w:date="2015-05-20T14:00:00Z">
            <w:rPr>
              <w:color w:val="0000FF" w:themeColor="hyperlink"/>
              <w:u w:val="single"/>
            </w:rPr>
          </w:rPrChange>
        </w:rPr>
        <w:t xml:space="preserve">For further information on the author, see “Daniel Payne.” </w:t>
      </w:r>
      <w:r w:rsidRPr="0043455F">
        <w:rPr>
          <w:rFonts w:ascii="Lucida Bright" w:hAnsi="Lucida Bright"/>
          <w:i/>
          <w:rPrChange w:id="171" w:author="Amy Cohen" w:date="2015-05-20T14:00:00Z">
            <w:rPr>
              <w:i/>
              <w:color w:val="0000FF" w:themeColor="hyperlink"/>
              <w:u w:val="single"/>
            </w:rPr>
          </w:rPrChange>
        </w:rPr>
        <w:t>This Far By Faith</w:t>
      </w:r>
      <w:r w:rsidRPr="0043455F">
        <w:rPr>
          <w:rFonts w:ascii="Lucida Bright" w:hAnsi="Lucida Bright"/>
          <w:rPrChange w:id="172" w:author="Amy Cohen" w:date="2015-05-20T14:00:00Z">
            <w:rPr>
              <w:color w:val="0000FF" w:themeColor="hyperlink"/>
              <w:u w:val="single"/>
            </w:rPr>
          </w:rPrChange>
        </w:rPr>
        <w:t xml:space="preserve">. PBS. 2003.  </w:t>
      </w:r>
      <w:r w:rsidRPr="0043455F">
        <w:rPr>
          <w:rFonts w:ascii="Lucida Bright" w:hAnsi="Lucida Bright"/>
          <w:rPrChange w:id="173" w:author="Amy Cohen" w:date="2015-05-20T14:00:00Z">
            <w:rPr>
              <w:color w:val="0000FF" w:themeColor="hyperlink"/>
              <w:u w:val="single"/>
            </w:rPr>
          </w:rPrChange>
        </w:rPr>
        <w:fldChar w:fldCharType="begin"/>
      </w:r>
      <w:r w:rsidRPr="0043455F">
        <w:rPr>
          <w:rFonts w:ascii="Lucida Bright" w:hAnsi="Lucida Bright"/>
          <w:rPrChange w:id="174" w:author="Amy Cohen" w:date="2015-05-20T14:00:00Z">
            <w:rPr>
              <w:color w:val="0000FF" w:themeColor="hyperlink"/>
              <w:u w:val="single"/>
            </w:rPr>
          </w:rPrChange>
        </w:rPr>
        <w:instrText>HYPERLINK "http://www.pbs.org/thisfarbyfaith/people/daniel_payne.html"</w:instrText>
      </w:r>
      <w:r w:rsidRPr="0043455F">
        <w:rPr>
          <w:rFonts w:ascii="Lucida Bright" w:hAnsi="Lucida Bright"/>
          <w:rPrChange w:id="175" w:author="Amy Cohen" w:date="2015-05-20T14:00:00Z">
            <w:rPr>
              <w:color w:val="0000FF" w:themeColor="hyperlink"/>
              <w:u w:val="single"/>
            </w:rPr>
          </w:rPrChange>
        </w:rPr>
        <w:fldChar w:fldCharType="separate"/>
      </w:r>
      <w:r w:rsidRPr="0043455F">
        <w:rPr>
          <w:rStyle w:val="Hyperlink"/>
          <w:rFonts w:ascii="Lucida Bright" w:hAnsi="Lucida Bright"/>
          <w:rPrChange w:id="176" w:author="Amy Cohen" w:date="2015-05-20T14:00:00Z">
            <w:rPr>
              <w:rStyle w:val="Hyperlink"/>
            </w:rPr>
          </w:rPrChange>
        </w:rPr>
        <w:t>http://www.pbs.org/thisfarbyfaith/people/daniel_payne.html</w:t>
      </w:r>
      <w:r w:rsidRPr="0043455F">
        <w:rPr>
          <w:rFonts w:ascii="Lucida Bright" w:hAnsi="Lucida Bright"/>
          <w:rPrChange w:id="177" w:author="Amy Cohen" w:date="2015-05-20T14:00:00Z">
            <w:rPr>
              <w:color w:val="0000FF" w:themeColor="hyperlink"/>
              <w:u w:val="single"/>
            </w:rPr>
          </w:rPrChange>
        </w:rPr>
        <w:fldChar w:fldCharType="end"/>
      </w:r>
      <w:r w:rsidRPr="0043455F">
        <w:rPr>
          <w:rFonts w:ascii="Lucida Bright" w:hAnsi="Lucida Bright"/>
          <w:rPrChange w:id="178" w:author="Amy Cohen" w:date="2015-05-20T14:00:00Z">
            <w:rPr>
              <w:color w:val="0000FF" w:themeColor="hyperlink"/>
              <w:u w:val="single"/>
            </w:rPr>
          </w:rPrChange>
        </w:rPr>
        <w:t xml:space="preserve"> </w:t>
      </w:r>
    </w:p>
    <w:p w:rsidR="004B578F" w:rsidRPr="00FE60F3" w:rsidRDefault="004B578F" w:rsidP="00940225">
      <w:pPr>
        <w:rPr>
          <w:rFonts w:ascii="Lucida Bright" w:hAnsi="Lucida Bright"/>
          <w:rPrChange w:id="179" w:author="Amy Cohen" w:date="2015-05-20T14:00:00Z">
            <w:rPr/>
          </w:rPrChange>
        </w:rPr>
      </w:pPr>
    </w:p>
    <w:p w:rsidR="00940225" w:rsidRPr="00FE60F3" w:rsidRDefault="0043455F" w:rsidP="00081887">
      <w:pPr>
        <w:pStyle w:val="ListParagraph"/>
        <w:numPr>
          <w:ilvl w:val="0"/>
          <w:numId w:val="1"/>
        </w:numPr>
        <w:rPr>
          <w:rFonts w:ascii="Lucida Bright" w:hAnsi="Lucida Bright"/>
          <w:rPrChange w:id="180" w:author="Amy Cohen" w:date="2015-05-20T14:00:00Z">
            <w:rPr/>
          </w:rPrChange>
        </w:rPr>
      </w:pPr>
      <w:r w:rsidRPr="0043455F">
        <w:rPr>
          <w:rFonts w:ascii="Lucida Bright" w:hAnsi="Lucida Bright"/>
          <w:rPrChange w:id="181" w:author="Amy Cohen" w:date="2015-05-20T14:00:00Z">
            <w:rPr>
              <w:color w:val="0000FF" w:themeColor="hyperlink"/>
              <w:u w:val="single"/>
            </w:rPr>
          </w:rPrChange>
        </w:rPr>
        <w:t xml:space="preserve">James M. Trotter, </w:t>
      </w:r>
      <w:r w:rsidRPr="0043455F">
        <w:rPr>
          <w:rFonts w:ascii="Lucida Bright" w:hAnsi="Lucida Bright"/>
          <w:i/>
          <w:rPrChange w:id="182" w:author="Amy Cohen" w:date="2015-05-20T14:00:00Z">
            <w:rPr>
              <w:i/>
              <w:color w:val="0000FF" w:themeColor="hyperlink"/>
              <w:u w:val="single"/>
            </w:rPr>
          </w:rPrChange>
        </w:rPr>
        <w:t xml:space="preserve">Music and Some Highly Musical People </w:t>
      </w:r>
      <w:r w:rsidRPr="0043455F">
        <w:rPr>
          <w:rFonts w:ascii="Lucida Bright" w:hAnsi="Lucida Bright"/>
          <w:rPrChange w:id="183" w:author="Amy Cohen" w:date="2015-05-20T14:00:00Z">
            <w:rPr>
              <w:color w:val="0000FF" w:themeColor="hyperlink"/>
              <w:u w:val="single"/>
            </w:rPr>
          </w:rPrChange>
        </w:rPr>
        <w:fldChar w:fldCharType="begin"/>
      </w:r>
      <w:r w:rsidRPr="0043455F">
        <w:rPr>
          <w:rFonts w:ascii="Lucida Bright" w:hAnsi="Lucida Bright"/>
          <w:rPrChange w:id="184" w:author="Amy Cohen" w:date="2015-05-20T14:00:00Z">
            <w:rPr>
              <w:color w:val="0000FF" w:themeColor="hyperlink"/>
              <w:u w:val="single"/>
            </w:rPr>
          </w:rPrChange>
        </w:rPr>
        <w:instrText>HYPERLINK "http://www.gutenberg.org/files/28056/28056-h/28056-h.htm"</w:instrText>
      </w:r>
      <w:r w:rsidRPr="0043455F">
        <w:rPr>
          <w:rFonts w:ascii="Lucida Bright" w:hAnsi="Lucida Bright"/>
          <w:rPrChange w:id="185" w:author="Amy Cohen" w:date="2015-05-20T14:00:00Z">
            <w:rPr>
              <w:color w:val="0000FF" w:themeColor="hyperlink"/>
              <w:u w:val="single"/>
            </w:rPr>
          </w:rPrChange>
        </w:rPr>
        <w:fldChar w:fldCharType="separate"/>
      </w:r>
      <w:r w:rsidRPr="0043455F">
        <w:rPr>
          <w:rStyle w:val="Hyperlink"/>
          <w:rFonts w:ascii="Lucida Bright" w:hAnsi="Lucida Bright"/>
          <w:rPrChange w:id="186" w:author="Amy Cohen" w:date="2015-05-20T14:00:00Z">
            <w:rPr>
              <w:rStyle w:val="Hyperlink"/>
            </w:rPr>
          </w:rPrChange>
        </w:rPr>
        <w:t>http://www.gutenberg.org/files/28056/28056-h/28056-h.htm</w:t>
      </w:r>
      <w:r w:rsidRPr="0043455F">
        <w:rPr>
          <w:rFonts w:ascii="Lucida Bright" w:hAnsi="Lucida Bright"/>
          <w:rPrChange w:id="187" w:author="Amy Cohen" w:date="2015-05-20T14:00:00Z">
            <w:rPr>
              <w:color w:val="0000FF" w:themeColor="hyperlink"/>
              <w:u w:val="single"/>
            </w:rPr>
          </w:rPrChange>
        </w:rPr>
        <w:fldChar w:fldCharType="end"/>
      </w:r>
    </w:p>
    <w:p w:rsidR="00940225" w:rsidRPr="00FE60F3" w:rsidRDefault="0043455F" w:rsidP="00940225">
      <w:pPr>
        <w:pStyle w:val="ListParagraph"/>
        <w:numPr>
          <w:ilvl w:val="1"/>
          <w:numId w:val="1"/>
        </w:numPr>
        <w:rPr>
          <w:rFonts w:ascii="Lucida Bright" w:hAnsi="Lucida Bright"/>
          <w:i/>
          <w:rPrChange w:id="188" w:author="Amy Cohen" w:date="2015-05-20T14:00:00Z">
            <w:rPr>
              <w:i/>
            </w:rPr>
          </w:rPrChange>
        </w:rPr>
      </w:pPr>
      <w:r w:rsidRPr="0043455F">
        <w:rPr>
          <w:rFonts w:ascii="Lucida Bright" w:hAnsi="Lucida Bright"/>
          <w:rPrChange w:id="189" w:author="Amy Cohen" w:date="2015-05-20T14:00:00Z">
            <w:rPr>
              <w:color w:val="0000FF" w:themeColor="hyperlink"/>
              <w:u w:val="single"/>
            </w:rPr>
          </w:rPrChange>
        </w:rPr>
        <w:lastRenderedPageBreak/>
        <w:t xml:space="preserve">For further information on the author, see “James M. Trotter.”  </w:t>
      </w:r>
      <w:r w:rsidRPr="0043455F">
        <w:rPr>
          <w:rFonts w:ascii="Lucida Bright" w:hAnsi="Lucida Bright"/>
          <w:i/>
          <w:rPrChange w:id="190" w:author="Amy Cohen" w:date="2015-05-20T14:00:00Z">
            <w:rPr>
              <w:i/>
              <w:color w:val="0000FF" w:themeColor="hyperlink"/>
              <w:u w:val="single"/>
            </w:rPr>
          </w:rPrChange>
        </w:rPr>
        <w:t>Ohio History Central.</w:t>
      </w:r>
      <w:r w:rsidRPr="0043455F">
        <w:rPr>
          <w:rFonts w:ascii="Lucida Bright" w:hAnsi="Lucida Bright"/>
          <w:rPrChange w:id="191" w:author="Amy Cohen" w:date="2015-05-20T14:00:00Z">
            <w:rPr>
              <w:color w:val="0000FF" w:themeColor="hyperlink"/>
              <w:u w:val="single"/>
            </w:rPr>
          </w:rPrChange>
        </w:rPr>
        <w:t xml:space="preserve"> </w:t>
      </w:r>
      <w:r w:rsidRPr="0043455F">
        <w:rPr>
          <w:rFonts w:ascii="Lucida Bright" w:hAnsi="Lucida Bright"/>
          <w:rPrChange w:id="192" w:author="Amy Cohen" w:date="2015-05-20T14:00:00Z">
            <w:rPr>
              <w:color w:val="0000FF" w:themeColor="hyperlink"/>
              <w:u w:val="single"/>
            </w:rPr>
          </w:rPrChange>
        </w:rPr>
        <w:fldChar w:fldCharType="begin"/>
      </w:r>
      <w:r w:rsidRPr="0043455F">
        <w:rPr>
          <w:rFonts w:ascii="Lucida Bright" w:hAnsi="Lucida Bright"/>
          <w:rPrChange w:id="193" w:author="Amy Cohen" w:date="2015-05-20T14:00:00Z">
            <w:rPr>
              <w:color w:val="0000FF" w:themeColor="hyperlink"/>
              <w:u w:val="single"/>
            </w:rPr>
          </w:rPrChange>
        </w:rPr>
        <w:instrText>HYPERLINK "http://www.ohiohistorycentral.org/w/James_M._Trotter"</w:instrText>
      </w:r>
      <w:r w:rsidRPr="0043455F">
        <w:rPr>
          <w:rFonts w:ascii="Lucida Bright" w:hAnsi="Lucida Bright"/>
          <w:rPrChange w:id="194" w:author="Amy Cohen" w:date="2015-05-20T14:00:00Z">
            <w:rPr>
              <w:color w:val="0000FF" w:themeColor="hyperlink"/>
              <w:u w:val="single"/>
            </w:rPr>
          </w:rPrChange>
        </w:rPr>
        <w:fldChar w:fldCharType="separate"/>
      </w:r>
      <w:r w:rsidRPr="0043455F">
        <w:rPr>
          <w:rStyle w:val="Hyperlink"/>
          <w:rFonts w:ascii="Lucida Bright" w:hAnsi="Lucida Bright"/>
          <w:rPrChange w:id="195" w:author="Amy Cohen" w:date="2015-05-20T14:00:00Z">
            <w:rPr>
              <w:rStyle w:val="Hyperlink"/>
            </w:rPr>
          </w:rPrChange>
        </w:rPr>
        <w:t>http://www.ohiohistorycentral.org/w/James_M._Trotter</w:t>
      </w:r>
      <w:r w:rsidRPr="0043455F">
        <w:rPr>
          <w:rFonts w:ascii="Lucida Bright" w:hAnsi="Lucida Bright"/>
          <w:rPrChange w:id="196" w:author="Amy Cohen" w:date="2015-05-20T14:00:00Z">
            <w:rPr>
              <w:color w:val="0000FF" w:themeColor="hyperlink"/>
              <w:u w:val="single"/>
            </w:rPr>
          </w:rPrChange>
        </w:rPr>
        <w:fldChar w:fldCharType="end"/>
      </w:r>
      <w:r w:rsidRPr="0043455F">
        <w:rPr>
          <w:rFonts w:ascii="Lucida Bright" w:hAnsi="Lucida Bright"/>
          <w:rPrChange w:id="197" w:author="Amy Cohen" w:date="2015-05-20T14:00:00Z">
            <w:rPr>
              <w:color w:val="0000FF" w:themeColor="hyperlink"/>
              <w:u w:val="single"/>
            </w:rPr>
          </w:rPrChange>
        </w:rPr>
        <w:t xml:space="preserve"> </w:t>
      </w:r>
    </w:p>
    <w:p w:rsidR="004B578F" w:rsidRPr="00FE60F3" w:rsidRDefault="004B578F" w:rsidP="00940225">
      <w:pPr>
        <w:rPr>
          <w:rFonts w:ascii="Lucida Bright" w:hAnsi="Lucida Bright"/>
          <w:i/>
          <w:rPrChange w:id="198" w:author="Amy Cohen" w:date="2015-05-20T14:00:00Z">
            <w:rPr>
              <w:i/>
            </w:rPr>
          </w:rPrChange>
        </w:rPr>
      </w:pPr>
    </w:p>
    <w:p w:rsidR="00940225" w:rsidRPr="00FE60F3" w:rsidRDefault="0043455F" w:rsidP="00081887">
      <w:pPr>
        <w:pStyle w:val="ListParagraph"/>
        <w:numPr>
          <w:ilvl w:val="0"/>
          <w:numId w:val="1"/>
        </w:numPr>
        <w:rPr>
          <w:rFonts w:ascii="Lucida Bright" w:hAnsi="Lucida Bright"/>
          <w:rPrChange w:id="199" w:author="Amy Cohen" w:date="2015-05-20T14:00:00Z">
            <w:rPr/>
          </w:rPrChange>
        </w:rPr>
      </w:pPr>
      <w:r w:rsidRPr="0043455F">
        <w:rPr>
          <w:rFonts w:ascii="Lucida Bright" w:hAnsi="Lucida Bright"/>
          <w:rPrChange w:id="200" w:author="Amy Cohen" w:date="2015-05-20T14:00:00Z">
            <w:rPr>
              <w:color w:val="0000FF" w:themeColor="hyperlink"/>
              <w:u w:val="single"/>
            </w:rPr>
          </w:rPrChange>
        </w:rPr>
        <w:t xml:space="preserve">I. Garland Penn, </w:t>
      </w:r>
      <w:r w:rsidRPr="0043455F">
        <w:rPr>
          <w:rFonts w:ascii="Lucida Bright" w:hAnsi="Lucida Bright"/>
          <w:i/>
          <w:rPrChange w:id="201" w:author="Amy Cohen" w:date="2015-05-20T14:00:00Z">
            <w:rPr>
              <w:i/>
              <w:color w:val="0000FF" w:themeColor="hyperlink"/>
              <w:u w:val="single"/>
            </w:rPr>
          </w:rPrChange>
        </w:rPr>
        <w:t>The Afro-American Press and Its Editors</w:t>
      </w:r>
      <w:r w:rsidRPr="0043455F">
        <w:rPr>
          <w:rFonts w:ascii="Lucida Bright" w:hAnsi="Lucida Bright"/>
          <w:rPrChange w:id="202" w:author="Amy Cohen" w:date="2015-05-20T14:00:00Z">
            <w:rPr>
              <w:color w:val="0000FF" w:themeColor="hyperlink"/>
              <w:u w:val="single"/>
            </w:rPr>
          </w:rPrChange>
        </w:rPr>
        <w:t xml:space="preserve"> </w:t>
      </w:r>
      <w:r w:rsidRPr="0043455F">
        <w:rPr>
          <w:rFonts w:ascii="Lucida Bright" w:hAnsi="Lucida Bright"/>
          <w:rPrChange w:id="203" w:author="Amy Cohen" w:date="2015-05-20T14:00:00Z">
            <w:rPr>
              <w:color w:val="0000FF" w:themeColor="hyperlink"/>
              <w:u w:val="single"/>
            </w:rPr>
          </w:rPrChange>
        </w:rPr>
        <w:fldChar w:fldCharType="begin"/>
      </w:r>
      <w:r w:rsidRPr="0043455F">
        <w:rPr>
          <w:rFonts w:ascii="Lucida Bright" w:hAnsi="Lucida Bright"/>
          <w:rPrChange w:id="204" w:author="Amy Cohen" w:date="2015-05-20T14:00:00Z">
            <w:rPr>
              <w:color w:val="0000FF" w:themeColor="hyperlink"/>
              <w:u w:val="single"/>
            </w:rPr>
          </w:rPrChange>
        </w:rPr>
        <w:instrText>HYPERLINK "https://archive.org/details/afroamericanpre00penngoog"</w:instrText>
      </w:r>
      <w:r w:rsidRPr="0043455F">
        <w:rPr>
          <w:rFonts w:ascii="Lucida Bright" w:hAnsi="Lucida Bright"/>
          <w:rPrChange w:id="205" w:author="Amy Cohen" w:date="2015-05-20T14:00:00Z">
            <w:rPr>
              <w:color w:val="0000FF" w:themeColor="hyperlink"/>
              <w:u w:val="single"/>
            </w:rPr>
          </w:rPrChange>
        </w:rPr>
        <w:fldChar w:fldCharType="separate"/>
      </w:r>
      <w:r w:rsidRPr="0043455F">
        <w:rPr>
          <w:rStyle w:val="Hyperlink"/>
          <w:rFonts w:ascii="Lucida Bright" w:hAnsi="Lucida Bright"/>
          <w:rPrChange w:id="206" w:author="Amy Cohen" w:date="2015-05-20T14:00:00Z">
            <w:rPr>
              <w:rStyle w:val="Hyperlink"/>
            </w:rPr>
          </w:rPrChange>
        </w:rPr>
        <w:t>https://archive.org/details/afroamericanpre00penngoog</w:t>
      </w:r>
      <w:r w:rsidRPr="0043455F">
        <w:rPr>
          <w:rFonts w:ascii="Lucida Bright" w:hAnsi="Lucida Bright"/>
          <w:rPrChange w:id="207" w:author="Amy Cohen" w:date="2015-05-20T14:00:00Z">
            <w:rPr>
              <w:color w:val="0000FF" w:themeColor="hyperlink"/>
              <w:u w:val="single"/>
            </w:rPr>
          </w:rPrChange>
        </w:rPr>
        <w:fldChar w:fldCharType="end"/>
      </w:r>
      <w:r w:rsidRPr="0043455F">
        <w:rPr>
          <w:rFonts w:ascii="Lucida Bright" w:hAnsi="Lucida Bright"/>
          <w:rPrChange w:id="208" w:author="Amy Cohen" w:date="2015-05-20T14:00:00Z">
            <w:rPr>
              <w:color w:val="0000FF" w:themeColor="hyperlink"/>
              <w:u w:val="single"/>
            </w:rPr>
          </w:rPrChange>
        </w:rPr>
        <w:t xml:space="preserve"> </w:t>
      </w:r>
    </w:p>
    <w:p w:rsidR="009A3BE1" w:rsidRPr="00FE60F3" w:rsidRDefault="0043455F" w:rsidP="00940225">
      <w:pPr>
        <w:pStyle w:val="ListParagraph"/>
        <w:numPr>
          <w:ilvl w:val="1"/>
          <w:numId w:val="1"/>
        </w:numPr>
        <w:rPr>
          <w:rFonts w:ascii="Lucida Bright" w:hAnsi="Lucida Bright"/>
          <w:rPrChange w:id="209" w:author="Amy Cohen" w:date="2015-05-20T14:00:00Z">
            <w:rPr/>
          </w:rPrChange>
        </w:rPr>
      </w:pPr>
      <w:r w:rsidRPr="0043455F">
        <w:rPr>
          <w:rFonts w:ascii="Lucida Bright" w:hAnsi="Lucida Bright"/>
          <w:rPrChange w:id="210" w:author="Amy Cohen" w:date="2015-05-20T14:00:00Z">
            <w:rPr>
              <w:color w:val="0000FF" w:themeColor="hyperlink"/>
              <w:u w:val="single"/>
            </w:rPr>
          </w:rPrChange>
        </w:rPr>
        <w:t xml:space="preserve">A review of the work:  “The Afro-American Press by I. Garland Penn, Review of” </w:t>
      </w:r>
      <w:r w:rsidRPr="0043455F">
        <w:rPr>
          <w:rFonts w:ascii="Lucida Bright" w:hAnsi="Lucida Bright"/>
          <w:i/>
          <w:rPrChange w:id="211" w:author="Amy Cohen" w:date="2015-05-20T14:00:00Z">
            <w:rPr>
              <w:i/>
              <w:color w:val="0000FF" w:themeColor="hyperlink"/>
              <w:u w:val="single"/>
            </w:rPr>
          </w:rPrChange>
        </w:rPr>
        <w:t>Library of Congress</w:t>
      </w:r>
      <w:r w:rsidRPr="0043455F">
        <w:rPr>
          <w:rFonts w:ascii="Lucida Bright" w:hAnsi="Lucida Bright"/>
          <w:rPrChange w:id="212" w:author="Amy Cohen" w:date="2015-05-20T14:00:00Z">
            <w:rPr>
              <w:color w:val="0000FF" w:themeColor="hyperlink"/>
              <w:u w:val="single"/>
            </w:rPr>
          </w:rPrChange>
        </w:rPr>
        <w:t xml:space="preserve"> </w:t>
      </w:r>
      <w:r w:rsidRPr="0043455F">
        <w:rPr>
          <w:rFonts w:ascii="Lucida Bright" w:hAnsi="Lucida Bright"/>
          <w:rPrChange w:id="213" w:author="Amy Cohen" w:date="2015-05-20T14:00:00Z">
            <w:rPr>
              <w:color w:val="0000FF" w:themeColor="hyperlink"/>
              <w:u w:val="single"/>
            </w:rPr>
          </w:rPrChange>
        </w:rPr>
        <w:fldChar w:fldCharType="begin"/>
      </w:r>
      <w:r w:rsidRPr="0043455F">
        <w:rPr>
          <w:rFonts w:ascii="Lucida Bright" w:hAnsi="Lucida Bright"/>
          <w:rPrChange w:id="214" w:author="Amy Cohen" w:date="2015-05-20T14:00:00Z">
            <w:rPr>
              <w:color w:val="0000FF" w:themeColor="hyperlink"/>
              <w:u w:val="single"/>
            </w:rPr>
          </w:rPrChange>
        </w:rPr>
        <w:instrText>HYPERLINK "http://www.loc.gov/item/mfd.25013/"</w:instrText>
      </w:r>
      <w:r w:rsidRPr="0043455F">
        <w:rPr>
          <w:rFonts w:ascii="Lucida Bright" w:hAnsi="Lucida Bright"/>
          <w:rPrChange w:id="215" w:author="Amy Cohen" w:date="2015-05-20T14:00:00Z">
            <w:rPr>
              <w:color w:val="0000FF" w:themeColor="hyperlink"/>
              <w:u w:val="single"/>
            </w:rPr>
          </w:rPrChange>
        </w:rPr>
        <w:fldChar w:fldCharType="separate"/>
      </w:r>
      <w:r w:rsidRPr="0043455F">
        <w:rPr>
          <w:rStyle w:val="Hyperlink"/>
          <w:rFonts w:ascii="Lucida Bright" w:hAnsi="Lucida Bright"/>
          <w:rPrChange w:id="216" w:author="Amy Cohen" w:date="2015-05-20T14:00:00Z">
            <w:rPr>
              <w:rStyle w:val="Hyperlink"/>
            </w:rPr>
          </w:rPrChange>
        </w:rPr>
        <w:t>http://www.loc.gov/item/mfd.25013/</w:t>
      </w:r>
      <w:r w:rsidRPr="0043455F">
        <w:rPr>
          <w:rFonts w:ascii="Lucida Bright" w:hAnsi="Lucida Bright"/>
          <w:rPrChange w:id="217" w:author="Amy Cohen" w:date="2015-05-20T14:00:00Z">
            <w:rPr>
              <w:color w:val="0000FF" w:themeColor="hyperlink"/>
              <w:u w:val="single"/>
            </w:rPr>
          </w:rPrChange>
        </w:rPr>
        <w:fldChar w:fldCharType="end"/>
      </w:r>
      <w:r w:rsidRPr="0043455F">
        <w:rPr>
          <w:rFonts w:ascii="Lucida Bright" w:hAnsi="Lucida Bright"/>
          <w:rPrChange w:id="218" w:author="Amy Cohen" w:date="2015-05-20T14:00:00Z">
            <w:rPr>
              <w:color w:val="0000FF" w:themeColor="hyperlink"/>
              <w:u w:val="single"/>
            </w:rPr>
          </w:rPrChange>
        </w:rPr>
        <w:t xml:space="preserve"> </w:t>
      </w:r>
    </w:p>
    <w:p w:rsidR="009A3BE1" w:rsidRPr="00FE60F3" w:rsidRDefault="0043455F" w:rsidP="00940225">
      <w:pPr>
        <w:pStyle w:val="ListParagraph"/>
        <w:numPr>
          <w:ilvl w:val="1"/>
          <w:numId w:val="1"/>
        </w:numPr>
        <w:rPr>
          <w:rFonts w:ascii="Lucida Bright" w:hAnsi="Lucida Bright"/>
          <w:rPrChange w:id="219" w:author="Amy Cohen" w:date="2015-05-20T14:00:00Z">
            <w:rPr/>
          </w:rPrChange>
        </w:rPr>
      </w:pPr>
      <w:r w:rsidRPr="0043455F">
        <w:rPr>
          <w:rFonts w:ascii="Lucida Bright" w:hAnsi="Lucida Bright"/>
          <w:rPrChange w:id="220" w:author="Amy Cohen" w:date="2015-05-20T14:00:00Z">
            <w:rPr>
              <w:color w:val="0000FF" w:themeColor="hyperlink"/>
              <w:u w:val="single"/>
            </w:rPr>
          </w:rPrChange>
        </w:rPr>
        <w:t xml:space="preserve">“I. Garland Penn 1867-1930.”  </w:t>
      </w:r>
      <w:r w:rsidRPr="0043455F">
        <w:rPr>
          <w:rFonts w:ascii="Lucida Bright" w:hAnsi="Lucida Bright"/>
          <w:i/>
          <w:rPrChange w:id="221" w:author="Amy Cohen" w:date="2015-05-20T14:00:00Z">
            <w:rPr>
              <w:i/>
              <w:color w:val="0000FF" w:themeColor="hyperlink"/>
              <w:u w:val="single"/>
            </w:rPr>
          </w:rPrChange>
        </w:rPr>
        <w:t>Cincinnati History Library and Archives.</w:t>
      </w:r>
      <w:r w:rsidRPr="0043455F">
        <w:rPr>
          <w:rFonts w:ascii="Lucida Bright" w:hAnsi="Lucida Bright"/>
          <w:rPrChange w:id="222" w:author="Amy Cohen" w:date="2015-05-20T14:00:00Z">
            <w:rPr>
              <w:color w:val="0000FF" w:themeColor="hyperlink"/>
              <w:u w:val="single"/>
            </w:rPr>
          </w:rPrChange>
        </w:rPr>
        <w:t xml:space="preserve">  </w:t>
      </w:r>
      <w:r w:rsidRPr="0043455F">
        <w:rPr>
          <w:rFonts w:ascii="Lucida Bright" w:hAnsi="Lucida Bright"/>
          <w:rPrChange w:id="223" w:author="Amy Cohen" w:date="2015-05-20T14:00:00Z">
            <w:rPr>
              <w:color w:val="0000FF" w:themeColor="hyperlink"/>
              <w:u w:val="single"/>
            </w:rPr>
          </w:rPrChange>
        </w:rPr>
        <w:fldChar w:fldCharType="begin"/>
      </w:r>
      <w:r w:rsidRPr="0043455F">
        <w:rPr>
          <w:rFonts w:ascii="Lucida Bright" w:hAnsi="Lucida Bright"/>
          <w:rPrChange w:id="224" w:author="Amy Cohen" w:date="2015-05-20T14:00:00Z">
            <w:rPr>
              <w:color w:val="0000FF" w:themeColor="hyperlink"/>
              <w:u w:val="single"/>
            </w:rPr>
          </w:rPrChange>
        </w:rPr>
        <w:instrText>HYPERLINK "http://library.cincymuseum.org/aag/bio/penn.html"</w:instrText>
      </w:r>
      <w:r w:rsidRPr="0043455F">
        <w:rPr>
          <w:rFonts w:ascii="Lucida Bright" w:hAnsi="Lucida Bright"/>
          <w:rPrChange w:id="225" w:author="Amy Cohen" w:date="2015-05-20T14:00:00Z">
            <w:rPr>
              <w:color w:val="0000FF" w:themeColor="hyperlink"/>
              <w:u w:val="single"/>
            </w:rPr>
          </w:rPrChange>
        </w:rPr>
        <w:fldChar w:fldCharType="separate"/>
      </w:r>
      <w:r w:rsidRPr="0043455F">
        <w:rPr>
          <w:rStyle w:val="Hyperlink"/>
          <w:rFonts w:ascii="Lucida Bright" w:hAnsi="Lucida Bright"/>
          <w:rPrChange w:id="226" w:author="Amy Cohen" w:date="2015-05-20T14:00:00Z">
            <w:rPr>
              <w:rStyle w:val="Hyperlink"/>
            </w:rPr>
          </w:rPrChange>
        </w:rPr>
        <w:t>http://library.cincymuseum.org/aag/bio/penn.html</w:t>
      </w:r>
      <w:r w:rsidRPr="0043455F">
        <w:rPr>
          <w:rFonts w:ascii="Lucida Bright" w:hAnsi="Lucida Bright"/>
          <w:rPrChange w:id="227" w:author="Amy Cohen" w:date="2015-05-20T14:00:00Z">
            <w:rPr>
              <w:color w:val="0000FF" w:themeColor="hyperlink"/>
              <w:u w:val="single"/>
            </w:rPr>
          </w:rPrChange>
        </w:rPr>
        <w:fldChar w:fldCharType="end"/>
      </w:r>
      <w:r w:rsidRPr="0043455F">
        <w:rPr>
          <w:rFonts w:ascii="Lucida Bright" w:hAnsi="Lucida Bright"/>
          <w:rPrChange w:id="228" w:author="Amy Cohen" w:date="2015-05-20T14:00:00Z">
            <w:rPr>
              <w:color w:val="0000FF" w:themeColor="hyperlink"/>
              <w:u w:val="single"/>
            </w:rPr>
          </w:rPrChange>
        </w:rPr>
        <w:t xml:space="preserve"> </w:t>
      </w:r>
    </w:p>
    <w:p w:rsidR="004B578F" w:rsidRPr="00FE60F3" w:rsidRDefault="004B578F" w:rsidP="009A3BE1">
      <w:pPr>
        <w:rPr>
          <w:rFonts w:ascii="Lucida Bright" w:hAnsi="Lucida Bright"/>
          <w:rPrChange w:id="229" w:author="Amy Cohen" w:date="2015-05-20T14:00:00Z">
            <w:rPr/>
          </w:rPrChange>
        </w:rPr>
      </w:pPr>
    </w:p>
    <w:p w:rsidR="00C410F0" w:rsidRPr="00FE60F3" w:rsidRDefault="0043455F" w:rsidP="0051178C">
      <w:pPr>
        <w:pStyle w:val="ListParagraph"/>
        <w:numPr>
          <w:ilvl w:val="0"/>
          <w:numId w:val="1"/>
        </w:numPr>
        <w:rPr>
          <w:rFonts w:ascii="Lucida Bright" w:hAnsi="Lucida Bright"/>
          <w:rPrChange w:id="230" w:author="Amy Cohen" w:date="2015-05-20T14:00:00Z">
            <w:rPr/>
          </w:rPrChange>
        </w:rPr>
      </w:pPr>
      <w:r w:rsidRPr="0043455F">
        <w:rPr>
          <w:rFonts w:ascii="Lucida Bright" w:hAnsi="Lucida Bright"/>
          <w:rPrChange w:id="231" w:author="Amy Cohen" w:date="2015-05-20T14:00:00Z">
            <w:rPr>
              <w:color w:val="0000FF" w:themeColor="hyperlink"/>
              <w:u w:val="single"/>
            </w:rPr>
          </w:rPrChange>
        </w:rPr>
        <w:t xml:space="preserve">George Washington Williams, </w:t>
      </w:r>
      <w:r w:rsidRPr="0043455F">
        <w:rPr>
          <w:rFonts w:ascii="Lucida Bright" w:hAnsi="Lucida Bright"/>
          <w:i/>
          <w:rPrChange w:id="232" w:author="Amy Cohen" w:date="2015-05-20T14:00:00Z">
            <w:rPr>
              <w:i/>
              <w:color w:val="0000FF" w:themeColor="hyperlink"/>
              <w:u w:val="single"/>
            </w:rPr>
          </w:rPrChange>
        </w:rPr>
        <w:t>History of the Negro Race in America: 1619-1880.</w:t>
      </w:r>
      <w:r w:rsidRPr="0043455F">
        <w:rPr>
          <w:rFonts w:ascii="Lucida Bright" w:hAnsi="Lucida Bright"/>
          <w:rPrChange w:id="233" w:author="Amy Cohen" w:date="2015-05-20T14:00:00Z">
            <w:rPr>
              <w:color w:val="0000FF" w:themeColor="hyperlink"/>
              <w:u w:val="single"/>
            </w:rPr>
          </w:rPrChange>
        </w:rPr>
        <w:t xml:space="preserve">  </w:t>
      </w:r>
      <w:ins w:id="234" w:author="Krystal Appiah" w:date="2015-07-29T09:45:00Z">
        <w:r w:rsidR="0051178C">
          <w:rPr>
            <w:rFonts w:ascii="Lucida Bright" w:hAnsi="Lucida Bright"/>
          </w:rPr>
          <w:fldChar w:fldCharType="begin"/>
        </w:r>
        <w:r w:rsidR="0051178C">
          <w:rPr>
            <w:rFonts w:ascii="Lucida Bright" w:hAnsi="Lucida Bright"/>
          </w:rPr>
          <w:instrText xml:space="preserve"> HYPERLINK "</w:instrText>
        </w:r>
        <w:r w:rsidR="0051178C" w:rsidRPr="0051178C">
          <w:rPr>
            <w:rFonts w:ascii="Lucida Bright" w:hAnsi="Lucida Bright"/>
          </w:rPr>
          <w:instrText>https://archive.org/details/historyofnegrora00willrich</w:instrText>
        </w:r>
        <w:r w:rsidR="0051178C">
          <w:rPr>
            <w:rFonts w:ascii="Lucida Bright" w:hAnsi="Lucida Bright"/>
          </w:rPr>
          <w:instrText xml:space="preserve">" </w:instrText>
        </w:r>
        <w:r w:rsidR="0051178C">
          <w:rPr>
            <w:rFonts w:ascii="Lucida Bright" w:hAnsi="Lucida Bright"/>
          </w:rPr>
          <w:fldChar w:fldCharType="separate"/>
        </w:r>
        <w:r w:rsidR="0051178C" w:rsidRPr="00E722B3">
          <w:rPr>
            <w:rStyle w:val="Hyperlink"/>
            <w:rFonts w:ascii="Lucida Bright" w:hAnsi="Lucida Bright"/>
          </w:rPr>
          <w:t>https://archive.org/details/historyofnegrora00willrich</w:t>
        </w:r>
        <w:r w:rsidR="0051178C">
          <w:rPr>
            <w:rFonts w:ascii="Lucida Bright" w:hAnsi="Lucida Bright"/>
          </w:rPr>
          <w:fldChar w:fldCharType="end"/>
        </w:r>
        <w:r w:rsidR="0051178C">
          <w:rPr>
            <w:rFonts w:ascii="Lucida Bright" w:hAnsi="Lucida Bright"/>
          </w:rPr>
          <w:t xml:space="preserve"> </w:t>
        </w:r>
      </w:ins>
      <w:del w:id="235" w:author="Krystal Appiah" w:date="2015-07-29T09:45:00Z">
        <w:r w:rsidRPr="0043455F" w:rsidDel="0051178C">
          <w:rPr>
            <w:rFonts w:ascii="Lucida Bright" w:hAnsi="Lucida Bright"/>
            <w:rPrChange w:id="236" w:author="Amy Cohen" w:date="2015-05-20T14:00:00Z">
              <w:rPr>
                <w:color w:val="0000FF" w:themeColor="hyperlink"/>
                <w:u w:val="single"/>
              </w:rPr>
            </w:rPrChange>
          </w:rPr>
          <w:fldChar w:fldCharType="begin"/>
        </w:r>
        <w:r w:rsidRPr="0043455F" w:rsidDel="0051178C">
          <w:rPr>
            <w:rFonts w:ascii="Lucida Bright" w:hAnsi="Lucida Bright"/>
            <w:rPrChange w:id="237" w:author="Amy Cohen" w:date="2015-05-20T14:00:00Z">
              <w:rPr>
                <w:color w:val="0000FF" w:themeColor="hyperlink"/>
                <w:u w:val="single"/>
              </w:rPr>
            </w:rPrChange>
          </w:rPr>
          <w:delInstrText>HYPERLINK "http://books.google.com/books/about/History_of_the_Negro_Race_in_America_161.html?id=h_1_lzpe-H4C"</w:delInstrText>
        </w:r>
        <w:r w:rsidRPr="0043455F" w:rsidDel="0051178C">
          <w:rPr>
            <w:rFonts w:ascii="Lucida Bright" w:hAnsi="Lucida Bright"/>
            <w:rPrChange w:id="238" w:author="Amy Cohen" w:date="2015-05-20T14:00:00Z">
              <w:rPr>
                <w:color w:val="0000FF" w:themeColor="hyperlink"/>
                <w:u w:val="single"/>
              </w:rPr>
            </w:rPrChange>
          </w:rPr>
          <w:fldChar w:fldCharType="separate"/>
        </w:r>
        <w:r w:rsidRPr="0043455F" w:rsidDel="0051178C">
          <w:rPr>
            <w:rStyle w:val="Hyperlink"/>
            <w:rFonts w:ascii="Lucida Bright" w:hAnsi="Lucida Bright"/>
            <w:rPrChange w:id="239" w:author="Amy Cohen" w:date="2015-05-20T14:00:00Z">
              <w:rPr>
                <w:rStyle w:val="Hyperlink"/>
              </w:rPr>
            </w:rPrChange>
          </w:rPr>
          <w:delText>http://books.google.com/books/about/History_of_the_Negro_Race_in_America_161.html?id=h_1_lzpe-H4C</w:delText>
        </w:r>
        <w:r w:rsidRPr="0043455F" w:rsidDel="0051178C">
          <w:rPr>
            <w:rFonts w:ascii="Lucida Bright" w:hAnsi="Lucida Bright"/>
            <w:rPrChange w:id="240" w:author="Amy Cohen" w:date="2015-05-20T14:00:00Z">
              <w:rPr>
                <w:color w:val="0000FF" w:themeColor="hyperlink"/>
                <w:u w:val="single"/>
              </w:rPr>
            </w:rPrChange>
          </w:rPr>
          <w:fldChar w:fldCharType="end"/>
        </w:r>
        <w:r w:rsidRPr="0043455F" w:rsidDel="0051178C">
          <w:rPr>
            <w:rFonts w:ascii="Lucida Bright" w:hAnsi="Lucida Bright"/>
            <w:rPrChange w:id="241" w:author="Amy Cohen" w:date="2015-05-20T14:00:00Z">
              <w:rPr>
                <w:color w:val="0000FF" w:themeColor="hyperlink"/>
                <w:u w:val="single"/>
              </w:rPr>
            </w:rPrChange>
          </w:rPr>
          <w:delText xml:space="preserve"> </w:delText>
        </w:r>
      </w:del>
    </w:p>
    <w:p w:rsidR="00C410F0" w:rsidRPr="00FE60F3" w:rsidRDefault="0043455F" w:rsidP="00C410F0">
      <w:pPr>
        <w:pStyle w:val="ListParagraph"/>
        <w:numPr>
          <w:ilvl w:val="1"/>
          <w:numId w:val="1"/>
        </w:numPr>
        <w:rPr>
          <w:rFonts w:ascii="Lucida Bright" w:hAnsi="Lucida Bright"/>
          <w:rPrChange w:id="242" w:author="Amy Cohen" w:date="2015-05-20T14:00:00Z">
            <w:rPr/>
          </w:rPrChange>
        </w:rPr>
      </w:pPr>
      <w:r w:rsidRPr="0043455F">
        <w:rPr>
          <w:rFonts w:ascii="Lucida Bright" w:hAnsi="Lucida Bright"/>
          <w:rPrChange w:id="243" w:author="Amy Cohen" w:date="2015-05-20T14:00:00Z">
            <w:rPr>
              <w:color w:val="0000FF" w:themeColor="hyperlink"/>
              <w:u w:val="single"/>
            </w:rPr>
          </w:rPrChange>
        </w:rPr>
        <w:t xml:space="preserve">Berlin, Ira. “Soldier, Scholar, Statesman, Trickster.”  </w:t>
      </w:r>
      <w:r w:rsidRPr="0043455F">
        <w:rPr>
          <w:rFonts w:ascii="Lucida Bright" w:hAnsi="Lucida Bright"/>
          <w:i/>
          <w:rPrChange w:id="244" w:author="Amy Cohen" w:date="2015-05-20T14:00:00Z">
            <w:rPr>
              <w:i/>
              <w:color w:val="0000FF" w:themeColor="hyperlink"/>
              <w:u w:val="single"/>
            </w:rPr>
          </w:rPrChange>
        </w:rPr>
        <w:t>New York Times</w:t>
      </w:r>
      <w:r w:rsidRPr="0043455F">
        <w:rPr>
          <w:rFonts w:ascii="Lucida Bright" w:hAnsi="Lucida Bright"/>
          <w:rPrChange w:id="245" w:author="Amy Cohen" w:date="2015-05-20T14:00:00Z">
            <w:rPr>
              <w:color w:val="0000FF" w:themeColor="hyperlink"/>
              <w:u w:val="single"/>
            </w:rPr>
          </w:rPrChange>
        </w:rPr>
        <w:t xml:space="preserve"> 17 Nov. 1985.  </w:t>
      </w:r>
      <w:r w:rsidRPr="0043455F">
        <w:rPr>
          <w:rFonts w:ascii="Lucida Bright" w:hAnsi="Lucida Bright"/>
          <w:rPrChange w:id="246" w:author="Amy Cohen" w:date="2015-05-20T14:00:00Z">
            <w:rPr>
              <w:color w:val="0000FF" w:themeColor="hyperlink"/>
              <w:u w:val="single"/>
            </w:rPr>
          </w:rPrChange>
        </w:rPr>
        <w:fldChar w:fldCharType="begin"/>
      </w:r>
      <w:r w:rsidRPr="0043455F">
        <w:rPr>
          <w:rFonts w:ascii="Lucida Bright" w:hAnsi="Lucida Bright"/>
          <w:rPrChange w:id="247" w:author="Amy Cohen" w:date="2015-05-20T14:00:00Z">
            <w:rPr>
              <w:color w:val="0000FF" w:themeColor="hyperlink"/>
              <w:u w:val="single"/>
            </w:rPr>
          </w:rPrChange>
        </w:rPr>
        <w:instrText>HYPERLINK "http://www.nytimes.com/1985/11/17/books/sodlier-scholar-statesman-trickster.html"</w:instrText>
      </w:r>
      <w:r w:rsidRPr="0043455F">
        <w:rPr>
          <w:rFonts w:ascii="Lucida Bright" w:hAnsi="Lucida Bright"/>
          <w:rPrChange w:id="248" w:author="Amy Cohen" w:date="2015-05-20T14:00:00Z">
            <w:rPr>
              <w:color w:val="0000FF" w:themeColor="hyperlink"/>
              <w:u w:val="single"/>
            </w:rPr>
          </w:rPrChange>
        </w:rPr>
        <w:fldChar w:fldCharType="separate"/>
      </w:r>
      <w:r w:rsidRPr="0043455F">
        <w:rPr>
          <w:rStyle w:val="Hyperlink"/>
          <w:rFonts w:ascii="Lucida Bright" w:hAnsi="Lucida Bright"/>
          <w:rPrChange w:id="249" w:author="Amy Cohen" w:date="2015-05-20T14:00:00Z">
            <w:rPr>
              <w:rStyle w:val="Hyperlink"/>
            </w:rPr>
          </w:rPrChange>
        </w:rPr>
        <w:t>http://www.nytimes.com/1985/11/17/books/sodlier-scholar-statesman-trickster.html</w:t>
      </w:r>
      <w:r w:rsidRPr="0043455F">
        <w:rPr>
          <w:rFonts w:ascii="Lucida Bright" w:hAnsi="Lucida Bright"/>
          <w:rPrChange w:id="250" w:author="Amy Cohen" w:date="2015-05-20T14:00:00Z">
            <w:rPr>
              <w:color w:val="0000FF" w:themeColor="hyperlink"/>
              <w:u w:val="single"/>
            </w:rPr>
          </w:rPrChange>
        </w:rPr>
        <w:fldChar w:fldCharType="end"/>
      </w:r>
      <w:r w:rsidRPr="0043455F">
        <w:rPr>
          <w:rFonts w:ascii="Lucida Bright" w:hAnsi="Lucida Bright"/>
          <w:rPrChange w:id="251" w:author="Amy Cohen" w:date="2015-05-20T14:00:00Z">
            <w:rPr>
              <w:color w:val="0000FF" w:themeColor="hyperlink"/>
              <w:u w:val="single"/>
            </w:rPr>
          </w:rPrChange>
        </w:rPr>
        <w:t xml:space="preserve"> </w:t>
      </w:r>
    </w:p>
    <w:p w:rsidR="00C410F0" w:rsidRPr="00FE60F3" w:rsidRDefault="00C410F0" w:rsidP="00C410F0">
      <w:pPr>
        <w:rPr>
          <w:rFonts w:ascii="Lucida Bright" w:hAnsi="Lucida Bright"/>
          <w:rPrChange w:id="252" w:author="Amy Cohen" w:date="2015-05-20T14:00:00Z">
            <w:rPr/>
          </w:rPrChange>
        </w:rPr>
      </w:pPr>
    </w:p>
    <w:p w:rsidR="00C410F0" w:rsidRPr="00FE60F3" w:rsidRDefault="0043455F" w:rsidP="00C410F0">
      <w:pPr>
        <w:rPr>
          <w:rFonts w:ascii="Lucida Bright" w:hAnsi="Lucida Bright"/>
          <w:b/>
          <w:rPrChange w:id="253" w:author="Amy Cohen" w:date="2015-05-20T14:00:00Z">
            <w:rPr/>
          </w:rPrChange>
        </w:rPr>
      </w:pPr>
      <w:r w:rsidRPr="0043455F">
        <w:rPr>
          <w:rFonts w:ascii="Lucida Bright" w:hAnsi="Lucida Bright"/>
          <w:b/>
          <w:rPrChange w:id="254" w:author="Amy Cohen" w:date="2015-05-20T14:00:00Z">
            <w:rPr>
              <w:color w:val="0000FF" w:themeColor="hyperlink"/>
              <w:u w:val="single"/>
            </w:rPr>
          </w:rPrChange>
        </w:rPr>
        <w:t>Procedure:</w:t>
      </w:r>
    </w:p>
    <w:p w:rsidR="00C410F0" w:rsidRPr="00FE60F3" w:rsidRDefault="0043455F" w:rsidP="00C410F0">
      <w:pPr>
        <w:pStyle w:val="ListParagraph"/>
        <w:numPr>
          <w:ilvl w:val="0"/>
          <w:numId w:val="2"/>
        </w:numPr>
        <w:rPr>
          <w:rFonts w:ascii="Lucida Bright" w:hAnsi="Lucida Bright"/>
          <w:rPrChange w:id="255" w:author="Amy Cohen" w:date="2015-05-20T14:00:00Z">
            <w:rPr/>
          </w:rPrChange>
        </w:rPr>
      </w:pPr>
      <w:r w:rsidRPr="0043455F">
        <w:rPr>
          <w:rFonts w:ascii="Lucida Bright" w:hAnsi="Lucida Bright"/>
          <w:rPrChange w:id="256" w:author="Amy Cohen" w:date="2015-05-20T14:00:00Z">
            <w:rPr>
              <w:color w:val="0000FF" w:themeColor="hyperlink"/>
              <w:u w:val="single"/>
            </w:rPr>
          </w:rPrChange>
        </w:rPr>
        <w:t>Ask students</w:t>
      </w:r>
      <w:ins w:id="257" w:author="Amy Cohen" w:date="2015-03-04T14:39:00Z">
        <w:r w:rsidRPr="0043455F">
          <w:rPr>
            <w:rFonts w:ascii="Lucida Bright" w:hAnsi="Lucida Bright"/>
            <w:rPrChange w:id="258" w:author="Amy Cohen" w:date="2015-05-20T14:00:00Z">
              <w:rPr>
                <w:color w:val="0000FF" w:themeColor="hyperlink"/>
                <w:u w:val="single"/>
              </w:rPr>
            </w:rPrChange>
          </w:rPr>
          <w:t xml:space="preserve">: </w:t>
        </w:r>
      </w:ins>
      <w:del w:id="259" w:author="Amy Cohen" w:date="2015-03-04T14:39:00Z">
        <w:r w:rsidRPr="0043455F">
          <w:rPr>
            <w:rFonts w:ascii="Lucida Bright" w:hAnsi="Lucida Bright"/>
            <w:rPrChange w:id="260" w:author="Amy Cohen" w:date="2015-05-20T14:00:00Z">
              <w:rPr>
                <w:color w:val="0000FF" w:themeColor="hyperlink"/>
                <w:u w:val="single"/>
              </w:rPr>
            </w:rPrChange>
          </w:rPr>
          <w:delText xml:space="preserve"> in pairs to make a list of all of the African American historians that they know.</w:delText>
        </w:r>
      </w:del>
      <w:ins w:id="261" w:author="Amy Cohen" w:date="2015-02-09T13:51:00Z">
        <w:r w:rsidRPr="0043455F">
          <w:rPr>
            <w:rFonts w:ascii="Lucida Bright" w:hAnsi="Lucida Bright"/>
            <w:rPrChange w:id="262" w:author="Amy Cohen" w:date="2015-05-20T14:00:00Z">
              <w:rPr>
                <w:color w:val="0000FF" w:themeColor="hyperlink"/>
                <w:u w:val="single"/>
              </w:rPr>
            </w:rPrChange>
          </w:rPr>
          <w:t>“</w:t>
        </w:r>
      </w:ins>
      <w:ins w:id="263" w:author="Amy Cohen" w:date="2015-02-09T13:49:00Z">
        <w:r w:rsidRPr="0043455F">
          <w:rPr>
            <w:rFonts w:ascii="Lucida Bright" w:hAnsi="Lucida Bright"/>
            <w:rPrChange w:id="264" w:author="Amy Cohen" w:date="2015-05-20T14:00:00Z">
              <w:rPr>
                <w:color w:val="0000FF" w:themeColor="hyperlink"/>
                <w:u w:val="single"/>
              </w:rPr>
            </w:rPrChange>
          </w:rPr>
          <w:t>How many of you hav</w:t>
        </w:r>
      </w:ins>
      <w:ins w:id="265" w:author="Amy Cohen" w:date="2015-02-09T13:50:00Z">
        <w:r w:rsidRPr="0043455F">
          <w:rPr>
            <w:rFonts w:ascii="Lucida Bright" w:hAnsi="Lucida Bright"/>
            <w:rPrChange w:id="266" w:author="Amy Cohen" w:date="2015-05-20T14:00:00Z">
              <w:rPr>
                <w:color w:val="0000FF" w:themeColor="hyperlink"/>
                <w:u w:val="single"/>
              </w:rPr>
            </w:rPrChange>
          </w:rPr>
          <w:t>e ever made a scrapbook</w:t>
        </w:r>
        <w:del w:id="267" w:author="Krystal Appiah" w:date="2015-07-29T09:54:00Z">
          <w:r w:rsidRPr="0043455F" w:rsidDel="00873862">
            <w:rPr>
              <w:rFonts w:ascii="Lucida Bright" w:hAnsi="Lucida Bright"/>
              <w:rPrChange w:id="268" w:author="Amy Cohen" w:date="2015-05-20T14:00:00Z">
                <w:rPr>
                  <w:color w:val="0000FF" w:themeColor="hyperlink"/>
                  <w:u w:val="single"/>
                </w:rPr>
              </w:rPrChange>
            </w:rPr>
            <w:delText xml:space="preserve"> </w:delText>
          </w:r>
        </w:del>
        <w:r w:rsidRPr="0043455F">
          <w:rPr>
            <w:rFonts w:ascii="Lucida Bright" w:hAnsi="Lucida Bright"/>
            <w:rPrChange w:id="269" w:author="Amy Cohen" w:date="2015-05-20T14:00:00Z">
              <w:rPr>
                <w:color w:val="0000FF" w:themeColor="hyperlink"/>
                <w:u w:val="single"/>
              </w:rPr>
            </w:rPrChange>
          </w:rPr>
          <w:t xml:space="preserve">, maintained a sketchbook, or kept a </w:t>
        </w:r>
        <w:del w:id="270" w:author="Krystal Appiah" w:date="2015-07-29T09:54:00Z">
          <w:r w:rsidRPr="0043455F" w:rsidDel="00873862">
            <w:rPr>
              <w:rFonts w:ascii="Lucida Bright" w:hAnsi="Lucida Bright"/>
              <w:rPrChange w:id="271" w:author="Amy Cohen" w:date="2015-05-20T14:00:00Z">
                <w:rPr>
                  <w:color w:val="0000FF" w:themeColor="hyperlink"/>
                  <w:u w:val="single"/>
                </w:rPr>
              </w:rPrChange>
            </w:rPr>
            <w:delText xml:space="preserve"> </w:delText>
          </w:r>
        </w:del>
        <w:r w:rsidRPr="0043455F">
          <w:rPr>
            <w:rFonts w:ascii="Lucida Bright" w:hAnsi="Lucida Bright"/>
            <w:rPrChange w:id="272" w:author="Amy Cohen" w:date="2015-05-20T14:00:00Z">
              <w:rPr>
                <w:color w:val="0000FF" w:themeColor="hyperlink"/>
                <w:u w:val="single"/>
              </w:rPr>
            </w:rPrChange>
          </w:rPr>
          <w:t>book of your own writing</w:t>
        </w:r>
      </w:ins>
      <w:ins w:id="273" w:author="Amy Cohen" w:date="2015-02-09T13:51:00Z">
        <w:r w:rsidRPr="0043455F">
          <w:rPr>
            <w:rFonts w:ascii="Lucida Bright" w:hAnsi="Lucida Bright"/>
            <w:rPrChange w:id="274" w:author="Amy Cohen" w:date="2015-05-20T14:00:00Z">
              <w:rPr>
                <w:color w:val="0000FF" w:themeColor="hyperlink"/>
                <w:u w:val="single"/>
              </w:rPr>
            </w:rPrChange>
          </w:rPr>
          <w:t xml:space="preserve">?”, </w:t>
        </w:r>
      </w:ins>
      <w:ins w:id="275" w:author="Amy Cohen" w:date="2015-02-10T12:16:00Z">
        <w:r w:rsidRPr="0043455F">
          <w:rPr>
            <w:rFonts w:ascii="Lucida Bright" w:hAnsi="Lucida Bright"/>
            <w:rPrChange w:id="276" w:author="Amy Cohen" w:date="2015-05-20T14:00:00Z">
              <w:rPr>
                <w:color w:val="0000FF" w:themeColor="hyperlink"/>
                <w:u w:val="single"/>
              </w:rPr>
            </w:rPrChange>
          </w:rPr>
          <w:t>“</w:t>
        </w:r>
      </w:ins>
      <w:ins w:id="277" w:author="Amy Cohen" w:date="2015-02-09T13:51:00Z">
        <w:r w:rsidRPr="0043455F">
          <w:rPr>
            <w:rFonts w:ascii="Lucida Bright" w:hAnsi="Lucida Bright"/>
            <w:rPrChange w:id="278" w:author="Amy Cohen" w:date="2015-05-20T14:00:00Z">
              <w:rPr>
                <w:color w:val="0000FF" w:themeColor="hyperlink"/>
                <w:u w:val="single"/>
              </w:rPr>
            </w:rPrChange>
          </w:rPr>
          <w:t>What were the reasons you did this</w:t>
        </w:r>
      </w:ins>
      <w:ins w:id="279" w:author="Amy Cohen" w:date="2015-02-10T12:16:00Z">
        <w:r w:rsidRPr="0043455F">
          <w:rPr>
            <w:rFonts w:ascii="Lucida Bright" w:hAnsi="Lucida Bright"/>
            <w:rPrChange w:id="280" w:author="Amy Cohen" w:date="2015-05-20T14:00:00Z">
              <w:rPr>
                <w:color w:val="0000FF" w:themeColor="hyperlink"/>
                <w:u w:val="single"/>
              </w:rPr>
            </w:rPrChange>
          </w:rPr>
          <w:t>? L</w:t>
        </w:r>
      </w:ins>
      <w:ins w:id="281" w:author="Amy Cohen" w:date="2015-02-09T13:51:00Z">
        <w:r w:rsidRPr="0043455F">
          <w:rPr>
            <w:rFonts w:ascii="Lucida Bright" w:hAnsi="Lucida Bright"/>
            <w:rPrChange w:id="282" w:author="Amy Cohen" w:date="2015-05-20T14:00:00Z">
              <w:rPr>
                <w:color w:val="0000FF" w:themeColor="hyperlink"/>
                <w:u w:val="single"/>
              </w:rPr>
            </w:rPrChange>
          </w:rPr>
          <w:t xml:space="preserve">ist responses on the board. </w:t>
        </w:r>
      </w:ins>
      <w:ins w:id="283" w:author="Amy Cohen" w:date="2015-02-10T12:16:00Z">
        <w:r w:rsidRPr="0043455F">
          <w:rPr>
            <w:rFonts w:ascii="Lucida Bright" w:hAnsi="Lucida Bright"/>
            <w:rPrChange w:id="284" w:author="Amy Cohen" w:date="2015-05-20T14:00:00Z">
              <w:rPr>
                <w:color w:val="0000FF" w:themeColor="hyperlink"/>
                <w:u w:val="single"/>
              </w:rPr>
            </w:rPrChange>
          </w:rPr>
          <w:t xml:space="preserve">(Note: </w:t>
        </w:r>
      </w:ins>
      <w:ins w:id="285" w:author="Amy Cohen" w:date="2015-02-09T13:51:00Z">
        <w:r w:rsidRPr="0043455F">
          <w:rPr>
            <w:rFonts w:ascii="Lucida Bright" w:hAnsi="Lucida Bright"/>
            <w:rPrChange w:id="286" w:author="Amy Cohen" w:date="2015-05-20T14:00:00Z">
              <w:rPr>
                <w:color w:val="0000FF" w:themeColor="hyperlink"/>
                <w:u w:val="single"/>
              </w:rPr>
            </w:rPrChange>
          </w:rPr>
          <w:t xml:space="preserve">It is likely that more girls will have done this than boys which would be </w:t>
        </w:r>
      </w:ins>
      <w:ins w:id="287" w:author="Amy Cohen" w:date="2015-02-10T12:16:00Z">
        <w:r w:rsidRPr="0043455F">
          <w:rPr>
            <w:rFonts w:ascii="Lucida Bright" w:hAnsi="Lucida Bright"/>
            <w:rPrChange w:id="288" w:author="Amy Cohen" w:date="2015-05-20T14:00:00Z">
              <w:rPr>
                <w:color w:val="0000FF" w:themeColor="hyperlink"/>
                <w:u w:val="single"/>
              </w:rPr>
            </w:rPrChange>
          </w:rPr>
          <w:t xml:space="preserve">relevant and </w:t>
        </w:r>
      </w:ins>
      <w:ins w:id="289" w:author="Amy Cohen" w:date="2015-02-09T13:51:00Z">
        <w:r w:rsidRPr="0043455F">
          <w:rPr>
            <w:rFonts w:ascii="Lucida Bright" w:hAnsi="Lucida Bright"/>
            <w:rPrChange w:id="290" w:author="Amy Cohen" w:date="2015-05-20T14:00:00Z">
              <w:rPr>
                <w:color w:val="0000FF" w:themeColor="hyperlink"/>
                <w:u w:val="single"/>
              </w:rPr>
            </w:rPrChange>
          </w:rPr>
          <w:t>worth pointing out.</w:t>
        </w:r>
      </w:ins>
      <w:ins w:id="291" w:author="Amy Cohen" w:date="2015-02-10T12:17:00Z">
        <w:r w:rsidRPr="0043455F">
          <w:rPr>
            <w:rFonts w:ascii="Lucida Bright" w:hAnsi="Lucida Bright"/>
            <w:rPrChange w:id="292" w:author="Amy Cohen" w:date="2015-05-20T14:00:00Z">
              <w:rPr>
                <w:color w:val="0000FF" w:themeColor="hyperlink"/>
                <w:u w:val="single"/>
              </w:rPr>
            </w:rPrChange>
          </w:rPr>
          <w:t>)</w:t>
        </w:r>
      </w:ins>
    </w:p>
    <w:p w:rsidR="009E4D78" w:rsidRPr="00FE60F3" w:rsidRDefault="0043455F" w:rsidP="00C410F0">
      <w:pPr>
        <w:pStyle w:val="ListParagraph"/>
        <w:numPr>
          <w:ilvl w:val="0"/>
          <w:numId w:val="2"/>
        </w:numPr>
        <w:rPr>
          <w:rFonts w:ascii="Lucida Bright" w:hAnsi="Lucida Bright"/>
          <w:rPrChange w:id="293" w:author="Amy Cohen" w:date="2015-05-20T14:00:00Z">
            <w:rPr/>
          </w:rPrChange>
        </w:rPr>
      </w:pPr>
      <w:r w:rsidRPr="0043455F">
        <w:rPr>
          <w:rFonts w:ascii="Lucida Bright" w:hAnsi="Lucida Bright"/>
          <w:rPrChange w:id="294" w:author="Amy Cohen" w:date="2015-05-20T14:00:00Z">
            <w:rPr>
              <w:color w:val="0000FF" w:themeColor="hyperlink"/>
              <w:u w:val="single"/>
            </w:rPr>
          </w:rPrChange>
        </w:rPr>
        <w:t>In</w:t>
      </w:r>
      <w:ins w:id="295" w:author="Amy Cohen" w:date="2015-06-01T16:26:00Z">
        <w:r w:rsidR="006C2B3D">
          <w:rPr>
            <w:rFonts w:ascii="Lucida Bright" w:hAnsi="Lucida Bright"/>
          </w:rPr>
          <w:t>dicate that in</w:t>
        </w:r>
      </w:ins>
      <w:del w:id="296" w:author="Amy Cohen" w:date="2015-06-01T16:26:00Z">
        <w:r w:rsidRPr="0043455F">
          <w:rPr>
            <w:rFonts w:ascii="Lucida Bright" w:hAnsi="Lucida Bright"/>
            <w:rPrChange w:id="297" w:author="Amy Cohen" w:date="2015-05-20T14:00:00Z">
              <w:rPr>
                <w:color w:val="0000FF" w:themeColor="hyperlink"/>
                <w:u w:val="single"/>
              </w:rPr>
            </w:rPrChange>
          </w:rPr>
          <w:delText>troduce the project via the albums.  In</w:delText>
        </w:r>
      </w:del>
      <w:r w:rsidRPr="0043455F">
        <w:rPr>
          <w:rFonts w:ascii="Lucida Bright" w:hAnsi="Lucida Bright"/>
          <w:rPrChange w:id="298" w:author="Amy Cohen" w:date="2015-05-20T14:00:00Z">
            <w:rPr>
              <w:color w:val="0000FF" w:themeColor="hyperlink"/>
              <w:u w:val="single"/>
            </w:rPr>
          </w:rPrChange>
        </w:rPr>
        <w:t xml:space="preserve"> the 1800s, many wealthy and prominent African American women created albums in which they would ask other prominent and skilled friends to paint watercolors, write poetry, essays and the like.  </w:t>
      </w:r>
    </w:p>
    <w:p w:rsidR="009E4D78" w:rsidRPr="00FE60F3" w:rsidRDefault="0043455F" w:rsidP="00C410F0">
      <w:pPr>
        <w:pStyle w:val="ListParagraph"/>
        <w:numPr>
          <w:ilvl w:val="0"/>
          <w:numId w:val="2"/>
        </w:numPr>
        <w:rPr>
          <w:rFonts w:ascii="Lucida Bright" w:hAnsi="Lucida Bright"/>
          <w:rPrChange w:id="299" w:author="Amy Cohen" w:date="2015-05-20T14:00:00Z">
            <w:rPr/>
          </w:rPrChange>
        </w:rPr>
      </w:pPr>
      <w:r w:rsidRPr="0043455F">
        <w:rPr>
          <w:rFonts w:ascii="Lucida Bright" w:hAnsi="Lucida Bright"/>
          <w:rPrChange w:id="300" w:author="Amy Cohen" w:date="2015-05-20T14:00:00Z">
            <w:rPr>
              <w:color w:val="0000FF" w:themeColor="hyperlink"/>
              <w:u w:val="single"/>
            </w:rPr>
          </w:rPrChange>
        </w:rPr>
        <w:t xml:space="preserve">Students </w:t>
      </w:r>
      <w:ins w:id="301" w:author="Amy Cohen" w:date="2015-03-04T14:39:00Z">
        <w:r w:rsidRPr="0043455F">
          <w:rPr>
            <w:rFonts w:ascii="Lucida Bright" w:hAnsi="Lucida Bright"/>
            <w:rPrChange w:id="302" w:author="Amy Cohen" w:date="2015-05-20T14:00:00Z">
              <w:rPr>
                <w:color w:val="0000FF" w:themeColor="hyperlink"/>
                <w:u w:val="single"/>
              </w:rPr>
            </w:rPrChange>
          </w:rPr>
          <w:t xml:space="preserve">then </w:t>
        </w:r>
      </w:ins>
      <w:r w:rsidRPr="0043455F">
        <w:rPr>
          <w:rFonts w:ascii="Lucida Bright" w:hAnsi="Lucida Bright"/>
          <w:rPrChange w:id="303" w:author="Amy Cohen" w:date="2015-05-20T14:00:00Z">
            <w:rPr>
              <w:color w:val="0000FF" w:themeColor="hyperlink"/>
              <w:u w:val="single"/>
            </w:rPr>
          </w:rPrChange>
        </w:rPr>
        <w:t xml:space="preserve">use computers to examine the album of Amy Cassey.  If not all students have computers, this can be done in pairs.  If there are no computers, the teacher can project images from </w:t>
      </w:r>
      <w:proofErr w:type="spellStart"/>
      <w:r w:rsidRPr="0043455F">
        <w:rPr>
          <w:rFonts w:ascii="Lucida Bright" w:hAnsi="Lucida Bright"/>
          <w:rPrChange w:id="304" w:author="Amy Cohen" w:date="2015-05-20T14:00:00Z">
            <w:rPr>
              <w:color w:val="0000FF" w:themeColor="hyperlink"/>
              <w:u w:val="single"/>
            </w:rPr>
          </w:rPrChange>
        </w:rPr>
        <w:t>Cassey’s</w:t>
      </w:r>
      <w:proofErr w:type="spellEnd"/>
      <w:r w:rsidRPr="0043455F">
        <w:rPr>
          <w:rFonts w:ascii="Lucida Bright" w:hAnsi="Lucida Bright"/>
          <w:rPrChange w:id="305" w:author="Amy Cohen" w:date="2015-05-20T14:00:00Z">
            <w:rPr>
              <w:color w:val="0000FF" w:themeColor="hyperlink"/>
              <w:u w:val="single"/>
            </w:rPr>
          </w:rPrChange>
        </w:rPr>
        <w:t xml:space="preserve"> album.  Students should make a list of the five most interesting parts of the album</w:t>
      </w:r>
      <w:ins w:id="306" w:author="Amy Cohen" w:date="2015-02-10T12:18:00Z">
        <w:r w:rsidRPr="0043455F">
          <w:rPr>
            <w:rFonts w:ascii="Lucida Bright" w:hAnsi="Lucida Bright"/>
            <w:rPrChange w:id="307" w:author="Amy Cohen" w:date="2015-05-20T14:00:00Z">
              <w:rPr>
                <w:color w:val="0000FF" w:themeColor="hyperlink"/>
                <w:u w:val="single"/>
              </w:rPr>
            </w:rPrChange>
          </w:rPr>
          <w:t xml:space="preserve"> and share these points either in small groups or as a whole class.</w:t>
        </w:r>
      </w:ins>
    </w:p>
    <w:p w:rsidR="00280A96" w:rsidRPr="00FE60F3" w:rsidRDefault="0043455F" w:rsidP="00C410F0">
      <w:pPr>
        <w:pStyle w:val="ListParagraph"/>
        <w:numPr>
          <w:ilvl w:val="0"/>
          <w:numId w:val="2"/>
        </w:numPr>
        <w:rPr>
          <w:rFonts w:ascii="Lucida Bright" w:hAnsi="Lucida Bright"/>
          <w:rPrChange w:id="308" w:author="Amy Cohen" w:date="2015-05-20T14:00:00Z">
            <w:rPr/>
          </w:rPrChange>
        </w:rPr>
      </w:pPr>
      <w:r w:rsidRPr="0043455F">
        <w:rPr>
          <w:rFonts w:ascii="Lucida Bright" w:hAnsi="Lucida Bright"/>
          <w:rPrChange w:id="309" w:author="Amy Cohen" w:date="2015-05-20T14:00:00Z">
            <w:rPr>
              <w:color w:val="0000FF" w:themeColor="hyperlink"/>
              <w:u w:val="single"/>
            </w:rPr>
          </w:rPrChange>
        </w:rPr>
        <w:t xml:space="preserve">Explain that students will create an album for one of the five historians whose books are featured in </w:t>
      </w:r>
      <w:r w:rsidRPr="0043455F">
        <w:rPr>
          <w:rFonts w:ascii="Lucida Bright" w:hAnsi="Lucida Bright"/>
          <w:i/>
          <w:rPrChange w:id="310" w:author="Amy Cohen" w:date="2015-05-20T14:00:00Z">
            <w:rPr>
              <w:i/>
              <w:color w:val="0000FF" w:themeColor="hyperlink"/>
              <w:u w:val="single"/>
            </w:rPr>
          </w:rPrChange>
        </w:rPr>
        <w:t>Genius of Freedom</w:t>
      </w:r>
      <w:r w:rsidRPr="0043455F">
        <w:rPr>
          <w:rFonts w:ascii="Lucida Bright" w:hAnsi="Lucida Bright"/>
          <w:rPrChange w:id="311" w:author="Amy Cohen" w:date="2015-05-20T14:00:00Z">
            <w:rPr>
              <w:color w:val="0000FF" w:themeColor="hyperlink"/>
              <w:u w:val="single"/>
            </w:rPr>
          </w:rPrChange>
        </w:rPr>
        <w:t>.</w:t>
      </w:r>
    </w:p>
    <w:p w:rsidR="00280A96" w:rsidRPr="00FE60F3" w:rsidRDefault="006C2B3D" w:rsidP="00C410F0">
      <w:pPr>
        <w:pStyle w:val="ListParagraph"/>
        <w:numPr>
          <w:ilvl w:val="0"/>
          <w:numId w:val="2"/>
        </w:numPr>
        <w:rPr>
          <w:rFonts w:ascii="Lucida Bright" w:hAnsi="Lucida Bright"/>
          <w:rPrChange w:id="312" w:author="Amy Cohen" w:date="2015-05-20T14:00:00Z">
            <w:rPr/>
          </w:rPrChange>
        </w:rPr>
      </w:pPr>
      <w:ins w:id="313" w:author="Amy Cohen" w:date="2015-06-01T16:27:00Z">
        <w:r>
          <w:rPr>
            <w:rFonts w:ascii="Lucida Bright" w:hAnsi="Lucida Bright"/>
          </w:rPr>
          <w:t xml:space="preserve">Put </w:t>
        </w:r>
      </w:ins>
      <w:del w:id="314" w:author="Amy Cohen" w:date="2015-06-01T16:27:00Z">
        <w:r w:rsidR="0043455F" w:rsidRPr="0043455F">
          <w:rPr>
            <w:rFonts w:ascii="Lucida Bright" w:hAnsi="Lucida Bright"/>
            <w:rPrChange w:id="315" w:author="Amy Cohen" w:date="2015-05-20T14:00:00Z">
              <w:rPr>
                <w:color w:val="0000FF" w:themeColor="hyperlink"/>
                <w:u w:val="single"/>
              </w:rPr>
            </w:rPrChange>
          </w:rPr>
          <w:delText xml:space="preserve">Have </w:delText>
        </w:r>
      </w:del>
      <w:r w:rsidR="0043455F" w:rsidRPr="0043455F">
        <w:rPr>
          <w:rFonts w:ascii="Lucida Bright" w:hAnsi="Lucida Bright"/>
          <w:rPrChange w:id="316" w:author="Amy Cohen" w:date="2015-05-20T14:00:00Z">
            <w:rPr>
              <w:color w:val="0000FF" w:themeColor="hyperlink"/>
              <w:u w:val="single"/>
            </w:rPr>
          </w:rPrChange>
        </w:rPr>
        <w:t>students</w:t>
      </w:r>
      <w:del w:id="317" w:author="Amy Cohen" w:date="2015-06-01T16:27:00Z">
        <w:r w:rsidR="0043455F" w:rsidRPr="0043455F">
          <w:rPr>
            <w:rFonts w:ascii="Lucida Bright" w:hAnsi="Lucida Bright"/>
            <w:rPrChange w:id="318" w:author="Amy Cohen" w:date="2015-05-20T14:00:00Z">
              <w:rPr>
                <w:color w:val="0000FF" w:themeColor="hyperlink"/>
                <w:u w:val="single"/>
              </w:rPr>
            </w:rPrChange>
          </w:rPr>
          <w:delText xml:space="preserve"> get</w:delText>
        </w:r>
      </w:del>
      <w:r w:rsidR="0043455F" w:rsidRPr="0043455F">
        <w:rPr>
          <w:rFonts w:ascii="Lucida Bright" w:hAnsi="Lucida Bright"/>
          <w:rPrChange w:id="319" w:author="Amy Cohen" w:date="2015-05-20T14:00:00Z">
            <w:rPr>
              <w:color w:val="0000FF" w:themeColor="hyperlink"/>
              <w:u w:val="single"/>
            </w:rPr>
          </w:rPrChange>
        </w:rPr>
        <w:t xml:space="preserve"> into groups of </w:t>
      </w:r>
      <w:ins w:id="320" w:author="Amy Cohen" w:date="2015-02-09T13:55:00Z">
        <w:r w:rsidR="0043455F" w:rsidRPr="0043455F">
          <w:rPr>
            <w:rFonts w:ascii="Lucida Bright" w:hAnsi="Lucida Bright"/>
            <w:rPrChange w:id="321" w:author="Amy Cohen" w:date="2015-05-20T14:00:00Z">
              <w:rPr>
                <w:color w:val="0000FF" w:themeColor="hyperlink"/>
                <w:u w:val="single"/>
              </w:rPr>
            </w:rPrChange>
          </w:rPr>
          <w:t>five</w:t>
        </w:r>
      </w:ins>
      <w:r w:rsidR="0043455F" w:rsidRPr="0043455F">
        <w:rPr>
          <w:rFonts w:ascii="Lucida Bright" w:hAnsi="Lucida Bright"/>
          <w:rPrChange w:id="322" w:author="Amy Cohen" w:date="2015-05-20T14:00:00Z">
            <w:rPr>
              <w:color w:val="0000FF" w:themeColor="hyperlink"/>
              <w:u w:val="single"/>
            </w:rPr>
          </w:rPrChange>
        </w:rPr>
        <w:t xml:space="preserve">. </w:t>
      </w:r>
      <w:del w:id="323" w:author="Amy Cohen" w:date="2015-03-04T14:39:00Z">
        <w:r w:rsidR="0043455F" w:rsidRPr="0043455F">
          <w:rPr>
            <w:rFonts w:ascii="Lucida Bright" w:hAnsi="Lucida Bright"/>
            <w:rPrChange w:id="324" w:author="Amy Cohen" w:date="2015-05-20T14:00:00Z">
              <w:rPr>
                <w:color w:val="0000FF" w:themeColor="hyperlink"/>
                <w:u w:val="single"/>
              </w:rPr>
            </w:rPrChange>
          </w:rPr>
          <w:delText xml:space="preserve"> </w:delText>
        </w:r>
      </w:del>
      <w:r w:rsidR="0043455F" w:rsidRPr="0043455F">
        <w:rPr>
          <w:rFonts w:ascii="Lucida Bright" w:hAnsi="Lucida Bright"/>
          <w:rPrChange w:id="325" w:author="Amy Cohen" w:date="2015-05-20T14:00:00Z">
            <w:rPr>
              <w:color w:val="0000FF" w:themeColor="hyperlink"/>
              <w:u w:val="single"/>
            </w:rPr>
          </w:rPrChange>
        </w:rPr>
        <w:t xml:space="preserve">Each group member will read information about a different man and will list three important points about his life.  Students will share their information so that they will discuss the lives of all five and have a basis for choosing one of the men to </w:t>
      </w:r>
      <w:ins w:id="326" w:author="Amy Cohen" w:date="2015-06-01T16:27:00Z">
        <w:r>
          <w:rPr>
            <w:rFonts w:ascii="Lucida Bright" w:hAnsi="Lucida Bright"/>
          </w:rPr>
          <w:t xml:space="preserve">further </w:t>
        </w:r>
      </w:ins>
      <w:r w:rsidR="0043455F" w:rsidRPr="0043455F">
        <w:rPr>
          <w:rFonts w:ascii="Lucida Bright" w:hAnsi="Lucida Bright"/>
          <w:rPrChange w:id="327" w:author="Amy Cohen" w:date="2015-05-20T14:00:00Z">
            <w:rPr>
              <w:color w:val="0000FF" w:themeColor="hyperlink"/>
              <w:u w:val="single"/>
            </w:rPr>
          </w:rPrChange>
        </w:rPr>
        <w:t>study.</w:t>
      </w:r>
      <w:ins w:id="328" w:author="Amy Cohen" w:date="2015-02-10T12:20:00Z">
        <w:r w:rsidR="0043455F" w:rsidRPr="0043455F">
          <w:rPr>
            <w:rFonts w:ascii="Lucida Bright" w:hAnsi="Lucida Bright"/>
            <w:rPrChange w:id="329" w:author="Amy Cohen" w:date="2015-05-20T14:00:00Z">
              <w:rPr>
                <w:color w:val="0000FF" w:themeColor="hyperlink"/>
                <w:u w:val="single"/>
              </w:rPr>
            </w:rPrChange>
          </w:rPr>
          <w:t xml:space="preserve"> </w:t>
        </w:r>
      </w:ins>
    </w:p>
    <w:p w:rsidR="00280A96" w:rsidRPr="00FE60F3" w:rsidRDefault="0043455F" w:rsidP="00C410F0">
      <w:pPr>
        <w:pStyle w:val="ListParagraph"/>
        <w:numPr>
          <w:ilvl w:val="0"/>
          <w:numId w:val="2"/>
        </w:numPr>
        <w:rPr>
          <w:rFonts w:ascii="Lucida Bright" w:hAnsi="Lucida Bright"/>
          <w:rPrChange w:id="330" w:author="Amy Cohen" w:date="2015-05-20T14:00:00Z">
            <w:rPr/>
          </w:rPrChange>
        </w:rPr>
      </w:pPr>
      <w:r w:rsidRPr="0043455F">
        <w:rPr>
          <w:rFonts w:ascii="Lucida Bright" w:hAnsi="Lucida Bright"/>
          <w:rPrChange w:id="331" w:author="Amy Cohen" w:date="2015-05-20T14:00:00Z">
            <w:rPr>
              <w:color w:val="0000FF" w:themeColor="hyperlink"/>
              <w:u w:val="single"/>
            </w:rPr>
          </w:rPrChange>
        </w:rPr>
        <w:t xml:space="preserve">Students will </w:t>
      </w:r>
      <w:ins w:id="332" w:author="Amy Cohen" w:date="2015-06-01T16:27:00Z">
        <w:r w:rsidR="006C2B3D">
          <w:rPr>
            <w:rFonts w:ascii="Lucida Bright" w:hAnsi="Lucida Bright"/>
          </w:rPr>
          <w:t xml:space="preserve">decide </w:t>
        </w:r>
      </w:ins>
      <w:del w:id="333" w:author="Amy Cohen" w:date="2015-06-01T16:27:00Z">
        <w:r w:rsidRPr="0043455F">
          <w:rPr>
            <w:rFonts w:ascii="Lucida Bright" w:hAnsi="Lucida Bright"/>
            <w:rPrChange w:id="334" w:author="Amy Cohen" w:date="2015-05-20T14:00:00Z">
              <w:rPr>
                <w:color w:val="0000FF" w:themeColor="hyperlink"/>
                <w:u w:val="single"/>
              </w:rPr>
            </w:rPrChange>
          </w:rPr>
          <w:delText xml:space="preserve">think about </w:delText>
        </w:r>
      </w:del>
      <w:r w:rsidRPr="0043455F">
        <w:rPr>
          <w:rFonts w:ascii="Lucida Bright" w:hAnsi="Lucida Bright"/>
          <w:rPrChange w:id="335" w:author="Amy Cohen" w:date="2015-05-20T14:00:00Z">
            <w:rPr>
              <w:color w:val="0000FF" w:themeColor="hyperlink"/>
              <w:u w:val="single"/>
            </w:rPr>
          </w:rPrChange>
        </w:rPr>
        <w:t xml:space="preserve">which historian they would like to create an album for and will alert the teacher at the beginning of class the following day.  </w:t>
      </w:r>
      <w:ins w:id="336" w:author="Amy Cohen" w:date="2015-02-10T12:20:00Z">
        <w:r w:rsidRPr="0043455F">
          <w:rPr>
            <w:rFonts w:ascii="Lucida Bright" w:hAnsi="Lucida Bright"/>
            <w:rPrChange w:id="337" w:author="Amy Cohen" w:date="2015-05-20T14:00:00Z">
              <w:rPr>
                <w:color w:val="0000FF" w:themeColor="hyperlink"/>
                <w:u w:val="single"/>
              </w:rPr>
            </w:rPrChange>
          </w:rPr>
          <w:t>T</w:t>
        </w:r>
      </w:ins>
      <w:ins w:id="338" w:author="Amy Cohen" w:date="2015-02-10T12:21:00Z">
        <w:r w:rsidRPr="0043455F">
          <w:rPr>
            <w:rFonts w:ascii="Lucida Bright" w:hAnsi="Lucida Bright"/>
            <w:rPrChange w:id="339" w:author="Amy Cohen" w:date="2015-05-20T14:00:00Z">
              <w:rPr>
                <w:color w:val="0000FF" w:themeColor="hyperlink"/>
                <w:u w:val="single"/>
              </w:rPr>
            </w:rPrChange>
          </w:rPr>
          <w:t>he t</w:t>
        </w:r>
      </w:ins>
      <w:ins w:id="340" w:author="Amy Cohen" w:date="2015-02-10T12:20:00Z">
        <w:r w:rsidRPr="0043455F">
          <w:rPr>
            <w:rFonts w:ascii="Lucida Bright" w:hAnsi="Lucida Bright"/>
            <w:rPrChange w:id="341" w:author="Amy Cohen" w:date="2015-05-20T14:00:00Z">
              <w:rPr>
                <w:color w:val="0000FF" w:themeColor="hyperlink"/>
                <w:u w:val="single"/>
              </w:rPr>
            </w:rPrChange>
          </w:rPr>
          <w:t>eacher</w:t>
        </w:r>
      </w:ins>
      <w:ins w:id="342" w:author="Amy Cohen" w:date="2015-02-10T12:21:00Z">
        <w:r w:rsidRPr="0043455F">
          <w:rPr>
            <w:rFonts w:ascii="Lucida Bright" w:hAnsi="Lucida Bright"/>
            <w:rPrChange w:id="343" w:author="Amy Cohen" w:date="2015-05-20T14:00:00Z">
              <w:rPr>
                <w:color w:val="0000FF" w:themeColor="hyperlink"/>
                <w:u w:val="single"/>
              </w:rPr>
            </w:rPrChange>
          </w:rPr>
          <w:t xml:space="preserve"> </w:t>
        </w:r>
      </w:ins>
      <w:r w:rsidRPr="0043455F">
        <w:rPr>
          <w:rFonts w:ascii="Lucida Bright" w:hAnsi="Lucida Bright"/>
          <w:rPrChange w:id="344" w:author="Amy Cohen" w:date="2015-05-20T14:00:00Z">
            <w:rPr>
              <w:color w:val="0000FF" w:themeColor="hyperlink"/>
              <w:u w:val="single"/>
            </w:rPr>
          </w:rPrChange>
        </w:rPr>
        <w:t xml:space="preserve">may allow more than one group to create an album for an </w:t>
      </w:r>
      <w:r w:rsidRPr="0043455F">
        <w:rPr>
          <w:rFonts w:ascii="Lucida Bright" w:hAnsi="Lucida Bright"/>
          <w:rPrChange w:id="345" w:author="Amy Cohen" w:date="2015-05-20T14:00:00Z">
            <w:rPr>
              <w:color w:val="0000FF" w:themeColor="hyperlink"/>
              <w:u w:val="single"/>
            </w:rPr>
          </w:rPrChange>
        </w:rPr>
        <w:lastRenderedPageBreak/>
        <w:t>author if student interest so dictates.</w:t>
      </w:r>
      <w:ins w:id="346" w:author="Amy Cohen" w:date="2015-02-10T12:21:00Z">
        <w:r w:rsidRPr="0043455F">
          <w:rPr>
            <w:rFonts w:ascii="Lucida Bright" w:hAnsi="Lucida Bright"/>
            <w:rPrChange w:id="347" w:author="Amy Cohen" w:date="2015-05-20T14:00:00Z">
              <w:rPr>
                <w:color w:val="0000FF" w:themeColor="hyperlink"/>
                <w:u w:val="single"/>
              </w:rPr>
            </w:rPrChange>
          </w:rPr>
          <w:t xml:space="preserve"> (If time is a concern, the teacher may choose to assign historians to groups.)</w:t>
        </w:r>
      </w:ins>
    </w:p>
    <w:p w:rsidR="00897E9F" w:rsidRPr="00FE60F3" w:rsidRDefault="0043455F" w:rsidP="00C410F0">
      <w:pPr>
        <w:pStyle w:val="ListParagraph"/>
        <w:numPr>
          <w:ilvl w:val="0"/>
          <w:numId w:val="2"/>
        </w:numPr>
        <w:rPr>
          <w:rFonts w:ascii="Lucida Bright" w:hAnsi="Lucida Bright"/>
          <w:rPrChange w:id="348" w:author="Amy Cohen" w:date="2015-05-20T14:00:00Z">
            <w:rPr/>
          </w:rPrChange>
        </w:rPr>
      </w:pPr>
      <w:ins w:id="349" w:author="Amy Cohen" w:date="2015-02-10T12:22:00Z">
        <w:r w:rsidRPr="0043455F">
          <w:rPr>
            <w:rFonts w:ascii="Lucida Bright" w:hAnsi="Lucida Bright"/>
            <w:rPrChange w:id="350" w:author="Amy Cohen" w:date="2015-05-20T14:00:00Z">
              <w:rPr>
                <w:color w:val="0000FF" w:themeColor="hyperlink"/>
                <w:u w:val="single"/>
              </w:rPr>
            </w:rPrChange>
          </w:rPr>
          <w:t>Each student will create an artistic work (e.g. painting, sketch, poem</w:t>
        </w:r>
      </w:ins>
      <w:ins w:id="351" w:author="Amy Cohen" w:date="2015-02-10T12:24:00Z">
        <w:r w:rsidRPr="0043455F">
          <w:rPr>
            <w:rFonts w:ascii="Lucida Bright" w:hAnsi="Lucida Bright"/>
            <w:rPrChange w:id="352" w:author="Amy Cohen" w:date="2015-05-20T14:00:00Z">
              <w:rPr>
                <w:color w:val="0000FF" w:themeColor="hyperlink"/>
                <w:u w:val="single"/>
              </w:rPr>
            </w:rPrChange>
          </w:rPr>
          <w:t>, letter, diary entry, postcard</w:t>
        </w:r>
      </w:ins>
      <w:ins w:id="353" w:author="Amy Cohen" w:date="2015-02-10T12:22:00Z">
        <w:r w:rsidRPr="0043455F">
          <w:rPr>
            <w:rFonts w:ascii="Lucida Bright" w:hAnsi="Lucida Bright"/>
            <w:rPrChange w:id="354" w:author="Amy Cohen" w:date="2015-05-20T14:00:00Z">
              <w:rPr>
                <w:color w:val="0000FF" w:themeColor="hyperlink"/>
                <w:u w:val="single"/>
              </w:rPr>
            </w:rPrChange>
          </w:rPr>
          <w:t>) and a brief written explanation</w:t>
        </w:r>
      </w:ins>
      <w:ins w:id="355" w:author="Amy Cohen" w:date="2015-02-10T12:40:00Z">
        <w:r w:rsidRPr="0043455F">
          <w:rPr>
            <w:rFonts w:ascii="Lucida Bright" w:hAnsi="Lucida Bright"/>
            <w:rPrChange w:id="356" w:author="Amy Cohen" w:date="2015-05-20T14:00:00Z">
              <w:rPr>
                <w:color w:val="0000FF" w:themeColor="hyperlink"/>
                <w:u w:val="single"/>
              </w:rPr>
            </w:rPrChange>
          </w:rPr>
          <w:t xml:space="preserve"> of this work</w:t>
        </w:r>
      </w:ins>
      <w:ins w:id="357" w:author="Amy Cohen" w:date="2015-02-10T12:22:00Z">
        <w:r w:rsidRPr="0043455F">
          <w:rPr>
            <w:rFonts w:ascii="Lucida Bright" w:hAnsi="Lucida Bright"/>
            <w:rPrChange w:id="358" w:author="Amy Cohen" w:date="2015-05-20T14:00:00Z">
              <w:rPr>
                <w:color w:val="0000FF" w:themeColor="hyperlink"/>
                <w:u w:val="single"/>
              </w:rPr>
            </w:rPrChange>
          </w:rPr>
          <w:t xml:space="preserve"> for a</w:t>
        </w:r>
      </w:ins>
      <w:ins w:id="359" w:author="Amy Cohen" w:date="2015-02-10T12:41:00Z">
        <w:r w:rsidRPr="0043455F">
          <w:rPr>
            <w:rFonts w:ascii="Lucida Bright" w:hAnsi="Lucida Bright"/>
            <w:rPrChange w:id="360" w:author="Amy Cohen" w:date="2015-05-20T14:00:00Z">
              <w:rPr>
                <w:color w:val="0000FF" w:themeColor="hyperlink"/>
                <w:u w:val="single"/>
              </w:rPr>
            </w:rPrChange>
          </w:rPr>
          <w:t>n</w:t>
        </w:r>
      </w:ins>
      <w:ins w:id="361" w:author="Amy Cohen" w:date="2015-02-10T12:22:00Z">
        <w:r w:rsidRPr="0043455F">
          <w:rPr>
            <w:rFonts w:ascii="Lucida Bright" w:hAnsi="Lucida Bright"/>
            <w:rPrChange w:id="362" w:author="Amy Cohen" w:date="2015-05-20T14:00:00Z">
              <w:rPr>
                <w:color w:val="0000FF" w:themeColor="hyperlink"/>
                <w:u w:val="single"/>
              </w:rPr>
            </w:rPrChange>
          </w:rPr>
          <w:t xml:space="preserve"> album. </w:t>
        </w:r>
      </w:ins>
      <w:ins w:id="363" w:author="Amy Cohen" w:date="2015-02-10T12:24:00Z">
        <w:r w:rsidRPr="0043455F">
          <w:rPr>
            <w:rFonts w:ascii="Lucida Bright" w:hAnsi="Lucida Bright"/>
            <w:rPrChange w:id="364" w:author="Amy Cohen" w:date="2015-05-20T14:00:00Z">
              <w:rPr>
                <w:color w:val="0000FF" w:themeColor="hyperlink"/>
                <w:u w:val="single"/>
              </w:rPr>
            </w:rPrChange>
          </w:rPr>
          <w:t>If time allows, more than one work/explanation may be required.</w:t>
        </w:r>
      </w:ins>
    </w:p>
    <w:p w:rsidR="00897E9F" w:rsidRPr="00FE60F3" w:rsidRDefault="0043455F" w:rsidP="00897E9F">
      <w:pPr>
        <w:pStyle w:val="ListParagraph"/>
        <w:numPr>
          <w:ilvl w:val="0"/>
          <w:numId w:val="3"/>
        </w:numPr>
        <w:rPr>
          <w:rFonts w:ascii="Lucida Bright" w:hAnsi="Lucida Bright"/>
          <w:rPrChange w:id="365" w:author="Amy Cohen" w:date="2015-05-20T14:00:00Z">
            <w:rPr/>
          </w:rPrChange>
        </w:rPr>
      </w:pPr>
      <w:r w:rsidRPr="0043455F">
        <w:rPr>
          <w:rFonts w:ascii="Lucida Bright" w:hAnsi="Lucida Bright"/>
          <w:rPrChange w:id="366" w:author="Amy Cohen" w:date="2015-05-20T14:00:00Z">
            <w:rPr>
              <w:color w:val="0000FF" w:themeColor="hyperlink"/>
              <w:u w:val="single"/>
            </w:rPr>
          </w:rPrChange>
        </w:rPr>
        <w:t xml:space="preserve">All of the pieces </w:t>
      </w:r>
      <w:ins w:id="367" w:author="Amy Cohen" w:date="2015-02-10T12:45:00Z">
        <w:r w:rsidRPr="0043455F">
          <w:rPr>
            <w:rFonts w:ascii="Lucida Bright" w:hAnsi="Lucida Bright"/>
            <w:rPrChange w:id="368" w:author="Amy Cohen" w:date="2015-05-20T14:00:00Z">
              <w:rPr>
                <w:color w:val="0000FF" w:themeColor="hyperlink"/>
                <w:u w:val="single"/>
              </w:rPr>
            </w:rPrChange>
          </w:rPr>
          <w:t xml:space="preserve">must </w:t>
        </w:r>
      </w:ins>
      <w:r w:rsidRPr="0043455F">
        <w:rPr>
          <w:rFonts w:ascii="Lucida Bright" w:hAnsi="Lucida Bright"/>
          <w:rPrChange w:id="369" w:author="Amy Cohen" w:date="2015-05-20T14:00:00Z">
            <w:rPr>
              <w:color w:val="0000FF" w:themeColor="hyperlink"/>
              <w:u w:val="single"/>
            </w:rPr>
          </w:rPrChange>
        </w:rPr>
        <w:t xml:space="preserve">be </w:t>
      </w:r>
      <w:ins w:id="370" w:author="Amy Cohen" w:date="2015-02-10T12:30:00Z">
        <w:r w:rsidRPr="0043455F">
          <w:rPr>
            <w:rFonts w:ascii="Lucida Bright" w:hAnsi="Lucida Bright"/>
            <w:rPrChange w:id="371" w:author="Amy Cohen" w:date="2015-05-20T14:00:00Z">
              <w:rPr>
                <w:color w:val="0000FF" w:themeColor="hyperlink"/>
                <w:u w:val="single"/>
              </w:rPr>
            </w:rPrChange>
          </w:rPr>
          <w:t>“</w:t>
        </w:r>
      </w:ins>
      <w:r w:rsidRPr="0043455F">
        <w:rPr>
          <w:rFonts w:ascii="Lucida Bright" w:hAnsi="Lucida Bright"/>
          <w:rPrChange w:id="372" w:author="Amy Cohen" w:date="2015-05-20T14:00:00Z">
            <w:rPr>
              <w:color w:val="0000FF" w:themeColor="hyperlink"/>
              <w:u w:val="single"/>
            </w:rPr>
          </w:rPrChange>
        </w:rPr>
        <w:t>created by</w:t>
      </w:r>
      <w:ins w:id="373" w:author="Amy Cohen" w:date="2015-02-10T12:30:00Z">
        <w:r w:rsidRPr="0043455F">
          <w:rPr>
            <w:rFonts w:ascii="Lucida Bright" w:hAnsi="Lucida Bright"/>
            <w:rPrChange w:id="374" w:author="Amy Cohen" w:date="2015-05-20T14:00:00Z">
              <w:rPr>
                <w:color w:val="0000FF" w:themeColor="hyperlink"/>
                <w:u w:val="single"/>
              </w:rPr>
            </w:rPrChange>
          </w:rPr>
          <w:t xml:space="preserve">” </w:t>
        </w:r>
      </w:ins>
      <w:r w:rsidRPr="0043455F">
        <w:rPr>
          <w:rFonts w:ascii="Lucida Bright" w:hAnsi="Lucida Bright"/>
          <w:rPrChange w:id="375" w:author="Amy Cohen" w:date="2015-05-20T14:00:00Z">
            <w:rPr>
              <w:color w:val="0000FF" w:themeColor="hyperlink"/>
              <w:u w:val="single"/>
            </w:rPr>
          </w:rPrChange>
        </w:rPr>
        <w:t>people who</w:t>
      </w:r>
      <w:ins w:id="376" w:author="Amy Cohen" w:date="2015-02-10T12:43:00Z">
        <w:r w:rsidRPr="0043455F">
          <w:rPr>
            <w:rFonts w:ascii="Lucida Bright" w:hAnsi="Lucida Bright"/>
            <w:rPrChange w:id="377" w:author="Amy Cohen" w:date="2015-05-20T14:00:00Z">
              <w:rPr>
                <w:color w:val="0000FF" w:themeColor="hyperlink"/>
                <w:u w:val="single"/>
              </w:rPr>
            </w:rPrChange>
          </w:rPr>
          <w:t xml:space="preserve"> are</w:t>
        </w:r>
      </w:ins>
      <w:r w:rsidRPr="0043455F">
        <w:rPr>
          <w:rFonts w:ascii="Lucida Bright" w:hAnsi="Lucida Bright"/>
          <w:rPrChange w:id="378" w:author="Amy Cohen" w:date="2015-05-20T14:00:00Z">
            <w:rPr>
              <w:color w:val="0000FF" w:themeColor="hyperlink"/>
              <w:u w:val="single"/>
            </w:rPr>
          </w:rPrChange>
        </w:rPr>
        <w:t xml:space="preserve"> discussed in the historian’s work.  </w:t>
      </w:r>
      <w:ins w:id="379" w:author="Amy Cohen" w:date="2015-02-10T12:40:00Z">
        <w:r w:rsidRPr="0043455F">
          <w:rPr>
            <w:rFonts w:ascii="Lucida Bright" w:hAnsi="Lucida Bright"/>
            <w:rPrChange w:id="380" w:author="Amy Cohen" w:date="2015-05-20T14:00:00Z">
              <w:rPr>
                <w:color w:val="0000FF" w:themeColor="hyperlink"/>
                <w:u w:val="single"/>
              </w:rPr>
            </w:rPrChange>
          </w:rPr>
          <w:t>Each student should choose a different historical figure from within the historian’s work.</w:t>
        </w:r>
      </w:ins>
    </w:p>
    <w:p w:rsidR="00897E9F" w:rsidRPr="00FE60F3" w:rsidRDefault="0043455F" w:rsidP="00897E9F">
      <w:pPr>
        <w:pStyle w:val="ListParagraph"/>
        <w:numPr>
          <w:ilvl w:val="0"/>
          <w:numId w:val="3"/>
        </w:numPr>
        <w:rPr>
          <w:rFonts w:ascii="Lucida Bright" w:hAnsi="Lucida Bright"/>
          <w:rPrChange w:id="381" w:author="Amy Cohen" w:date="2015-05-20T14:00:00Z">
            <w:rPr/>
          </w:rPrChange>
        </w:rPr>
      </w:pPr>
      <w:r w:rsidRPr="0043455F">
        <w:rPr>
          <w:rFonts w:ascii="Lucida Bright" w:hAnsi="Lucida Bright"/>
          <w:rPrChange w:id="382" w:author="Amy Cohen" w:date="2015-05-20T14:00:00Z">
            <w:rPr>
              <w:color w:val="0000FF" w:themeColor="hyperlink"/>
              <w:u w:val="single"/>
            </w:rPr>
          </w:rPrChange>
        </w:rPr>
        <w:t xml:space="preserve">All of the pieces in the album must bear some relevance both to the historian and to the </w:t>
      </w:r>
      <w:ins w:id="383" w:author="Amy Cohen" w:date="2015-02-10T12:26:00Z">
        <w:r w:rsidRPr="0043455F">
          <w:rPr>
            <w:rFonts w:ascii="Lucida Bright" w:hAnsi="Lucida Bright"/>
            <w:rPrChange w:id="384" w:author="Amy Cohen" w:date="2015-05-20T14:00:00Z">
              <w:rPr>
                <w:color w:val="0000FF" w:themeColor="hyperlink"/>
                <w:u w:val="single"/>
              </w:rPr>
            </w:rPrChange>
          </w:rPr>
          <w:t xml:space="preserve">historical </w:t>
        </w:r>
      </w:ins>
      <w:r w:rsidRPr="0043455F">
        <w:rPr>
          <w:rFonts w:ascii="Lucida Bright" w:hAnsi="Lucida Bright"/>
          <w:rPrChange w:id="385" w:author="Amy Cohen" w:date="2015-05-20T14:00:00Z">
            <w:rPr>
              <w:color w:val="0000FF" w:themeColor="hyperlink"/>
              <w:u w:val="single"/>
            </w:rPr>
          </w:rPrChange>
        </w:rPr>
        <w:t xml:space="preserve">person </w:t>
      </w:r>
      <w:ins w:id="386" w:author="Amy Cohen" w:date="2015-02-10T12:27:00Z">
        <w:r w:rsidRPr="0043455F">
          <w:rPr>
            <w:rFonts w:ascii="Lucida Bright" w:hAnsi="Lucida Bright"/>
            <w:rPrChange w:id="387" w:author="Amy Cohen" w:date="2015-05-20T14:00:00Z">
              <w:rPr>
                <w:color w:val="0000FF" w:themeColor="hyperlink"/>
                <w:u w:val="single"/>
              </w:rPr>
            </w:rPrChange>
          </w:rPr>
          <w:t xml:space="preserve">who has “created” </w:t>
        </w:r>
      </w:ins>
      <w:r w:rsidRPr="0043455F">
        <w:rPr>
          <w:rFonts w:ascii="Lucida Bright" w:hAnsi="Lucida Bright"/>
          <w:rPrChange w:id="388" w:author="Amy Cohen" w:date="2015-05-20T14:00:00Z">
            <w:rPr>
              <w:color w:val="0000FF" w:themeColor="hyperlink"/>
              <w:u w:val="single"/>
            </w:rPr>
          </w:rPrChange>
        </w:rPr>
        <w:t>the entry</w:t>
      </w:r>
      <w:ins w:id="389" w:author="Amy Cohen" w:date="2015-02-10T12:27:00Z">
        <w:r w:rsidRPr="0043455F">
          <w:rPr>
            <w:rFonts w:ascii="Lucida Bright" w:hAnsi="Lucida Bright"/>
            <w:rPrChange w:id="390" w:author="Amy Cohen" w:date="2015-05-20T14:00:00Z">
              <w:rPr>
                <w:color w:val="0000FF" w:themeColor="hyperlink"/>
                <w:u w:val="single"/>
              </w:rPr>
            </w:rPrChange>
          </w:rPr>
          <w:t>.</w:t>
        </w:r>
      </w:ins>
    </w:p>
    <w:p w:rsidR="00897E9F" w:rsidRPr="00FE60F3" w:rsidRDefault="0043455F" w:rsidP="00897E9F">
      <w:pPr>
        <w:pStyle w:val="ListParagraph"/>
        <w:numPr>
          <w:ilvl w:val="0"/>
          <w:numId w:val="3"/>
        </w:numPr>
        <w:rPr>
          <w:rFonts w:ascii="Lucida Bright" w:hAnsi="Lucida Bright"/>
          <w:rPrChange w:id="391" w:author="Amy Cohen" w:date="2015-05-20T14:00:00Z">
            <w:rPr/>
          </w:rPrChange>
        </w:rPr>
      </w:pPr>
      <w:r w:rsidRPr="0043455F">
        <w:rPr>
          <w:rFonts w:ascii="Lucida Bright" w:hAnsi="Lucida Bright"/>
          <w:rPrChange w:id="392" w:author="Amy Cohen" w:date="2015-05-20T14:00:00Z">
            <w:rPr>
              <w:color w:val="0000FF" w:themeColor="hyperlink"/>
              <w:u w:val="single"/>
            </w:rPr>
          </w:rPrChange>
        </w:rPr>
        <w:t xml:space="preserve">A table of contents must </w:t>
      </w:r>
      <w:ins w:id="393" w:author="Amy Cohen" w:date="2015-02-10T12:38:00Z">
        <w:r w:rsidRPr="0043455F">
          <w:rPr>
            <w:rFonts w:ascii="Lucida Bright" w:hAnsi="Lucida Bright"/>
            <w:rPrChange w:id="394" w:author="Amy Cohen" w:date="2015-05-20T14:00:00Z">
              <w:rPr>
                <w:color w:val="0000FF" w:themeColor="hyperlink"/>
                <w:u w:val="single"/>
              </w:rPr>
            </w:rPrChange>
          </w:rPr>
          <w:t xml:space="preserve">list the documents in the album </w:t>
        </w:r>
      </w:ins>
      <w:ins w:id="395" w:author="Amy Cohen" w:date="2015-02-10T12:39:00Z">
        <w:r w:rsidRPr="0043455F">
          <w:rPr>
            <w:rFonts w:ascii="Lucida Bright" w:hAnsi="Lucida Bright"/>
            <w:rPrChange w:id="396" w:author="Amy Cohen" w:date="2015-05-20T14:00:00Z">
              <w:rPr>
                <w:color w:val="0000FF" w:themeColor="hyperlink"/>
                <w:u w:val="single"/>
              </w:rPr>
            </w:rPrChange>
          </w:rPr>
          <w:t xml:space="preserve">and </w:t>
        </w:r>
      </w:ins>
      <w:r w:rsidRPr="0043455F">
        <w:rPr>
          <w:rFonts w:ascii="Lucida Bright" w:hAnsi="Lucida Bright"/>
          <w:rPrChange w:id="397" w:author="Amy Cohen" w:date="2015-05-20T14:00:00Z">
            <w:rPr>
              <w:color w:val="0000FF" w:themeColor="hyperlink"/>
              <w:u w:val="single"/>
            </w:rPr>
          </w:rPrChange>
        </w:rPr>
        <w:t>have a one-paragraph description of each of the people who “created” an entry.</w:t>
      </w:r>
    </w:p>
    <w:p w:rsidR="00897E9F" w:rsidRPr="00FE60F3" w:rsidRDefault="0043455F" w:rsidP="00897E9F">
      <w:pPr>
        <w:pStyle w:val="ListParagraph"/>
        <w:numPr>
          <w:ilvl w:val="0"/>
          <w:numId w:val="3"/>
        </w:numPr>
        <w:rPr>
          <w:rFonts w:ascii="Lucida Bright" w:hAnsi="Lucida Bright"/>
          <w:rPrChange w:id="398" w:author="Amy Cohen" w:date="2015-05-20T14:00:00Z">
            <w:rPr/>
          </w:rPrChange>
        </w:rPr>
      </w:pPr>
      <w:r w:rsidRPr="0043455F">
        <w:rPr>
          <w:rFonts w:ascii="Lucida Bright" w:hAnsi="Lucida Bright"/>
          <w:rPrChange w:id="399" w:author="Amy Cohen" w:date="2015-05-20T14:00:00Z">
            <w:rPr>
              <w:color w:val="0000FF" w:themeColor="hyperlink"/>
              <w:u w:val="single"/>
            </w:rPr>
          </w:rPrChange>
        </w:rPr>
        <w:t>A beautifully decorated cover</w:t>
      </w:r>
      <w:ins w:id="400" w:author="Amy Cohen" w:date="2015-02-10T12:44:00Z">
        <w:r w:rsidRPr="0043455F">
          <w:rPr>
            <w:rFonts w:ascii="Lucida Bright" w:hAnsi="Lucida Bright"/>
            <w:rPrChange w:id="401" w:author="Amy Cohen" w:date="2015-05-20T14:00:00Z">
              <w:rPr>
                <w:color w:val="0000FF" w:themeColor="hyperlink"/>
                <w:u w:val="single"/>
              </w:rPr>
            </w:rPrChange>
          </w:rPr>
          <w:t xml:space="preserve"> </w:t>
        </w:r>
      </w:ins>
      <w:ins w:id="402" w:author="Amy Cohen" w:date="2015-02-10T12:45:00Z">
        <w:r w:rsidRPr="0043455F">
          <w:rPr>
            <w:rFonts w:ascii="Lucida Bright" w:hAnsi="Lucida Bright"/>
            <w:rPrChange w:id="403" w:author="Amy Cohen" w:date="2015-05-20T14:00:00Z">
              <w:rPr>
                <w:color w:val="0000FF" w:themeColor="hyperlink"/>
                <w:u w:val="single"/>
              </w:rPr>
            </w:rPrChange>
          </w:rPr>
          <w:t xml:space="preserve">must </w:t>
        </w:r>
      </w:ins>
      <w:ins w:id="404" w:author="Amy Cohen" w:date="2015-02-10T12:44:00Z">
        <w:r w:rsidRPr="0043455F">
          <w:rPr>
            <w:rFonts w:ascii="Lucida Bright" w:hAnsi="Lucida Bright"/>
            <w:rPrChange w:id="405" w:author="Amy Cohen" w:date="2015-05-20T14:00:00Z">
              <w:rPr>
                <w:color w:val="0000FF" w:themeColor="hyperlink"/>
                <w:u w:val="single"/>
              </w:rPr>
            </w:rPrChange>
          </w:rPr>
          <w:t>be included.</w:t>
        </w:r>
      </w:ins>
    </w:p>
    <w:p w:rsidR="00897E9F" w:rsidRPr="00FE60F3" w:rsidRDefault="0043455F" w:rsidP="00897E9F">
      <w:pPr>
        <w:pStyle w:val="ListParagraph"/>
        <w:numPr>
          <w:ilvl w:val="0"/>
          <w:numId w:val="2"/>
        </w:numPr>
        <w:rPr>
          <w:rFonts w:ascii="Lucida Bright" w:hAnsi="Lucida Bright"/>
          <w:rPrChange w:id="406" w:author="Amy Cohen" w:date="2015-05-20T14:00:00Z">
            <w:rPr/>
          </w:rPrChange>
        </w:rPr>
      </w:pPr>
      <w:r w:rsidRPr="0043455F">
        <w:rPr>
          <w:rFonts w:ascii="Lucida Bright" w:hAnsi="Lucida Bright"/>
          <w:rPrChange w:id="407" w:author="Amy Cohen" w:date="2015-05-20T14:00:00Z">
            <w:rPr>
              <w:color w:val="0000FF" w:themeColor="hyperlink"/>
              <w:u w:val="single"/>
            </w:rPr>
          </w:rPrChange>
        </w:rPr>
        <w:t xml:space="preserve">Students will need several days to read sections of the work and to create the entries.  This </w:t>
      </w:r>
      <w:ins w:id="408" w:author="Amy Cohen" w:date="2015-02-10T12:28:00Z">
        <w:r w:rsidRPr="0043455F">
          <w:rPr>
            <w:rFonts w:ascii="Lucida Bright" w:hAnsi="Lucida Bright"/>
            <w:rPrChange w:id="409" w:author="Amy Cohen" w:date="2015-05-20T14:00:00Z">
              <w:rPr>
                <w:color w:val="0000FF" w:themeColor="hyperlink"/>
                <w:u w:val="single"/>
              </w:rPr>
            </w:rPrChange>
          </w:rPr>
          <w:t>c</w:t>
        </w:r>
      </w:ins>
      <w:r w:rsidRPr="0043455F">
        <w:rPr>
          <w:rFonts w:ascii="Lucida Bright" w:hAnsi="Lucida Bright"/>
          <w:rPrChange w:id="410" w:author="Amy Cohen" w:date="2015-05-20T14:00:00Z">
            <w:rPr>
              <w:color w:val="0000FF" w:themeColor="hyperlink"/>
              <w:u w:val="single"/>
            </w:rPr>
          </w:rPrChange>
        </w:rPr>
        <w:t>ould be assigned for homework and</w:t>
      </w:r>
      <w:ins w:id="411" w:author="Amy Cohen" w:date="2015-02-10T12:44:00Z">
        <w:r w:rsidRPr="0043455F">
          <w:rPr>
            <w:rFonts w:ascii="Lucida Bright" w:hAnsi="Lucida Bright"/>
            <w:rPrChange w:id="412" w:author="Amy Cohen" w:date="2015-05-20T14:00:00Z">
              <w:rPr>
                <w:color w:val="0000FF" w:themeColor="hyperlink"/>
                <w:u w:val="single"/>
              </w:rPr>
            </w:rPrChange>
          </w:rPr>
          <w:t>/or</w:t>
        </w:r>
      </w:ins>
      <w:r w:rsidRPr="0043455F">
        <w:rPr>
          <w:rFonts w:ascii="Lucida Bright" w:hAnsi="Lucida Bright"/>
          <w:rPrChange w:id="413" w:author="Amy Cohen" w:date="2015-05-20T14:00:00Z">
            <w:rPr>
              <w:color w:val="0000FF" w:themeColor="hyperlink"/>
              <w:u w:val="single"/>
            </w:rPr>
          </w:rPrChange>
        </w:rPr>
        <w:t xml:space="preserve"> for work in school.</w:t>
      </w:r>
    </w:p>
    <w:p w:rsidR="00AA7DCD" w:rsidRPr="00FE60F3" w:rsidRDefault="0043455F" w:rsidP="00897E9F">
      <w:pPr>
        <w:pStyle w:val="ListParagraph"/>
        <w:numPr>
          <w:ilvl w:val="0"/>
          <w:numId w:val="2"/>
        </w:numPr>
        <w:rPr>
          <w:ins w:id="414" w:author="Amy Cohen" w:date="2015-02-09T14:08:00Z"/>
          <w:rFonts w:ascii="Lucida Bright" w:hAnsi="Lucida Bright"/>
          <w:rPrChange w:id="415" w:author="Amy Cohen" w:date="2015-05-20T14:00:00Z">
            <w:rPr>
              <w:ins w:id="416" w:author="Amy Cohen" w:date="2015-02-09T14:08:00Z"/>
            </w:rPr>
          </w:rPrChange>
        </w:rPr>
      </w:pPr>
      <w:r w:rsidRPr="0043455F">
        <w:rPr>
          <w:rFonts w:ascii="Lucida Bright" w:hAnsi="Lucida Bright"/>
          <w:rPrChange w:id="417" w:author="Amy Cohen" w:date="2015-05-20T14:00:00Z">
            <w:rPr>
              <w:color w:val="0000FF" w:themeColor="hyperlink"/>
              <w:u w:val="single"/>
            </w:rPr>
          </w:rPrChange>
        </w:rPr>
        <w:t>After the albums are finished, they should be presented or displayed via a gallery walk so that students can learn about the historians they did not choose to study.</w:t>
      </w:r>
      <w:ins w:id="418" w:author="Amy Cohen" w:date="2015-02-10T12:28:00Z">
        <w:r w:rsidRPr="0043455F">
          <w:rPr>
            <w:rFonts w:ascii="Lucida Bright" w:hAnsi="Lucida Bright"/>
            <w:rPrChange w:id="419" w:author="Amy Cohen" w:date="2015-05-20T14:00:00Z">
              <w:rPr>
                <w:color w:val="0000FF" w:themeColor="hyperlink"/>
                <w:u w:val="single"/>
              </w:rPr>
            </w:rPrChange>
          </w:rPr>
          <w:t xml:space="preserve"> At the conclusion of the gallery walk, students should write an </w:t>
        </w:r>
      </w:ins>
      <w:ins w:id="420" w:author="Amy Cohen" w:date="2015-02-10T12:29:00Z">
        <w:r w:rsidRPr="0043455F">
          <w:rPr>
            <w:rFonts w:ascii="Lucida Bright" w:hAnsi="Lucida Bright"/>
            <w:rPrChange w:id="421" w:author="Amy Cohen" w:date="2015-05-20T14:00:00Z">
              <w:rPr>
                <w:color w:val="0000FF" w:themeColor="hyperlink"/>
                <w:u w:val="single"/>
              </w:rPr>
            </w:rPrChange>
          </w:rPr>
          <w:t>“exit ticket” answering one of the following questions</w:t>
        </w:r>
      </w:ins>
      <w:ins w:id="422" w:author="Amy Cohen" w:date="2015-06-01T16:28:00Z">
        <w:r w:rsidR="006C2B3D">
          <w:rPr>
            <w:rFonts w:ascii="Lucida Bright" w:hAnsi="Lucida Bright"/>
          </w:rPr>
          <w:t>:</w:t>
        </w:r>
      </w:ins>
    </w:p>
    <w:p w:rsidR="00AA7DCD" w:rsidRPr="00FE60F3" w:rsidRDefault="0043455F" w:rsidP="00AA7DCD">
      <w:pPr>
        <w:pStyle w:val="ListParagraph"/>
        <w:numPr>
          <w:ilvl w:val="1"/>
          <w:numId w:val="2"/>
        </w:numPr>
        <w:rPr>
          <w:ins w:id="423" w:author="Amy Cohen" w:date="2015-02-09T14:08:00Z"/>
          <w:rFonts w:ascii="Lucida Bright" w:hAnsi="Lucida Bright"/>
          <w:rPrChange w:id="424" w:author="Amy Cohen" w:date="2015-05-20T14:00:00Z">
            <w:rPr>
              <w:ins w:id="425" w:author="Amy Cohen" w:date="2015-02-09T14:08:00Z"/>
            </w:rPr>
          </w:rPrChange>
        </w:rPr>
      </w:pPr>
      <w:ins w:id="426" w:author="Amy Cohen" w:date="2015-02-09T14:08:00Z">
        <w:r w:rsidRPr="0043455F">
          <w:rPr>
            <w:rFonts w:ascii="Lucida Bright" w:hAnsi="Lucida Bright"/>
            <w:rPrChange w:id="427" w:author="Amy Cohen" w:date="2015-05-20T14:00:00Z">
              <w:rPr>
                <w:color w:val="0000FF" w:themeColor="hyperlink"/>
                <w:u w:val="single"/>
              </w:rPr>
            </w:rPrChange>
          </w:rPr>
          <w:t xml:space="preserve">Which historian is most like and most unlike </w:t>
        </w:r>
      </w:ins>
      <w:ins w:id="428" w:author="Amy Cohen" w:date="2015-03-04T14:40:00Z">
        <w:r w:rsidRPr="0043455F">
          <w:rPr>
            <w:rFonts w:ascii="Lucida Bright" w:hAnsi="Lucida Bright"/>
            <w:rPrChange w:id="429" w:author="Amy Cohen" w:date="2015-05-20T14:00:00Z">
              <w:rPr>
                <w:color w:val="0000FF" w:themeColor="hyperlink"/>
                <w:u w:val="single"/>
              </w:rPr>
            </w:rPrChange>
          </w:rPr>
          <w:t>“</w:t>
        </w:r>
      </w:ins>
      <w:ins w:id="430" w:author="Amy Cohen" w:date="2015-02-09T14:08:00Z">
        <w:r w:rsidRPr="0043455F">
          <w:rPr>
            <w:rFonts w:ascii="Lucida Bright" w:hAnsi="Lucida Bright"/>
            <w:rPrChange w:id="431" w:author="Amy Cohen" w:date="2015-05-20T14:00:00Z">
              <w:rPr>
                <w:color w:val="0000FF" w:themeColor="hyperlink"/>
                <w:u w:val="single"/>
              </w:rPr>
            </w:rPrChange>
          </w:rPr>
          <w:t>your</w:t>
        </w:r>
      </w:ins>
      <w:ins w:id="432" w:author="Amy Cohen" w:date="2015-03-04T14:40:00Z">
        <w:r w:rsidRPr="0043455F">
          <w:rPr>
            <w:rFonts w:ascii="Lucida Bright" w:hAnsi="Lucida Bright"/>
            <w:rPrChange w:id="433" w:author="Amy Cohen" w:date="2015-05-20T14:00:00Z">
              <w:rPr>
                <w:color w:val="0000FF" w:themeColor="hyperlink"/>
                <w:u w:val="single"/>
              </w:rPr>
            </w:rPrChange>
          </w:rPr>
          <w:t>”</w:t>
        </w:r>
      </w:ins>
      <w:ins w:id="434" w:author="Amy Cohen" w:date="2015-02-09T14:08:00Z">
        <w:r w:rsidRPr="0043455F">
          <w:rPr>
            <w:rFonts w:ascii="Lucida Bright" w:hAnsi="Lucida Bright"/>
            <w:rPrChange w:id="435" w:author="Amy Cohen" w:date="2015-05-20T14:00:00Z">
              <w:rPr>
                <w:color w:val="0000FF" w:themeColor="hyperlink"/>
                <w:u w:val="single"/>
              </w:rPr>
            </w:rPrChange>
          </w:rPr>
          <w:t xml:space="preserve"> historian and why?</w:t>
        </w:r>
      </w:ins>
    </w:p>
    <w:p w:rsidR="00AA7DCD" w:rsidRPr="00FE60F3" w:rsidRDefault="0043455F" w:rsidP="00AA7DCD">
      <w:pPr>
        <w:pStyle w:val="ListParagraph"/>
        <w:numPr>
          <w:ilvl w:val="1"/>
          <w:numId w:val="2"/>
        </w:numPr>
        <w:rPr>
          <w:ins w:id="436" w:author="Amy Cohen" w:date="2015-02-09T14:09:00Z"/>
          <w:rFonts w:ascii="Lucida Bright" w:hAnsi="Lucida Bright"/>
          <w:rPrChange w:id="437" w:author="Amy Cohen" w:date="2015-05-20T14:00:00Z">
            <w:rPr>
              <w:ins w:id="438" w:author="Amy Cohen" w:date="2015-02-09T14:09:00Z"/>
            </w:rPr>
          </w:rPrChange>
        </w:rPr>
      </w:pPr>
      <w:ins w:id="439" w:author="Amy Cohen" w:date="2015-02-10T12:29:00Z">
        <w:r w:rsidRPr="0043455F">
          <w:rPr>
            <w:rFonts w:ascii="Lucida Bright" w:hAnsi="Lucida Bright"/>
            <w:rPrChange w:id="440" w:author="Amy Cohen" w:date="2015-05-20T14:00:00Z">
              <w:rPr>
                <w:color w:val="0000FF" w:themeColor="hyperlink"/>
                <w:u w:val="single"/>
              </w:rPr>
            </w:rPrChange>
          </w:rPr>
          <w:t>W</w:t>
        </w:r>
      </w:ins>
      <w:ins w:id="441" w:author="Amy Cohen" w:date="2015-02-09T14:08:00Z">
        <w:r w:rsidRPr="0043455F">
          <w:rPr>
            <w:rFonts w:ascii="Lucida Bright" w:hAnsi="Lucida Bright"/>
            <w:rPrChange w:id="442" w:author="Amy Cohen" w:date="2015-05-20T14:00:00Z">
              <w:rPr>
                <w:color w:val="0000FF" w:themeColor="hyperlink"/>
                <w:u w:val="single"/>
              </w:rPr>
            </w:rPrChange>
          </w:rPr>
          <w:t>hich histo</w:t>
        </w:r>
      </w:ins>
      <w:ins w:id="443" w:author="Amy Cohen" w:date="2015-02-09T14:09:00Z">
        <w:r w:rsidRPr="0043455F">
          <w:rPr>
            <w:rFonts w:ascii="Lucida Bright" w:hAnsi="Lucida Bright"/>
            <w:rPrChange w:id="444" w:author="Amy Cohen" w:date="2015-05-20T14:00:00Z">
              <w:rPr>
                <w:color w:val="0000FF" w:themeColor="hyperlink"/>
                <w:u w:val="single"/>
              </w:rPr>
            </w:rPrChange>
          </w:rPr>
          <w:t>rian seems most interesting and why?</w:t>
        </w:r>
      </w:ins>
    </w:p>
    <w:p w:rsidR="00805FA3" w:rsidRPr="00FE60F3" w:rsidRDefault="0043455F" w:rsidP="00AA7DCD">
      <w:pPr>
        <w:pStyle w:val="ListParagraph"/>
        <w:numPr>
          <w:ilvl w:val="1"/>
          <w:numId w:val="2"/>
        </w:numPr>
        <w:rPr>
          <w:rFonts w:ascii="Lucida Bright" w:hAnsi="Lucida Bright"/>
          <w:rPrChange w:id="445" w:author="Amy Cohen" w:date="2015-05-20T14:00:00Z">
            <w:rPr/>
          </w:rPrChange>
        </w:rPr>
      </w:pPr>
      <w:ins w:id="446" w:author="Amy Cohen" w:date="2015-02-09T14:09:00Z">
        <w:r w:rsidRPr="0043455F">
          <w:rPr>
            <w:rFonts w:ascii="Lucida Bright" w:hAnsi="Lucida Bright"/>
            <w:rPrChange w:id="447" w:author="Amy Cohen" w:date="2015-05-20T14:00:00Z">
              <w:rPr>
                <w:color w:val="0000FF" w:themeColor="hyperlink"/>
                <w:u w:val="single"/>
              </w:rPr>
            </w:rPrChange>
          </w:rPr>
          <w:t xml:space="preserve">Which </w:t>
        </w:r>
      </w:ins>
      <w:ins w:id="448" w:author="Amy Cohen" w:date="2015-02-10T12:42:00Z">
        <w:r w:rsidRPr="0043455F">
          <w:rPr>
            <w:rFonts w:ascii="Lucida Bright" w:hAnsi="Lucida Bright"/>
            <w:rPrChange w:id="449" w:author="Amy Cohen" w:date="2015-05-20T14:00:00Z">
              <w:rPr>
                <w:color w:val="0000FF" w:themeColor="hyperlink"/>
                <w:u w:val="single"/>
              </w:rPr>
            </w:rPrChange>
          </w:rPr>
          <w:t xml:space="preserve">album </w:t>
        </w:r>
      </w:ins>
      <w:ins w:id="450" w:author="Amy Cohen" w:date="2015-02-09T14:09:00Z">
        <w:r w:rsidRPr="0043455F">
          <w:rPr>
            <w:rFonts w:ascii="Lucida Bright" w:hAnsi="Lucida Bright"/>
            <w:rPrChange w:id="451" w:author="Amy Cohen" w:date="2015-05-20T14:00:00Z">
              <w:rPr>
                <w:color w:val="0000FF" w:themeColor="hyperlink"/>
                <w:u w:val="single"/>
              </w:rPr>
            </w:rPrChange>
          </w:rPr>
          <w:t>most impressed you</w:t>
        </w:r>
      </w:ins>
      <w:ins w:id="452" w:author="Amy Cohen" w:date="2015-02-10T12:30:00Z">
        <w:r w:rsidRPr="0043455F">
          <w:rPr>
            <w:rFonts w:ascii="Lucida Bright" w:hAnsi="Lucida Bright"/>
            <w:rPrChange w:id="453" w:author="Amy Cohen" w:date="2015-05-20T14:00:00Z">
              <w:rPr>
                <w:color w:val="0000FF" w:themeColor="hyperlink"/>
                <w:u w:val="single"/>
              </w:rPr>
            </w:rPrChange>
          </w:rPr>
          <w:t xml:space="preserve"> and why?</w:t>
        </w:r>
      </w:ins>
    </w:p>
    <w:sectPr w:rsidR="00805FA3" w:rsidRPr="00FE60F3" w:rsidSect="00442DD8">
      <w:pgSz w:w="12240" w:h="15840"/>
      <w:pgMar w:top="1440" w:right="1440" w:bottom="1440" w:left="1440" w:header="720" w:footer="720" w:gutter="0"/>
      <w:cols w:space="720"/>
      <w:docGrid w:linePitch="326"/>
      <w:sectPrChange w:id="454" w:author="Krystal Appiah" w:date="2015-07-29T09:56:00Z">
        <w:sectPr w:rsidR="00805FA3" w:rsidRPr="00FE60F3" w:rsidSect="00442DD8">
          <w:pgMar w:top="720" w:right="1152" w:bottom="720" w:left="1152" w:header="720" w:footer="720" w:gutter="0"/>
          <w:docGrid w:linePitch="0"/>
        </w:sectPr>
      </w:sectPrChang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1307D"/>
    <w:multiLevelType w:val="hybridMultilevel"/>
    <w:tmpl w:val="EB8870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3E1AD9"/>
    <w:multiLevelType w:val="hybridMultilevel"/>
    <w:tmpl w:val="3CD63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8C45BD"/>
    <w:multiLevelType w:val="hybridMultilevel"/>
    <w:tmpl w:val="47BEA5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proofState w:spelling="clean" w:grammar="clean"/>
  <w:revisionView w:markup="0"/>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FA3"/>
    <w:rsid w:val="00071365"/>
    <w:rsid w:val="00081887"/>
    <w:rsid w:val="001B66AD"/>
    <w:rsid w:val="00280A96"/>
    <w:rsid w:val="003A2178"/>
    <w:rsid w:val="003F09F7"/>
    <w:rsid w:val="0043455F"/>
    <w:rsid w:val="00442DD8"/>
    <w:rsid w:val="00442F30"/>
    <w:rsid w:val="004B578F"/>
    <w:rsid w:val="004E53FF"/>
    <w:rsid w:val="0051178C"/>
    <w:rsid w:val="005F34B9"/>
    <w:rsid w:val="00643570"/>
    <w:rsid w:val="006C2B3D"/>
    <w:rsid w:val="00805FA3"/>
    <w:rsid w:val="00833033"/>
    <w:rsid w:val="00873862"/>
    <w:rsid w:val="00897E9F"/>
    <w:rsid w:val="00940225"/>
    <w:rsid w:val="009A3BE1"/>
    <w:rsid w:val="009E4D78"/>
    <w:rsid w:val="00A247E1"/>
    <w:rsid w:val="00A760E9"/>
    <w:rsid w:val="00A87ED9"/>
    <w:rsid w:val="00AA7DCD"/>
    <w:rsid w:val="00B16F1A"/>
    <w:rsid w:val="00BB6F1F"/>
    <w:rsid w:val="00C001EE"/>
    <w:rsid w:val="00C37FB3"/>
    <w:rsid w:val="00C410F0"/>
    <w:rsid w:val="00D0171F"/>
    <w:rsid w:val="00DF25BA"/>
    <w:rsid w:val="00E50CCC"/>
    <w:rsid w:val="00ED41AF"/>
    <w:rsid w:val="00F36197"/>
    <w:rsid w:val="00FE60F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2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5FA3"/>
    <w:rPr>
      <w:color w:val="0000FF" w:themeColor="hyperlink"/>
      <w:u w:val="single"/>
    </w:rPr>
  </w:style>
  <w:style w:type="paragraph" w:styleId="ListParagraph">
    <w:name w:val="List Paragraph"/>
    <w:basedOn w:val="Normal"/>
    <w:uiPriority w:val="34"/>
    <w:qFormat/>
    <w:rsid w:val="00081887"/>
    <w:pPr>
      <w:ind w:left="720"/>
      <w:contextualSpacing/>
    </w:pPr>
  </w:style>
  <w:style w:type="paragraph" w:styleId="BalloonText">
    <w:name w:val="Balloon Text"/>
    <w:basedOn w:val="Normal"/>
    <w:link w:val="BalloonTextChar"/>
    <w:uiPriority w:val="99"/>
    <w:semiHidden/>
    <w:unhideWhenUsed/>
    <w:rsid w:val="00A87ED9"/>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ED9"/>
    <w:rPr>
      <w:rFonts w:ascii="Lucida Grande" w:hAnsi="Lucida Grande"/>
      <w:sz w:val="18"/>
      <w:szCs w:val="18"/>
    </w:rPr>
  </w:style>
  <w:style w:type="character" w:styleId="FollowedHyperlink">
    <w:name w:val="FollowedHyperlink"/>
    <w:basedOn w:val="DefaultParagraphFont"/>
    <w:uiPriority w:val="99"/>
    <w:semiHidden/>
    <w:unhideWhenUsed/>
    <w:rsid w:val="003A217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2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5FA3"/>
    <w:rPr>
      <w:color w:val="0000FF" w:themeColor="hyperlink"/>
      <w:u w:val="single"/>
    </w:rPr>
  </w:style>
  <w:style w:type="paragraph" w:styleId="ListParagraph">
    <w:name w:val="List Paragraph"/>
    <w:basedOn w:val="Normal"/>
    <w:uiPriority w:val="34"/>
    <w:qFormat/>
    <w:rsid w:val="00081887"/>
    <w:pPr>
      <w:ind w:left="720"/>
      <w:contextualSpacing/>
    </w:pPr>
  </w:style>
  <w:style w:type="paragraph" w:styleId="BalloonText">
    <w:name w:val="Balloon Text"/>
    <w:basedOn w:val="Normal"/>
    <w:link w:val="BalloonTextChar"/>
    <w:uiPriority w:val="99"/>
    <w:semiHidden/>
    <w:unhideWhenUsed/>
    <w:rsid w:val="00A87ED9"/>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ED9"/>
    <w:rPr>
      <w:rFonts w:ascii="Lucida Grande" w:hAnsi="Lucida Grande"/>
      <w:sz w:val="18"/>
      <w:szCs w:val="18"/>
    </w:rPr>
  </w:style>
  <w:style w:type="character" w:styleId="FollowedHyperlink">
    <w:name w:val="FollowedHyperlink"/>
    <w:basedOn w:val="DefaultParagraphFont"/>
    <w:uiPriority w:val="99"/>
    <w:semiHidden/>
    <w:unhideWhenUsed/>
    <w:rsid w:val="003A21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1094</Words>
  <Characters>6241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SDP</Company>
  <LinksUpToDate>false</LinksUpToDate>
  <CharactersWithSpaces>7321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 District of Philadelphia</dc:creator>
  <cp:lastModifiedBy>Krystal Appiah</cp:lastModifiedBy>
  <cp:revision>6</cp:revision>
  <cp:lastPrinted>2015-08-11T20:22:00Z</cp:lastPrinted>
  <dcterms:created xsi:type="dcterms:W3CDTF">2015-07-29T13:39:00Z</dcterms:created>
  <dcterms:modified xsi:type="dcterms:W3CDTF">2015-08-11T20:23:00Z</dcterms:modified>
</cp:coreProperties>
</file>