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31" w:rsidRPr="00326C61" w:rsidDel="00FD7AE4" w:rsidRDefault="00960E04">
      <w:pPr>
        <w:rPr>
          <w:del w:id="0" w:author="Amy Cohen" w:date="2015-01-31T11:10:00Z"/>
          <w:rFonts w:ascii="Lucida Bright" w:hAnsi="Lucida Bright"/>
          <w:b/>
          <w:rPrChange w:id="1" w:author="Amy Cohen" w:date="2015-05-20T13:55:00Z">
            <w:rPr>
              <w:del w:id="2" w:author="Amy Cohen" w:date="2015-01-31T11:10:00Z"/>
            </w:rPr>
          </w:rPrChange>
        </w:rPr>
      </w:pPr>
      <w:r w:rsidRPr="00960E04">
        <w:rPr>
          <w:rFonts w:ascii="Lucida Bright" w:hAnsi="Lucida Bright"/>
          <w:b/>
          <w:rPrChange w:id="3" w:author="Amy Cohen" w:date="2015-05-20T13:54:00Z">
            <w:rPr/>
          </w:rPrChange>
        </w:rPr>
        <w:t xml:space="preserve">Lesson Plan </w:t>
      </w:r>
      <w:ins w:id="4" w:author="Krystal Appiah" w:date="2015-08-11T16:19:00Z">
        <w:r w:rsidR="00504B6A">
          <w:rPr>
            <w:rFonts w:ascii="Lucida Bright" w:hAnsi="Lucida Bright"/>
            <w:b/>
          </w:rPr>
          <w:t xml:space="preserve">#6 </w:t>
        </w:r>
      </w:ins>
      <w:r w:rsidRPr="00960E04">
        <w:rPr>
          <w:rFonts w:ascii="Lucida Bright" w:hAnsi="Lucida Bright"/>
          <w:b/>
          <w:rPrChange w:id="5" w:author="Amy Cohen" w:date="2015-05-20T13:54:00Z">
            <w:rPr/>
          </w:rPrChange>
        </w:rPr>
        <w:t>for Genius of Freedom</w:t>
      </w:r>
      <w:ins w:id="6" w:author="Amy Cohen" w:date="2015-01-31T11:10:00Z">
        <w:r w:rsidRPr="00960E04">
          <w:rPr>
            <w:rFonts w:ascii="Lucida Bright" w:hAnsi="Lucida Bright"/>
            <w:rPrChange w:id="7" w:author="Amy Cohen" w:date="2015-05-20T13:54:00Z">
              <w:rPr/>
            </w:rPrChange>
          </w:rPr>
          <w:t xml:space="preserve">: </w:t>
        </w:r>
      </w:ins>
    </w:p>
    <w:p w:rsidR="00FA2431" w:rsidRPr="00326C61" w:rsidDel="00FD7AE4" w:rsidRDefault="00FA2431">
      <w:pPr>
        <w:rPr>
          <w:del w:id="8" w:author="Amy Cohen" w:date="2015-01-31T11:10:00Z"/>
          <w:rFonts w:ascii="Lucida Bright" w:hAnsi="Lucida Bright"/>
          <w:b/>
          <w:rPrChange w:id="9" w:author="Amy Cohen" w:date="2015-05-20T13:55:00Z">
            <w:rPr>
              <w:del w:id="10" w:author="Amy Cohen" w:date="2015-01-31T11:10:00Z"/>
            </w:rPr>
          </w:rPrChange>
        </w:rPr>
      </w:pPr>
    </w:p>
    <w:p w:rsidR="00326C61" w:rsidRPr="00326C61" w:rsidRDefault="00960E04">
      <w:pPr>
        <w:rPr>
          <w:ins w:id="11" w:author="Amy Cohen" w:date="2015-05-20T13:55:00Z"/>
          <w:rFonts w:ascii="Lucida Bright" w:hAnsi="Lucida Bright"/>
          <w:b/>
          <w:rPrChange w:id="12" w:author="Amy Cohen" w:date="2015-05-20T13:55:00Z">
            <w:rPr>
              <w:ins w:id="13" w:author="Amy Cohen" w:date="2015-05-20T13:55:00Z"/>
              <w:rFonts w:ascii="Lucida Bright" w:hAnsi="Lucida Bright"/>
              <w:b/>
              <w:i/>
            </w:rPr>
          </w:rPrChange>
        </w:rPr>
      </w:pPr>
      <w:r w:rsidRPr="00960E04">
        <w:rPr>
          <w:rFonts w:ascii="Lucida Bright" w:hAnsi="Lucida Bright"/>
          <w:b/>
          <w:rPrChange w:id="14" w:author="Amy Cohen" w:date="2015-05-20T13:55:00Z">
            <w:rPr/>
          </w:rPrChange>
        </w:rPr>
        <w:t>Memorials</w:t>
      </w:r>
      <w:ins w:id="15" w:author="Amy Cohen" w:date="2015-06-02T11:28:00Z">
        <w:r w:rsidR="00C15A09">
          <w:rPr>
            <w:rFonts w:ascii="Lucida Bright" w:hAnsi="Lucida Bright"/>
            <w:b/>
          </w:rPr>
          <w:t xml:space="preserve"> by Liz Taylor</w:t>
        </w:r>
      </w:ins>
    </w:p>
    <w:p w:rsidR="00326C61" w:rsidRDefault="00326C61">
      <w:pPr>
        <w:numPr>
          <w:ins w:id="16" w:author="Amy Cohen" w:date="2015-05-20T13:55:00Z"/>
        </w:numPr>
        <w:rPr>
          <w:ins w:id="17" w:author="Amy Cohen" w:date="2015-05-20T13:55:00Z"/>
          <w:rFonts w:ascii="Lucida Bright" w:hAnsi="Lucida Bright"/>
          <w:b/>
          <w:i/>
        </w:rPr>
      </w:pPr>
    </w:p>
    <w:p w:rsidR="0012360D" w:rsidRDefault="00326C61">
      <w:pPr>
        <w:numPr>
          <w:ins w:id="18" w:author="Amy Cohen" w:date="2015-05-20T13:55:00Z"/>
        </w:numPr>
        <w:rPr>
          <w:ins w:id="19" w:author="Amy Cohen" w:date="2015-06-01T16:29:00Z"/>
          <w:rFonts w:ascii="Lucida Bright" w:hAnsi="Lucida Bright"/>
        </w:rPr>
      </w:pPr>
      <w:ins w:id="20" w:author="Amy Cohen" w:date="2015-05-20T13:54:00Z">
        <w:r w:rsidRPr="00326C61">
          <w:rPr>
            <w:rFonts w:ascii="Lucida Bright" w:hAnsi="Lucida Bright"/>
            <w:b/>
          </w:rPr>
          <w:t xml:space="preserve">Grade Level: </w:t>
        </w:r>
        <w:r w:rsidRPr="00326C61">
          <w:rPr>
            <w:rFonts w:ascii="Lucida Bright" w:hAnsi="Lucida Bright"/>
          </w:rPr>
          <w:t>Middle or high school</w:t>
        </w:r>
      </w:ins>
    </w:p>
    <w:p w:rsidR="0012360D" w:rsidRDefault="0012360D">
      <w:pPr>
        <w:numPr>
          <w:ins w:id="21" w:author="Amy Cohen" w:date="2015-06-01T16:29:00Z"/>
        </w:numPr>
        <w:rPr>
          <w:ins w:id="22" w:author="Amy Cohen" w:date="2015-06-01T16:29:00Z"/>
          <w:rFonts w:ascii="Lucida Bright" w:hAnsi="Lucida Bright"/>
        </w:rPr>
      </w:pPr>
    </w:p>
    <w:p w:rsidR="0012360D" w:rsidRDefault="0012360D" w:rsidP="0012360D">
      <w:pPr>
        <w:numPr>
          <w:ins w:id="23" w:author="Amy Cohen" w:date="2015-06-01T16:30:00Z"/>
        </w:numPr>
        <w:spacing w:after="120"/>
        <w:rPr>
          <w:ins w:id="24" w:author="Amy Cohen" w:date="2015-06-01T16:30:00Z"/>
          <w:rFonts w:ascii="Lucida Bright" w:hAnsi="Lucida Bright"/>
        </w:rPr>
      </w:pPr>
      <w:ins w:id="25" w:author="Amy Cohen" w:date="2015-06-01T16:30:00Z">
        <w:r>
          <w:rPr>
            <w:rFonts w:ascii="Lucida Bright" w:hAnsi="Lucida Bright"/>
            <w:b/>
          </w:rPr>
          <w:t xml:space="preserve">Topics: </w:t>
        </w:r>
        <w:r>
          <w:rPr>
            <w:rFonts w:ascii="Lucida Bright" w:hAnsi="Lucida Bright"/>
          </w:rPr>
          <w:t>Frederick Douglass, memorials</w:t>
        </w:r>
      </w:ins>
    </w:p>
    <w:p w:rsidR="0012360D" w:rsidRDefault="0012360D" w:rsidP="0012360D">
      <w:pPr>
        <w:numPr>
          <w:ins w:id="26" w:author="Amy Cohen" w:date="2015-06-01T16:30:00Z"/>
        </w:numPr>
        <w:spacing w:after="120"/>
        <w:rPr>
          <w:ins w:id="27" w:author="Amy Cohen" w:date="2015-06-01T16:30:00Z"/>
          <w:rFonts w:ascii="Lucida Bright" w:hAnsi="Lucida Bright"/>
        </w:rPr>
      </w:pPr>
      <w:ins w:id="28" w:author="Amy Cohen" w:date="2015-06-01T16:30:00Z">
        <w:r>
          <w:rPr>
            <w:rFonts w:ascii="Lucida Bright" w:hAnsi="Lucida Bright"/>
            <w:b/>
          </w:rPr>
          <w:t xml:space="preserve">Pennsylvania History Standards: </w:t>
        </w:r>
        <w:r>
          <w:rPr>
            <w:rFonts w:ascii="Lucida Bright" w:hAnsi="Lucida Bright"/>
          </w:rPr>
          <w:t>8.1.6 C, 8.1.9 C, 8.2.9 A, 8.2.9 B, 8.2.9 D, 8.3.9 A, 8.3.9 B</w:t>
        </w:r>
      </w:ins>
    </w:p>
    <w:p w:rsidR="0012360D" w:rsidRDefault="0012360D" w:rsidP="0012360D">
      <w:pPr>
        <w:numPr>
          <w:ins w:id="29" w:author="Amy Cohen" w:date="2015-06-01T16:30:00Z"/>
        </w:numPr>
        <w:spacing w:after="120"/>
        <w:rPr>
          <w:ins w:id="30" w:author="Amy Cohen" w:date="2015-06-01T16:30:00Z"/>
          <w:rFonts w:ascii="Lucida Bright" w:hAnsi="Lucida Bright"/>
        </w:rPr>
      </w:pPr>
      <w:ins w:id="31" w:author="Amy Cohen" w:date="2015-06-01T16:30:00Z">
        <w:r>
          <w:rPr>
            <w:rFonts w:ascii="Lucida Bright" w:hAnsi="Lucida Bright"/>
            <w:b/>
          </w:rPr>
          <w:t xml:space="preserve">Pennsylvania Core Standards: </w:t>
        </w:r>
      </w:ins>
      <w:ins w:id="32" w:author="Amy Cohen" w:date="2015-06-01T16:33:00Z">
        <w:r w:rsidR="00960E04" w:rsidRPr="00960E04">
          <w:rPr>
            <w:rFonts w:ascii="Lucida Bright" w:hAnsi="Lucida Bright"/>
            <w:rPrChange w:id="33" w:author="Amy Cohen" w:date="2015-06-01T16:33:00Z">
              <w:rPr>
                <w:rFonts w:ascii="Lucida Bright" w:hAnsi="Lucida Bright"/>
                <w:b/>
              </w:rPr>
            </w:rPrChange>
          </w:rPr>
          <w:t>8.5</w:t>
        </w:r>
        <w:r>
          <w:rPr>
            <w:rFonts w:ascii="Lucida Bright" w:hAnsi="Lucida Bright"/>
          </w:rPr>
          <w:t xml:space="preserve">.6-8 B, 8.5.9-10 B, 8.5.11-12 B, </w:t>
        </w:r>
      </w:ins>
      <w:ins w:id="34" w:author="Amy Cohen" w:date="2015-06-01T16:44:00Z">
        <w:r>
          <w:rPr>
            <w:rFonts w:ascii="Lucida Bright" w:hAnsi="Lucida Bright"/>
          </w:rPr>
          <w:t>8.5.6-8 G, 8.5.9-10 G, 8.5.11-12 G</w:t>
        </w:r>
      </w:ins>
    </w:p>
    <w:p w:rsidR="00463901" w:rsidRPr="00463901" w:rsidRDefault="0012360D">
      <w:pPr>
        <w:numPr>
          <w:ins w:id="35" w:author="Amy Cohen" w:date="2015-06-01T16:29:00Z"/>
        </w:numPr>
        <w:spacing w:after="120"/>
        <w:rPr>
          <w:rFonts w:ascii="Lucida Bright" w:hAnsi="Lucida Bright"/>
          <w:b/>
          <w:rPrChange w:id="36" w:author="Amy Cohen" w:date="2015-06-01T16:30:00Z">
            <w:rPr/>
          </w:rPrChange>
        </w:rPr>
        <w:pPrChange w:id="37" w:author="Amy Cohen" w:date="2015-06-01T16:30:00Z">
          <w:pPr/>
        </w:pPrChange>
      </w:pPr>
      <w:ins w:id="38" w:author="Amy Cohen" w:date="2015-06-01T16:30:00Z">
        <w:r w:rsidRPr="00864952">
          <w:rPr>
            <w:rFonts w:ascii="Lucida Bright" w:hAnsi="Lucida Bright"/>
            <w:b/>
            <w:i/>
          </w:rPr>
          <w:t xml:space="preserve">African American History, </w:t>
        </w:r>
        <w:r w:rsidRPr="00864952">
          <w:rPr>
            <w:rFonts w:ascii="Lucida Bright" w:hAnsi="Lucida Bright"/>
            <w:b/>
          </w:rPr>
          <w:t>Prentice Hall textbook:</w:t>
        </w:r>
        <w:r>
          <w:rPr>
            <w:rFonts w:ascii="Lucida Bright" w:hAnsi="Lucida Bright"/>
          </w:rPr>
          <w:t xml:space="preserve"> N/A</w:t>
        </w:r>
      </w:ins>
      <w:del w:id="39" w:author="Amy Cohen" w:date="2015-01-31T11:10:00Z">
        <w:r w:rsidR="00960E04" w:rsidRPr="00960E04">
          <w:rPr>
            <w:rFonts w:ascii="Lucida Bright" w:hAnsi="Lucida Bright"/>
            <w:b/>
            <w:i/>
            <w:rPrChange w:id="40" w:author="Amy Cohen" w:date="2015-05-20T13:54:00Z">
              <w:rPr/>
            </w:rPrChange>
          </w:rPr>
          <w:delText>:</w:delText>
        </w:r>
      </w:del>
    </w:p>
    <w:p w:rsidR="00FA2431" w:rsidRPr="00326C61" w:rsidRDefault="00FA2431">
      <w:pPr>
        <w:rPr>
          <w:rFonts w:ascii="Lucida Bright" w:hAnsi="Lucida Bright"/>
          <w:rPrChange w:id="41" w:author="Amy Cohen" w:date="2015-05-20T13:54:00Z">
            <w:rPr/>
          </w:rPrChange>
        </w:rPr>
      </w:pPr>
    </w:p>
    <w:p w:rsidR="008A64D5" w:rsidRPr="00326C61" w:rsidRDefault="00960E04">
      <w:pPr>
        <w:rPr>
          <w:ins w:id="42" w:author="Amy Cohen" w:date="2015-03-04T14:36:00Z"/>
          <w:rFonts w:ascii="Lucida Bright" w:hAnsi="Lucida Bright"/>
          <w:rPrChange w:id="43" w:author="Amy Cohen" w:date="2015-05-20T13:54:00Z">
            <w:rPr>
              <w:ins w:id="44" w:author="Amy Cohen" w:date="2015-03-04T14:36:00Z"/>
            </w:rPr>
          </w:rPrChange>
        </w:rPr>
      </w:pPr>
      <w:r w:rsidRPr="00960E04">
        <w:rPr>
          <w:rFonts w:ascii="Lucida Bright" w:hAnsi="Lucida Bright"/>
          <w:b/>
          <w:rPrChange w:id="45" w:author="Amy Cohen" w:date="2015-05-20T13:54:00Z">
            <w:rPr/>
          </w:rPrChange>
        </w:rPr>
        <w:t>Overview:</w:t>
      </w:r>
      <w:r w:rsidRPr="00960E04">
        <w:rPr>
          <w:rFonts w:ascii="Lucida Bright" w:hAnsi="Lucida Bright"/>
          <w:rPrChange w:id="46" w:author="Amy Cohen" w:date="2015-05-20T13:54:00Z">
            <w:rPr/>
          </w:rPrChange>
        </w:rPr>
        <w:t xml:space="preserve"> Who should be memorialized, how should that memorial look</w:t>
      </w:r>
      <w:ins w:id="47" w:author="Amy Cohen" w:date="2015-01-21T14:30:00Z">
        <w:r w:rsidRPr="00960E04">
          <w:rPr>
            <w:rFonts w:ascii="Lucida Bright" w:hAnsi="Lucida Bright"/>
            <w:rPrChange w:id="48" w:author="Amy Cohen" w:date="2015-05-20T13:54:00Z">
              <w:rPr/>
            </w:rPrChange>
          </w:rPr>
          <w:t>,</w:t>
        </w:r>
      </w:ins>
      <w:r w:rsidRPr="00960E04">
        <w:rPr>
          <w:rFonts w:ascii="Lucida Bright" w:hAnsi="Lucida Bright"/>
          <w:rPrChange w:id="49" w:author="Amy Cohen" w:date="2015-05-20T13:54:00Z">
            <w:rPr/>
          </w:rPrChange>
        </w:rPr>
        <w:t xml:space="preserve"> and where should it be placed are some of the major questions that confront historians, advocates</w:t>
      </w:r>
      <w:ins w:id="50" w:author="Amy Cohen" w:date="2015-01-21T14:29:00Z">
        <w:r w:rsidRPr="00960E04">
          <w:rPr>
            <w:rFonts w:ascii="Lucida Bright" w:hAnsi="Lucida Bright"/>
            <w:rPrChange w:id="51" w:author="Amy Cohen" w:date="2015-05-20T13:54:00Z">
              <w:rPr/>
            </w:rPrChange>
          </w:rPr>
          <w:t>, artists,</w:t>
        </w:r>
      </w:ins>
      <w:r w:rsidRPr="00960E04">
        <w:rPr>
          <w:rFonts w:ascii="Lucida Bright" w:hAnsi="Lucida Bright"/>
          <w:rPrChange w:id="52" w:author="Amy Cohen" w:date="2015-05-20T13:54:00Z">
            <w:rPr/>
          </w:rPrChange>
        </w:rPr>
        <w:t xml:space="preserve"> and community members</w:t>
      </w:r>
      <w:ins w:id="53" w:author="Amy Cohen" w:date="2015-01-21T14:28:00Z">
        <w:r w:rsidRPr="00960E04">
          <w:rPr>
            <w:rFonts w:ascii="Lucida Bright" w:hAnsi="Lucida Bright"/>
            <w:rPrChange w:id="54" w:author="Amy Cohen" w:date="2015-05-20T13:54:00Z">
              <w:rPr/>
            </w:rPrChange>
          </w:rPr>
          <w:t xml:space="preserve"> who seek to make</w:t>
        </w:r>
      </w:ins>
      <w:ins w:id="55" w:author="Amy Cohen" w:date="2015-01-21T14:29:00Z">
        <w:r w:rsidRPr="00960E04">
          <w:rPr>
            <w:rFonts w:ascii="Lucida Bright" w:hAnsi="Lucida Bright"/>
            <w:rPrChange w:id="56" w:author="Amy Cohen" w:date="2015-05-20T13:54:00Z">
              <w:rPr/>
            </w:rPrChange>
          </w:rPr>
          <w:t xml:space="preserve"> an aspect of</w:t>
        </w:r>
      </w:ins>
      <w:ins w:id="57" w:author="Amy Cohen" w:date="2015-01-21T14:28:00Z">
        <w:r w:rsidRPr="00960E04">
          <w:rPr>
            <w:rFonts w:ascii="Lucida Bright" w:hAnsi="Lucida Bright"/>
            <w:rPrChange w:id="58" w:author="Amy Cohen" w:date="2015-05-20T13:54:00Z">
              <w:rPr/>
            </w:rPrChange>
          </w:rPr>
          <w:t xml:space="preserve"> the past part of the </w:t>
        </w:r>
      </w:ins>
      <w:ins w:id="59" w:author="Amy Cohen" w:date="2015-01-21T14:29:00Z">
        <w:r w:rsidRPr="00960E04">
          <w:rPr>
            <w:rFonts w:ascii="Lucida Bright" w:hAnsi="Lucida Bright"/>
            <w:rPrChange w:id="60" w:author="Amy Cohen" w:date="2015-05-20T13:54:00Z">
              <w:rPr/>
            </w:rPrChange>
          </w:rPr>
          <w:t>permanent</w:t>
        </w:r>
      </w:ins>
      <w:ins w:id="61" w:author="Amy Cohen" w:date="2015-01-21T14:28:00Z">
        <w:r w:rsidRPr="00960E04">
          <w:rPr>
            <w:rFonts w:ascii="Lucida Bright" w:hAnsi="Lucida Bright"/>
            <w:rPrChange w:id="62" w:author="Amy Cohen" w:date="2015-05-20T13:54:00Z">
              <w:rPr/>
            </w:rPrChange>
          </w:rPr>
          <w:t xml:space="preserve"> </w:t>
        </w:r>
      </w:ins>
      <w:ins w:id="63" w:author="Amy Cohen" w:date="2015-01-21T14:29:00Z">
        <w:r w:rsidRPr="00960E04">
          <w:rPr>
            <w:rFonts w:ascii="Lucida Bright" w:hAnsi="Lucida Bright"/>
            <w:rPrChange w:id="64" w:author="Amy Cohen" w:date="2015-05-20T13:54:00Z">
              <w:rPr/>
            </w:rPrChange>
          </w:rPr>
          <w:t>landscape</w:t>
        </w:r>
      </w:ins>
      <w:r w:rsidRPr="00960E04">
        <w:rPr>
          <w:rFonts w:ascii="Lucida Bright" w:hAnsi="Lucida Bright"/>
          <w:rPrChange w:id="65" w:author="Amy Cohen" w:date="2015-05-20T13:54:00Z">
            <w:rPr/>
          </w:rPrChange>
        </w:rPr>
        <w:t xml:space="preserve">. </w:t>
      </w:r>
      <w:del w:id="66" w:author="Amy Cohen" w:date="2015-06-01T16:45:00Z">
        <w:r w:rsidRPr="00960E04">
          <w:rPr>
            <w:rFonts w:ascii="Lucida Bright" w:hAnsi="Lucida Bright"/>
            <w:rPrChange w:id="67" w:author="Amy Cohen" w:date="2015-05-20T13:54:00Z">
              <w:rPr/>
            </w:rPrChange>
          </w:rPr>
          <w:delText xml:space="preserve"> </w:delText>
        </w:r>
        <w:r w:rsidRPr="00960E04">
          <w:rPr>
            <w:rFonts w:ascii="Lucida Bright" w:hAnsi="Lucida Bright"/>
            <w:i/>
            <w:rPrChange w:id="68" w:author="Amy Cohen" w:date="2015-05-20T13:54:00Z">
              <w:rPr/>
            </w:rPrChange>
          </w:rPr>
          <w:delText>Genius of Freedom</w:delText>
        </w:r>
        <w:r w:rsidRPr="00960E04">
          <w:rPr>
            <w:rFonts w:ascii="Lucida Bright" w:hAnsi="Lucida Bright"/>
            <w:rPrChange w:id="69" w:author="Amy Cohen" w:date="2015-05-20T13:54:00Z">
              <w:rPr/>
            </w:rPrChange>
          </w:rPr>
          <w:delText xml:space="preserve"> explores that question in Part 2 of the exhibit, “Civil Rights in the North.”  </w:delText>
        </w:r>
      </w:del>
      <w:r w:rsidRPr="00960E04">
        <w:rPr>
          <w:rFonts w:ascii="Lucida Bright" w:hAnsi="Lucida Bright"/>
          <w:rPrChange w:id="70" w:author="Amy Cohen" w:date="2015-05-20T13:54:00Z">
            <w:rPr/>
          </w:rPrChange>
        </w:rPr>
        <w:t xml:space="preserve">In this activity, which could be used as a culminating activity, students will examine the exhibit as a whole, the memorials </w:t>
      </w:r>
      <w:ins w:id="71" w:author="Amy Cohen" w:date="2015-06-01T16:46:00Z">
        <w:r w:rsidR="0012360D">
          <w:rPr>
            <w:rFonts w:ascii="Lucida Bright" w:hAnsi="Lucida Bright"/>
          </w:rPr>
          <w:t xml:space="preserve">presented </w:t>
        </w:r>
      </w:ins>
      <w:del w:id="72" w:author="Amy Cohen" w:date="2015-06-01T16:46:00Z">
        <w:r w:rsidRPr="00960E04">
          <w:rPr>
            <w:rFonts w:ascii="Lucida Bright" w:hAnsi="Lucida Bright"/>
            <w:rPrChange w:id="73" w:author="Amy Cohen" w:date="2015-05-20T13:54:00Z">
              <w:rPr/>
            </w:rPrChange>
          </w:rPr>
          <w:delText xml:space="preserve">discussed </w:delText>
        </w:r>
      </w:del>
      <w:r w:rsidRPr="00960E04">
        <w:rPr>
          <w:rFonts w:ascii="Lucida Bright" w:hAnsi="Lucida Bright"/>
          <w:rPrChange w:id="74" w:author="Amy Cohen" w:date="2015-05-20T13:54:00Z">
            <w:rPr/>
          </w:rPrChange>
        </w:rPr>
        <w:t>in</w:t>
      </w:r>
      <w:ins w:id="75" w:author="Amy Cohen" w:date="2015-06-01T16:46:00Z">
        <w:r w:rsidR="0012360D">
          <w:rPr>
            <w:rFonts w:ascii="Lucida Bright" w:hAnsi="Lucida Bright"/>
          </w:rPr>
          <w:t xml:space="preserve"> the “Claiming Public Spaces” portion of the exhibit</w:t>
        </w:r>
      </w:ins>
      <w:del w:id="76" w:author="Amy Cohen" w:date="2015-06-01T16:46:00Z">
        <w:r w:rsidRPr="00960E04">
          <w:rPr>
            <w:rFonts w:ascii="Lucida Bright" w:hAnsi="Lucida Bright"/>
            <w:rPrChange w:id="77" w:author="Amy Cohen" w:date="2015-05-20T13:54:00Z">
              <w:rPr/>
            </w:rPrChange>
          </w:rPr>
          <w:delText xml:space="preserve"> Part 2</w:delText>
        </w:r>
      </w:del>
      <w:ins w:id="78" w:author="Amy Cohen" w:date="2015-01-21T14:30:00Z">
        <w:r w:rsidRPr="00960E04">
          <w:rPr>
            <w:rFonts w:ascii="Lucida Bright" w:hAnsi="Lucida Bright"/>
            <w:rPrChange w:id="79" w:author="Amy Cohen" w:date="2015-05-20T13:54:00Z">
              <w:rPr/>
            </w:rPrChange>
          </w:rPr>
          <w:t>,</w:t>
        </w:r>
      </w:ins>
      <w:r w:rsidRPr="00960E04">
        <w:rPr>
          <w:rFonts w:ascii="Lucida Bright" w:hAnsi="Lucida Bright"/>
          <w:rPrChange w:id="80" w:author="Amy Cohen" w:date="2015-05-20T13:54:00Z">
            <w:rPr/>
          </w:rPrChange>
        </w:rPr>
        <w:t xml:space="preserve"> and some controversies over memorials more recently.  Student</w:t>
      </w:r>
      <w:del w:id="81" w:author="Amy Cohen" w:date="2015-01-21T14:30:00Z">
        <w:r w:rsidRPr="00960E04">
          <w:rPr>
            <w:rFonts w:ascii="Lucida Bright" w:hAnsi="Lucida Bright"/>
            <w:rPrChange w:id="82" w:author="Amy Cohen" w:date="2015-05-20T13:54:00Z">
              <w:rPr/>
            </w:rPrChange>
          </w:rPr>
          <w:delText>s in</w:delText>
        </w:r>
      </w:del>
      <w:r w:rsidRPr="00960E04">
        <w:rPr>
          <w:rFonts w:ascii="Lucida Bright" w:hAnsi="Lucida Bright"/>
          <w:rPrChange w:id="83" w:author="Amy Cohen" w:date="2015-05-20T13:54:00Z">
            <w:rPr/>
          </w:rPrChange>
        </w:rPr>
        <w:t xml:space="preserve"> groups will then choose </w:t>
      </w:r>
      <w:ins w:id="84" w:author="Amy Cohen" w:date="2015-01-21T14:31:00Z">
        <w:r w:rsidRPr="00960E04">
          <w:rPr>
            <w:rFonts w:ascii="Lucida Bright" w:hAnsi="Lucida Bright"/>
            <w:rPrChange w:id="85" w:author="Amy Cohen" w:date="2015-05-20T13:54:00Z">
              <w:rPr/>
            </w:rPrChange>
          </w:rPr>
          <w:t xml:space="preserve">a person, a group, an institution, or an event </w:t>
        </w:r>
      </w:ins>
      <w:del w:id="86" w:author="Amy Cohen" w:date="2015-01-21T14:31:00Z">
        <w:r w:rsidRPr="00960E04">
          <w:rPr>
            <w:rFonts w:ascii="Lucida Bright" w:hAnsi="Lucida Bright"/>
            <w:rPrChange w:id="87" w:author="Amy Cohen" w:date="2015-05-20T13:54:00Z">
              <w:rPr/>
            </w:rPrChange>
          </w:rPr>
          <w:delText xml:space="preserve">something </w:delText>
        </w:r>
      </w:del>
      <w:r w:rsidRPr="00960E04">
        <w:rPr>
          <w:rFonts w:ascii="Lucida Bright" w:hAnsi="Lucida Bright"/>
          <w:rPrChange w:id="88" w:author="Amy Cohen" w:date="2015-05-20T13:54:00Z">
            <w:rPr/>
          </w:rPrChange>
        </w:rPr>
        <w:t xml:space="preserve">from northern African American History in the time frame of </w:t>
      </w:r>
      <w:r w:rsidRPr="00960E04">
        <w:rPr>
          <w:rFonts w:ascii="Lucida Bright" w:hAnsi="Lucida Bright"/>
          <w:i/>
          <w:rPrChange w:id="89" w:author="Amy Cohen" w:date="2015-05-20T13:54:00Z">
            <w:rPr/>
          </w:rPrChange>
        </w:rPr>
        <w:t>Genius of Freedom</w:t>
      </w:r>
      <w:r w:rsidRPr="00960E04">
        <w:rPr>
          <w:rFonts w:ascii="Lucida Bright" w:hAnsi="Lucida Bright"/>
          <w:rPrChange w:id="90" w:author="Amy Cohen" w:date="2015-05-20T13:54:00Z">
            <w:rPr/>
          </w:rPrChange>
        </w:rPr>
        <w:t xml:space="preserve"> to memorialize and will create the memorial</w:t>
      </w:r>
      <w:ins w:id="91" w:author="Amy Cohen" w:date="2015-01-21T14:32:00Z">
        <w:r w:rsidRPr="00960E04">
          <w:rPr>
            <w:rFonts w:ascii="Lucida Bright" w:hAnsi="Lucida Bright"/>
            <w:rPrChange w:id="92" w:author="Amy Cohen" w:date="2015-05-20T13:54:00Z">
              <w:rPr/>
            </w:rPrChange>
          </w:rPr>
          <w:t xml:space="preserve"> using available art materials </w:t>
        </w:r>
      </w:ins>
      <w:del w:id="93" w:author="Amy Cohen" w:date="2015-01-21T14:32:00Z">
        <w:r w:rsidRPr="00960E04">
          <w:rPr>
            <w:rFonts w:ascii="Lucida Bright" w:hAnsi="Lucida Bright"/>
            <w:rPrChange w:id="94" w:author="Amy Cohen" w:date="2015-05-20T13:54:00Z">
              <w:rPr/>
            </w:rPrChange>
          </w:rPr>
          <w:delText xml:space="preserve"> in clay </w:delText>
        </w:r>
      </w:del>
      <w:r w:rsidRPr="00960E04">
        <w:rPr>
          <w:rFonts w:ascii="Lucida Bright" w:hAnsi="Lucida Bright"/>
          <w:rPrChange w:id="95" w:author="Amy Cohen" w:date="2015-05-20T13:54:00Z">
            <w:rPr/>
          </w:rPrChange>
        </w:rPr>
        <w:t xml:space="preserve">with a </w:t>
      </w:r>
      <w:ins w:id="96" w:author="Amy Cohen" w:date="2015-06-01T16:45:00Z">
        <w:r w:rsidR="0012360D">
          <w:rPr>
            <w:rFonts w:ascii="Lucida Bright" w:hAnsi="Lucida Bright"/>
          </w:rPr>
          <w:t xml:space="preserve">brief written </w:t>
        </w:r>
      </w:ins>
      <w:del w:id="97" w:author="Amy Cohen" w:date="2015-06-01T16:45:00Z">
        <w:r w:rsidRPr="00960E04">
          <w:rPr>
            <w:rFonts w:ascii="Lucida Bright" w:hAnsi="Lucida Bright"/>
            <w:rPrChange w:id="98" w:author="Amy Cohen" w:date="2015-05-20T13:54:00Z">
              <w:rPr/>
            </w:rPrChange>
          </w:rPr>
          <w:delText xml:space="preserve">two-page </w:delText>
        </w:r>
      </w:del>
      <w:r w:rsidRPr="00960E04">
        <w:rPr>
          <w:rFonts w:ascii="Lucida Bright" w:hAnsi="Lucida Bright"/>
          <w:rPrChange w:id="99" w:author="Amy Cohen" w:date="2015-05-20T13:54:00Z">
            <w:rPr/>
          </w:rPrChange>
        </w:rPr>
        <w:t>explanation.</w:t>
      </w:r>
    </w:p>
    <w:p w:rsidR="004F4DDF" w:rsidRPr="00326C61" w:rsidDel="00326C61" w:rsidRDefault="004F4DDF">
      <w:pPr>
        <w:numPr>
          <w:ins w:id="100" w:author="Amy Cohen" w:date="2015-03-04T14:36:00Z"/>
        </w:numPr>
        <w:rPr>
          <w:del w:id="101" w:author="Amy Cohen" w:date="2015-05-20T13:54:00Z"/>
          <w:rFonts w:ascii="Lucida Bright" w:hAnsi="Lucida Bright"/>
          <w:rPrChange w:id="102" w:author="Amy Cohen" w:date="2015-05-20T13:54:00Z">
            <w:rPr>
              <w:del w:id="103" w:author="Amy Cohen" w:date="2015-05-20T13:54:00Z"/>
            </w:rPr>
          </w:rPrChange>
        </w:rPr>
      </w:pPr>
    </w:p>
    <w:p w:rsidR="008A64D5" w:rsidRPr="00326C61" w:rsidRDefault="008A64D5">
      <w:pPr>
        <w:rPr>
          <w:rFonts w:ascii="Lucida Bright" w:hAnsi="Lucida Bright"/>
          <w:rPrChange w:id="104" w:author="Amy Cohen" w:date="2015-05-20T13:54:00Z">
            <w:rPr/>
          </w:rPrChange>
        </w:rPr>
      </w:pPr>
    </w:p>
    <w:p w:rsidR="008A64D5" w:rsidRPr="00326C61" w:rsidRDefault="00960E04">
      <w:pPr>
        <w:rPr>
          <w:rFonts w:ascii="Lucida Bright" w:hAnsi="Lucida Bright"/>
          <w:b/>
          <w:rPrChange w:id="105" w:author="Amy Cohen" w:date="2015-05-20T13:54:00Z">
            <w:rPr/>
          </w:rPrChange>
        </w:rPr>
      </w:pPr>
      <w:r w:rsidRPr="00960E04">
        <w:rPr>
          <w:rFonts w:ascii="Lucida Bright" w:hAnsi="Lucida Bright"/>
          <w:b/>
          <w:rPrChange w:id="106" w:author="Amy Cohen" w:date="2015-05-20T13:54:00Z">
            <w:rPr/>
          </w:rPrChange>
        </w:rPr>
        <w:t>Materials from the exhibit:</w:t>
      </w:r>
    </w:p>
    <w:p w:rsidR="008A64D5" w:rsidRPr="00326C61" w:rsidRDefault="00960E04" w:rsidP="008A64D5">
      <w:pPr>
        <w:pStyle w:val="ListParagraph"/>
        <w:numPr>
          <w:ilvl w:val="0"/>
          <w:numId w:val="1"/>
        </w:numPr>
        <w:rPr>
          <w:rFonts w:ascii="Lucida Bright" w:hAnsi="Lucida Bright"/>
          <w:rPrChange w:id="107" w:author="Amy Cohen" w:date="2015-05-20T13:54:00Z">
            <w:rPr/>
          </w:rPrChange>
        </w:rPr>
      </w:pPr>
      <w:del w:id="108" w:author="Krystal Appiah" w:date="2015-07-29T11:12:00Z">
        <w:r w:rsidRPr="00960E04" w:rsidDel="006E722B">
          <w:rPr>
            <w:rFonts w:ascii="Lucida Bright" w:hAnsi="Lucida Bright"/>
            <w:rPrChange w:id="109" w:author="Amy Cohen" w:date="2015-05-20T13:54:00Z">
              <w:rPr/>
            </w:rPrChange>
          </w:rPr>
          <w:delText>“</w:delText>
        </w:r>
      </w:del>
      <w:r w:rsidRPr="00960E04">
        <w:rPr>
          <w:rFonts w:ascii="Lucida Bright" w:hAnsi="Lucida Bright"/>
          <w:i/>
          <w:rPrChange w:id="110" w:author="Amy Cohen" w:date="2015-06-01T16:47:00Z">
            <w:rPr/>
          </w:rPrChange>
        </w:rPr>
        <w:t>Celebration by the Colored People</w:t>
      </w:r>
      <w:ins w:id="111" w:author="Krystal Appiah" w:date="2015-07-30T11:59:00Z">
        <w:r w:rsidR="00042534">
          <w:rPr>
            <w:rFonts w:ascii="Lucida Bright" w:hAnsi="Lucida Bright"/>
            <w:i/>
          </w:rPr>
          <w:t>’</w:t>
        </w:r>
      </w:ins>
      <w:r w:rsidRPr="00960E04">
        <w:rPr>
          <w:rFonts w:ascii="Lucida Bright" w:hAnsi="Lucida Bright"/>
          <w:i/>
          <w:rPrChange w:id="112" w:author="Amy Cohen" w:date="2015-06-01T16:47:00Z">
            <w:rPr/>
          </w:rPrChange>
        </w:rPr>
        <w:t>s Education</w:t>
      </w:r>
      <w:ins w:id="113" w:author="Krystal Appiah" w:date="2015-07-30T11:59:00Z">
        <w:r w:rsidR="00042534">
          <w:rPr>
            <w:rFonts w:ascii="Lucida Bright" w:hAnsi="Lucida Bright"/>
            <w:i/>
          </w:rPr>
          <w:t>al</w:t>
        </w:r>
      </w:ins>
      <w:r w:rsidRPr="00960E04">
        <w:rPr>
          <w:rFonts w:ascii="Lucida Bright" w:hAnsi="Lucida Bright"/>
          <w:i/>
          <w:rPrChange w:id="114" w:author="Amy Cohen" w:date="2015-06-01T16:47:00Z">
            <w:rPr/>
          </w:rPrChange>
        </w:rPr>
        <w:t xml:space="preserve"> Monument Association in Memory of Abraham Lincoln…</w:t>
      </w:r>
      <w:del w:id="115" w:author="Krystal Appiah" w:date="2015-07-29T11:12:00Z">
        <w:r w:rsidRPr="00960E04" w:rsidDel="006E722B">
          <w:rPr>
            <w:rFonts w:ascii="Lucida Bright" w:hAnsi="Lucida Bright"/>
            <w:i/>
            <w:rPrChange w:id="116" w:author="Amy Cohen" w:date="2015-06-01T16:47:00Z">
              <w:rPr/>
            </w:rPrChange>
          </w:rPr>
          <w:delText>”</w:delText>
        </w:r>
      </w:del>
    </w:p>
    <w:p w:rsidR="008A64D5" w:rsidRPr="00326C61" w:rsidRDefault="00960E04" w:rsidP="008A64D5">
      <w:pPr>
        <w:pStyle w:val="ListParagraph"/>
        <w:numPr>
          <w:ilvl w:val="0"/>
          <w:numId w:val="1"/>
        </w:numPr>
        <w:rPr>
          <w:rFonts w:ascii="Lucida Bright" w:hAnsi="Lucida Bright"/>
          <w:rPrChange w:id="117" w:author="Amy Cohen" w:date="2015-05-20T13:54:00Z">
            <w:rPr/>
          </w:rPrChange>
        </w:rPr>
      </w:pPr>
      <w:del w:id="118" w:author="Krystal Appiah" w:date="2015-07-29T11:12:00Z">
        <w:r w:rsidRPr="00960E04" w:rsidDel="006E722B">
          <w:rPr>
            <w:rFonts w:ascii="Lucida Bright" w:hAnsi="Lucida Bright"/>
            <w:rPrChange w:id="119" w:author="Amy Cohen" w:date="2015-05-20T13:54:00Z">
              <w:rPr/>
            </w:rPrChange>
          </w:rPr>
          <w:delText>“</w:delText>
        </w:r>
      </w:del>
      <w:r w:rsidRPr="00960E04">
        <w:rPr>
          <w:rFonts w:ascii="Lucida Bright" w:hAnsi="Lucida Bright"/>
          <w:i/>
          <w:rPrChange w:id="120" w:author="Amy Cohen" w:date="2015-06-01T16:47:00Z">
            <w:rPr/>
          </w:rPrChange>
        </w:rPr>
        <w:t>An Authentic History of the Douglass Monument</w:t>
      </w:r>
      <w:r w:rsidRPr="00960E04">
        <w:rPr>
          <w:rFonts w:ascii="Lucida Bright" w:hAnsi="Lucida Bright"/>
          <w:rPrChange w:id="121" w:author="Amy Cohen" w:date="2015-05-20T13:54:00Z">
            <w:rPr/>
          </w:rPrChange>
        </w:rPr>
        <w:t>.</w:t>
      </w:r>
      <w:del w:id="122" w:author="Krystal Appiah" w:date="2015-07-29T11:12:00Z">
        <w:r w:rsidRPr="00960E04" w:rsidDel="006E722B">
          <w:rPr>
            <w:rFonts w:ascii="Lucida Bright" w:hAnsi="Lucida Bright"/>
            <w:rPrChange w:id="123" w:author="Amy Cohen" w:date="2015-05-20T13:54:00Z">
              <w:rPr/>
            </w:rPrChange>
          </w:rPr>
          <w:delText>”</w:delText>
        </w:r>
      </w:del>
    </w:p>
    <w:p w:rsidR="008A64D5" w:rsidRPr="00326C61" w:rsidRDefault="00960E04" w:rsidP="006E722B">
      <w:pPr>
        <w:pStyle w:val="ListParagraph"/>
        <w:numPr>
          <w:ilvl w:val="0"/>
          <w:numId w:val="1"/>
        </w:numPr>
        <w:rPr>
          <w:rFonts w:ascii="Lucida Bright" w:hAnsi="Lucida Bright"/>
          <w:rPrChange w:id="124" w:author="Amy Cohen" w:date="2015-05-20T13:54:00Z">
            <w:rPr/>
          </w:rPrChange>
        </w:rPr>
      </w:pPr>
      <w:del w:id="125" w:author="Krystal Appiah" w:date="2015-07-29T11:13:00Z">
        <w:r w:rsidRPr="00960E04" w:rsidDel="006E722B">
          <w:rPr>
            <w:rFonts w:ascii="Lucida Bright" w:hAnsi="Lucida Bright"/>
            <w:rPrChange w:id="126" w:author="Amy Cohen" w:date="2015-05-20T13:54:00Z">
              <w:rPr/>
            </w:rPrChange>
          </w:rPr>
          <w:delText>Statue of freed slave in Memorial Hall.</w:delText>
        </w:r>
      </w:del>
      <w:ins w:id="127" w:author="Krystal Appiah" w:date="2015-07-29T11:13:00Z">
        <w:r w:rsidR="006E722B" w:rsidRPr="006E722B">
          <w:t xml:space="preserve"> </w:t>
        </w:r>
        <w:r w:rsidR="006E722B" w:rsidRPr="006E722B">
          <w:rPr>
            <w:rFonts w:ascii="Lucida Bright" w:hAnsi="Lucida Bright"/>
          </w:rPr>
          <w:t xml:space="preserve">The Statue of ‘The Freed Slave’ in Memorial Hall” in </w:t>
        </w:r>
        <w:r w:rsidR="006E722B" w:rsidRPr="006E722B">
          <w:rPr>
            <w:rFonts w:ascii="Lucida Bright" w:hAnsi="Lucida Bright"/>
            <w:i/>
            <w:rPrChange w:id="128" w:author="Krystal Appiah" w:date="2015-07-29T11:13:00Z">
              <w:rPr>
                <w:rFonts w:ascii="Lucida Bright" w:hAnsi="Lucida Bright"/>
              </w:rPr>
            </w:rPrChange>
          </w:rPr>
          <w:t>Illustrated Historical Register of the Centennial Exhibition, Philadelphia, 1876</w:t>
        </w:r>
        <w:r w:rsidR="006E722B" w:rsidRPr="006E722B">
          <w:rPr>
            <w:rFonts w:ascii="Lucida Bright" w:hAnsi="Lucida Bright"/>
          </w:rPr>
          <w:t xml:space="preserve"> by Frank Henry Norton. New York: American News Co., 1879.</w:t>
        </w:r>
      </w:ins>
    </w:p>
    <w:p w:rsidR="008A64D5" w:rsidRPr="00326C61" w:rsidRDefault="008A64D5" w:rsidP="008A64D5">
      <w:pPr>
        <w:rPr>
          <w:rFonts w:ascii="Lucida Bright" w:hAnsi="Lucida Bright"/>
          <w:rPrChange w:id="129" w:author="Amy Cohen" w:date="2015-05-20T13:54:00Z">
            <w:rPr/>
          </w:rPrChange>
        </w:rPr>
      </w:pPr>
    </w:p>
    <w:p w:rsidR="008A64D5" w:rsidRPr="00326C61" w:rsidRDefault="00960E04" w:rsidP="008A64D5">
      <w:pPr>
        <w:rPr>
          <w:rFonts w:ascii="Lucida Bright" w:hAnsi="Lucida Bright"/>
          <w:b/>
          <w:rPrChange w:id="130" w:author="Amy Cohen" w:date="2015-05-20T13:54:00Z">
            <w:rPr/>
          </w:rPrChange>
        </w:rPr>
      </w:pPr>
      <w:r w:rsidRPr="00960E04">
        <w:rPr>
          <w:rFonts w:ascii="Lucida Bright" w:hAnsi="Lucida Bright"/>
          <w:b/>
          <w:rPrChange w:id="131" w:author="Amy Cohen" w:date="2015-05-20T13:54:00Z">
            <w:rPr/>
          </w:rPrChange>
        </w:rPr>
        <w:t>Supplementary Materials:</w:t>
      </w:r>
    </w:p>
    <w:p w:rsidR="00297C74" w:rsidRPr="00326C61" w:rsidRDefault="00960E04" w:rsidP="00297C74">
      <w:pPr>
        <w:pStyle w:val="ListParagraph"/>
        <w:numPr>
          <w:ilvl w:val="0"/>
          <w:numId w:val="2"/>
          <w:ins w:id="132" w:author="Amy Cohen" w:date="2015-01-21T14:41:00Z"/>
        </w:numPr>
        <w:rPr>
          <w:ins w:id="133" w:author="Amy Cohen" w:date="2015-01-21T14:41:00Z"/>
          <w:rFonts w:ascii="Lucida Bright" w:hAnsi="Lucida Bright"/>
          <w:rPrChange w:id="134" w:author="Amy Cohen" w:date="2015-05-20T13:54:00Z">
            <w:rPr>
              <w:ins w:id="135" w:author="Amy Cohen" w:date="2015-01-21T14:41:00Z"/>
            </w:rPr>
          </w:rPrChange>
        </w:rPr>
      </w:pPr>
      <w:ins w:id="136" w:author="Amy Cohen" w:date="2015-01-21T14:41:00Z">
        <w:r w:rsidRPr="00960E04">
          <w:rPr>
            <w:rFonts w:ascii="Lucida Bright" w:hAnsi="Lucida Bright"/>
            <w:rPrChange w:id="137" w:author="Amy Cohen" w:date="2015-05-20T13:54:00Z">
              <w:rPr/>
            </w:rPrChange>
          </w:rPr>
          <w:t xml:space="preserve">Maya Lin movie about the Vietnam Veterans memorial. </w:t>
        </w:r>
        <w:r w:rsidRPr="00960E04">
          <w:rPr>
            <w:rFonts w:ascii="Lucida Bright" w:hAnsi="Lucida Bright"/>
            <w:i/>
            <w:rPrChange w:id="138" w:author="Amy Cohen" w:date="2015-05-20T13:54:00Z">
              <w:rPr>
                <w:i/>
              </w:rPr>
            </w:rPrChange>
          </w:rPr>
          <w:t>Maya Lin: A Strong Clear Vision</w:t>
        </w:r>
        <w:r w:rsidRPr="00960E04">
          <w:rPr>
            <w:rFonts w:ascii="Lucida Bright" w:hAnsi="Lucida Bright"/>
            <w:rPrChange w:id="139" w:author="Amy Cohen" w:date="2015-05-20T13:54:00Z">
              <w:rPr/>
            </w:rPrChange>
          </w:rPr>
          <w:t xml:space="preserve"> available from Facing History and Ourselves or Amazon.</w:t>
        </w:r>
      </w:ins>
    </w:p>
    <w:p w:rsidR="008A64D5" w:rsidRPr="00326C61" w:rsidDel="00297C74" w:rsidRDefault="00960E04" w:rsidP="008A64D5">
      <w:pPr>
        <w:pStyle w:val="ListParagraph"/>
        <w:numPr>
          <w:ilvl w:val="0"/>
          <w:numId w:val="2"/>
          <w:numberingChange w:id="140" w:author="Amy Cohen" w:date="2015-01-21T14:28:00Z" w:original="%1:1:0:."/>
        </w:numPr>
        <w:rPr>
          <w:del w:id="141" w:author="Amy Cohen" w:date="2015-01-21T14:42:00Z"/>
          <w:rFonts w:ascii="Lucida Bright" w:hAnsi="Lucida Bright"/>
          <w:rPrChange w:id="142" w:author="Amy Cohen" w:date="2015-05-20T13:54:00Z">
            <w:rPr>
              <w:del w:id="143" w:author="Amy Cohen" w:date="2015-01-21T14:42:00Z"/>
            </w:rPr>
          </w:rPrChange>
        </w:rPr>
      </w:pPr>
      <w:del w:id="144" w:author="Amy Cohen" w:date="2015-01-21T14:42:00Z">
        <w:r w:rsidRPr="00960E04">
          <w:rPr>
            <w:rFonts w:ascii="Lucida Bright" w:hAnsi="Lucida Bright"/>
            <w:rPrChange w:id="145" w:author="Amy Cohen" w:date="2015-05-20T13:54:00Z">
              <w:rPr/>
            </w:rPrChange>
          </w:rPr>
          <w:delText>Book Krystal referenced about the statue of the freed slave</w:delText>
        </w:r>
      </w:del>
    </w:p>
    <w:p w:rsidR="008A64D5" w:rsidRPr="00326C61" w:rsidRDefault="00960E04" w:rsidP="008D7CE6">
      <w:pPr>
        <w:pStyle w:val="ListParagraph"/>
        <w:numPr>
          <w:ilvl w:val="0"/>
          <w:numId w:val="2"/>
        </w:numPr>
        <w:shd w:val="clear" w:color="auto" w:fill="FFFFFF"/>
        <w:rPr>
          <w:rFonts w:ascii="Lucida Bright" w:hAnsi="Lucida Bright"/>
          <w:szCs w:val="18"/>
          <w:rPrChange w:id="146" w:author="Amy Cohen" w:date="2015-05-20T13:54:00Z">
            <w:rPr>
              <w:szCs w:val="18"/>
            </w:rPr>
          </w:rPrChange>
        </w:rPr>
      </w:pPr>
      <w:r w:rsidRPr="00960E04">
        <w:rPr>
          <w:rFonts w:ascii="Lucida Bright" w:hAnsi="Lucida Bright"/>
          <w:rPrChange w:id="147" w:author="Amy Cohen" w:date="2015-05-20T13:54:00Z">
            <w:rPr/>
          </w:rPrChange>
        </w:rPr>
        <w:t>2009 article about the Frederick Douglass statue at 110</w:t>
      </w:r>
      <w:r w:rsidRPr="00960E04">
        <w:rPr>
          <w:rFonts w:ascii="Lucida Bright" w:hAnsi="Lucida Bright"/>
          <w:vertAlign w:val="superscript"/>
          <w:rPrChange w:id="148" w:author="Amy Cohen" w:date="2015-05-20T13:54:00Z">
            <w:rPr>
              <w:vertAlign w:val="superscript"/>
            </w:rPr>
          </w:rPrChange>
        </w:rPr>
        <w:t>th</w:t>
      </w:r>
      <w:r w:rsidRPr="00960E04">
        <w:rPr>
          <w:rFonts w:ascii="Lucida Bright" w:hAnsi="Lucida Bright"/>
          <w:rPrChange w:id="149" w:author="Amy Cohen" w:date="2015-05-20T13:54:00Z">
            <w:rPr/>
          </w:rPrChange>
        </w:rPr>
        <w:t xml:space="preserve"> Street in New York, “</w:t>
      </w:r>
      <w:r w:rsidRPr="00960E04">
        <w:rPr>
          <w:rFonts w:ascii="Lucida Bright" w:hAnsi="Lucida Bright"/>
          <w:bCs/>
          <w:rPrChange w:id="150" w:author="Amy Cohen" w:date="2015-05-20T13:54:00Z">
            <w:rPr>
              <w:bCs/>
            </w:rPr>
          </w:rPrChange>
        </w:rPr>
        <w:t xml:space="preserve">In Douglass Tribute, Slave Folklore and Fact Collide” </w:t>
      </w:r>
      <w:r w:rsidRPr="00960E04">
        <w:rPr>
          <w:rFonts w:ascii="Lucida Bright" w:hAnsi="Lucida Bright"/>
          <w:szCs w:val="18"/>
          <w:rPrChange w:id="151" w:author="Amy Cohen" w:date="2015-05-20T13:54:00Z">
            <w:rPr>
              <w:szCs w:val="18"/>
            </w:rPr>
          </w:rPrChange>
        </w:rPr>
        <w:t>By Noam Cohen</w:t>
      </w:r>
      <w:r w:rsidRPr="00960E04">
        <w:rPr>
          <w:rFonts w:ascii="Lucida Bright" w:hAnsi="Lucida Bright"/>
          <w:bCs/>
          <w:rPrChange w:id="152" w:author="Amy Cohen" w:date="2015-05-20T13:54:00Z">
            <w:rPr>
              <w:bCs/>
            </w:rPr>
          </w:rPrChange>
        </w:rPr>
        <w:t xml:space="preserve"> </w:t>
      </w:r>
      <w:r w:rsidRPr="00960E04">
        <w:rPr>
          <w:rFonts w:ascii="Lucida Bright" w:hAnsi="Lucida Bright"/>
          <w:szCs w:val="18"/>
          <w:rPrChange w:id="153" w:author="Amy Cohen" w:date="2015-05-20T13:54:00Z">
            <w:rPr>
              <w:szCs w:val="18"/>
            </w:rPr>
          </w:rPrChange>
        </w:rPr>
        <w:t>Published: January 23, 2007.</w:t>
      </w:r>
      <w:r w:rsidRPr="00960E04">
        <w:rPr>
          <w:rFonts w:ascii="Lucida Bright" w:hAnsi="Lucida Bright"/>
          <w:rPrChange w:id="154" w:author="Amy Cohen" w:date="2015-05-20T13:54:00Z">
            <w:rPr/>
          </w:rPrChange>
        </w:rPr>
        <w:t xml:space="preserve"> </w:t>
      </w:r>
      <w:ins w:id="155" w:author="Krystal Appiah" w:date="2015-07-29T11:14:00Z">
        <w:r w:rsidR="00C142C3">
          <w:rPr>
            <w:rFonts w:ascii="Lucida Bright" w:hAnsi="Lucida Bright"/>
          </w:rPr>
          <w:fldChar w:fldCharType="begin"/>
        </w:r>
        <w:r w:rsidR="00C142C3">
          <w:rPr>
            <w:rFonts w:ascii="Lucida Bright" w:hAnsi="Lucida Bright"/>
          </w:rPr>
          <w:instrText xml:space="preserve"> HYPERLINK "</w:instrText>
        </w:r>
      </w:ins>
      <w:r w:rsidR="00C142C3" w:rsidRPr="00960E04">
        <w:rPr>
          <w:rFonts w:ascii="Lucida Bright" w:hAnsi="Lucida Bright"/>
          <w:rPrChange w:id="156" w:author="Amy Cohen" w:date="2015-05-20T13:54:00Z">
            <w:rPr/>
          </w:rPrChange>
        </w:rPr>
        <w:instrText>http://www.nytimes.com/2007/01/23/nyregion/23quilt.html</w:instrText>
      </w:r>
      <w:ins w:id="157" w:author="Krystal Appiah" w:date="2015-07-29T11:14:00Z">
        <w:r w:rsidR="00C142C3">
          <w:rPr>
            <w:rFonts w:ascii="Lucida Bright" w:hAnsi="Lucida Bright"/>
          </w:rPr>
          <w:instrText xml:space="preserve">" </w:instrText>
        </w:r>
        <w:r w:rsidR="00C142C3">
          <w:rPr>
            <w:rFonts w:ascii="Lucida Bright" w:hAnsi="Lucida Bright"/>
          </w:rPr>
          <w:fldChar w:fldCharType="separate"/>
        </w:r>
      </w:ins>
      <w:r w:rsidR="00C142C3" w:rsidRPr="001B3121">
        <w:rPr>
          <w:rStyle w:val="Hyperlink"/>
          <w:rFonts w:ascii="Lucida Bright" w:hAnsi="Lucida Bright"/>
          <w:rPrChange w:id="158" w:author="Amy Cohen" w:date="2015-05-20T13:54:00Z">
            <w:rPr/>
          </w:rPrChange>
        </w:rPr>
        <w:t>http://www.nytimes.com/2007/01/23/nyregion/23quilt.html</w:t>
      </w:r>
      <w:ins w:id="159" w:author="Krystal Appiah" w:date="2015-07-29T11:14:00Z">
        <w:r w:rsidR="00C142C3">
          <w:rPr>
            <w:rFonts w:ascii="Lucida Bright" w:hAnsi="Lucida Bright"/>
          </w:rPr>
          <w:fldChar w:fldCharType="end"/>
        </w:r>
        <w:r w:rsidR="00C142C3">
          <w:rPr>
            <w:rFonts w:ascii="Lucida Bright" w:hAnsi="Lucida Bright"/>
          </w:rPr>
          <w:t xml:space="preserve"> </w:t>
        </w:r>
      </w:ins>
    </w:p>
    <w:p w:rsidR="008A64D5" w:rsidRPr="00326C61" w:rsidDel="00297C74" w:rsidRDefault="00960E04" w:rsidP="008A64D5">
      <w:pPr>
        <w:pStyle w:val="ListParagraph"/>
        <w:numPr>
          <w:ilvl w:val="0"/>
          <w:numId w:val="2"/>
          <w:numberingChange w:id="160" w:author="Amy Cohen" w:date="2015-01-21T14:28:00Z" w:original="%1:3:0:."/>
        </w:numPr>
        <w:rPr>
          <w:del w:id="161" w:author="Amy Cohen" w:date="2015-01-21T14:41:00Z"/>
          <w:rFonts w:ascii="Lucida Bright" w:hAnsi="Lucida Bright"/>
          <w:rPrChange w:id="162" w:author="Amy Cohen" w:date="2015-05-20T13:54:00Z">
            <w:rPr>
              <w:del w:id="163" w:author="Amy Cohen" w:date="2015-01-21T14:41:00Z"/>
            </w:rPr>
          </w:rPrChange>
        </w:rPr>
      </w:pPr>
      <w:del w:id="164" w:author="Amy Cohen" w:date="2015-01-21T14:41:00Z">
        <w:r w:rsidRPr="00960E04">
          <w:rPr>
            <w:rFonts w:ascii="Lucida Bright" w:hAnsi="Lucida Bright"/>
            <w:rPrChange w:id="165" w:author="Amy Cohen" w:date="2015-05-20T13:54:00Z">
              <w:rPr/>
            </w:rPrChange>
          </w:rPr>
          <w:delText xml:space="preserve">Maya Lin movie about the Vietnam Veterans memorial. </w:delText>
        </w:r>
        <w:r w:rsidRPr="00960E04">
          <w:rPr>
            <w:rFonts w:ascii="Lucida Bright" w:hAnsi="Lucida Bright"/>
            <w:i/>
            <w:rPrChange w:id="166" w:author="Amy Cohen" w:date="2015-05-20T13:54:00Z">
              <w:rPr>
                <w:i/>
              </w:rPr>
            </w:rPrChange>
          </w:rPr>
          <w:delText>Maya Lin: A Strong Clear Vision</w:delText>
        </w:r>
        <w:r w:rsidRPr="00960E04">
          <w:rPr>
            <w:rFonts w:ascii="Lucida Bright" w:hAnsi="Lucida Bright"/>
            <w:rPrChange w:id="167" w:author="Amy Cohen" w:date="2015-05-20T13:54:00Z">
              <w:rPr/>
            </w:rPrChange>
          </w:rPr>
          <w:delText xml:space="preserve"> available from Facing History and Ourselves or Amazon.</w:delText>
        </w:r>
      </w:del>
    </w:p>
    <w:p w:rsidR="00FA2431" w:rsidRPr="00326C61" w:rsidRDefault="00960E04" w:rsidP="008A64D5">
      <w:pPr>
        <w:pStyle w:val="ListParagraph"/>
        <w:numPr>
          <w:ilvl w:val="0"/>
          <w:numId w:val="2"/>
          <w:numberingChange w:id="168" w:author="Amy Cohen" w:date="2015-01-21T14:28:00Z" w:original="%1:4:0:."/>
        </w:numPr>
        <w:rPr>
          <w:rFonts w:ascii="Lucida Bright" w:hAnsi="Lucida Bright"/>
          <w:rPrChange w:id="169" w:author="Amy Cohen" w:date="2015-05-20T13:54:00Z">
            <w:rPr/>
          </w:rPrChange>
        </w:rPr>
      </w:pPr>
      <w:r w:rsidRPr="00960E04">
        <w:rPr>
          <w:rFonts w:ascii="Lucida Bright" w:hAnsi="Lucida Bright"/>
          <w:rPrChange w:id="170" w:author="Amy Cohen" w:date="2015-05-20T13:54:00Z">
            <w:rPr/>
          </w:rPrChange>
        </w:rPr>
        <w:t xml:space="preserve">Article about botched King Memorial in DC.  “Righting two Martin Luther King Memorial Wrongs,” by Hampton Dellinger January 21, 2013. </w:t>
      </w:r>
      <w:r w:rsidRPr="00960E04">
        <w:rPr>
          <w:rFonts w:ascii="Lucida Bright" w:hAnsi="Lucida Bright"/>
          <w:rPrChange w:id="171" w:author="Amy Cohen" w:date="2015-05-20T13:54:00Z">
            <w:rPr>
              <w:color w:val="0000FF" w:themeColor="hyperlink"/>
              <w:u w:val="single"/>
            </w:rPr>
          </w:rPrChange>
        </w:rPr>
        <w:fldChar w:fldCharType="begin"/>
      </w:r>
      <w:r w:rsidRPr="00960E04">
        <w:rPr>
          <w:rFonts w:ascii="Lucida Bright" w:hAnsi="Lucida Bright"/>
          <w:rPrChange w:id="172" w:author="Amy Cohen" w:date="2015-05-20T13:54:00Z">
            <w:rPr/>
          </w:rPrChange>
        </w:rPr>
        <w:instrText>HYPERLINK "http://www.theatlantic.com/politics/archive/2013/01/righting-two-martin-luther-king-memorial-wrongs/266944/"</w:instrText>
      </w:r>
      <w:r w:rsidRPr="00960E04">
        <w:rPr>
          <w:rFonts w:ascii="Lucida Bright" w:hAnsi="Lucida Bright"/>
          <w:rPrChange w:id="173" w:author="Amy Cohen" w:date="2015-05-20T13:54:00Z">
            <w:rPr>
              <w:color w:val="0000FF" w:themeColor="hyperlink"/>
              <w:u w:val="single"/>
            </w:rPr>
          </w:rPrChange>
        </w:rPr>
        <w:fldChar w:fldCharType="separate"/>
      </w:r>
      <w:r w:rsidRPr="00960E04">
        <w:rPr>
          <w:rStyle w:val="Hyperlink"/>
          <w:rFonts w:ascii="Lucida Bright" w:hAnsi="Lucida Bright"/>
          <w:rPrChange w:id="174" w:author="Amy Cohen" w:date="2015-05-20T13:54:00Z">
            <w:rPr>
              <w:rStyle w:val="Hyperlink"/>
            </w:rPr>
          </w:rPrChange>
        </w:rPr>
        <w:t>http://www.theatlantic.com/politics/archive/2013/01/righting-two-martin-luther-king-memorial-wrongs/266944/</w:t>
      </w:r>
      <w:r w:rsidRPr="00960E04">
        <w:rPr>
          <w:rFonts w:ascii="Lucida Bright" w:hAnsi="Lucida Bright"/>
          <w:rPrChange w:id="175" w:author="Amy Cohen" w:date="2015-05-20T13:54:00Z">
            <w:rPr>
              <w:color w:val="0000FF" w:themeColor="hyperlink"/>
              <w:u w:val="single"/>
            </w:rPr>
          </w:rPrChange>
        </w:rPr>
        <w:fldChar w:fldCharType="end"/>
      </w:r>
      <w:r w:rsidRPr="00960E04">
        <w:rPr>
          <w:rFonts w:ascii="Lucida Bright" w:hAnsi="Lucida Bright"/>
          <w:rPrChange w:id="176" w:author="Amy Cohen" w:date="2015-05-20T13:54:00Z">
            <w:rPr>
              <w:color w:val="0000FF" w:themeColor="hyperlink"/>
              <w:u w:val="single"/>
            </w:rPr>
          </w:rPrChange>
        </w:rPr>
        <w:t xml:space="preserve"> </w:t>
      </w:r>
    </w:p>
    <w:p w:rsidR="00297C74" w:rsidRDefault="00960E04" w:rsidP="008A64D5">
      <w:pPr>
        <w:pStyle w:val="ListParagraph"/>
        <w:numPr>
          <w:ilvl w:val="0"/>
          <w:numId w:val="2"/>
          <w:ins w:id="177" w:author="Amy Cohen" w:date="2015-01-21T14:42:00Z"/>
        </w:numPr>
        <w:rPr>
          <w:ins w:id="178" w:author="Amy Cohen" w:date="2015-06-01T16:47:00Z"/>
          <w:rFonts w:ascii="Lucida Bright" w:hAnsi="Lucida Bright"/>
        </w:rPr>
      </w:pPr>
      <w:ins w:id="179" w:author="Amy Cohen" w:date="2015-01-21T14:43:00Z">
        <w:r w:rsidRPr="00960E04">
          <w:rPr>
            <w:rFonts w:ascii="Lucida Bright" w:hAnsi="Lucida Bright"/>
            <w:rPrChange w:id="180" w:author="Amy Cohen" w:date="2015-05-20T13:54:00Z">
              <w:rPr>
                <w:color w:val="0000FF" w:themeColor="hyperlink"/>
                <w:u w:val="single"/>
              </w:rPr>
            </w:rPrChange>
          </w:rPr>
          <w:lastRenderedPageBreak/>
          <w:t xml:space="preserve">Article about the unintended consequences of the erection of a memorial to lynching victims in Duluth, Minnesota </w:t>
        </w:r>
      </w:ins>
      <w:ins w:id="181" w:author="Amy Cohen" w:date="2015-01-21T14:44:00Z">
        <w:r w:rsidRPr="00960E04">
          <w:rPr>
            <w:rFonts w:ascii="Lucida Bright" w:hAnsi="Lucida Bright"/>
            <w:rPrChange w:id="182" w:author="Amy Cohen" w:date="2015-05-20T13:54:00Z">
              <w:rPr>
                <w:color w:val="0000FF" w:themeColor="hyperlink"/>
                <w:u w:val="single"/>
              </w:rPr>
            </w:rPrChange>
          </w:rPr>
          <w:fldChar w:fldCharType="begin"/>
        </w:r>
        <w:r w:rsidRPr="00960E04">
          <w:rPr>
            <w:rFonts w:ascii="Lucida Bright" w:hAnsi="Lucida Bright"/>
            <w:rPrChange w:id="183" w:author="Amy Cohen" w:date="2015-05-20T13:54:00Z">
              <w:rPr>
                <w:color w:val="0000FF" w:themeColor="hyperlink"/>
                <w:u w:val="single"/>
              </w:rPr>
            </w:rPrChange>
          </w:rPr>
          <w:instrText xml:space="preserve"> HYPERLINK "http://www.nytimes.com/2003/12/04/us/letter-from-duluth-it-did-happen-here-the-lynching-that-a-city-forgot.html" </w:instrText>
        </w:r>
        <w:r w:rsidRPr="00960E04">
          <w:rPr>
            <w:rFonts w:ascii="Lucida Bright" w:hAnsi="Lucida Bright"/>
            <w:rPrChange w:id="184" w:author="Amy Cohen" w:date="2015-05-20T13:54:00Z">
              <w:rPr>
                <w:color w:val="0000FF" w:themeColor="hyperlink"/>
                <w:u w:val="single"/>
              </w:rPr>
            </w:rPrChange>
          </w:rPr>
          <w:fldChar w:fldCharType="separate"/>
        </w:r>
        <w:r w:rsidRPr="00960E04">
          <w:rPr>
            <w:rStyle w:val="Hyperlink"/>
            <w:rFonts w:ascii="Lucida Bright" w:hAnsi="Lucida Bright"/>
            <w:rPrChange w:id="185" w:author="Amy Cohen" w:date="2015-05-20T13:54:00Z">
              <w:rPr>
                <w:rStyle w:val="Hyperlink"/>
              </w:rPr>
            </w:rPrChange>
          </w:rPr>
          <w:t>http://www.nytimes.com/2003/12/04/us/letter-from-duluth-it-did-happen-here-the-lynching-that-a-city-forgot.html</w:t>
        </w:r>
        <w:r w:rsidRPr="00960E04">
          <w:rPr>
            <w:rFonts w:ascii="Lucida Bright" w:hAnsi="Lucida Bright"/>
            <w:rPrChange w:id="186" w:author="Amy Cohen" w:date="2015-05-20T13:54:00Z">
              <w:rPr>
                <w:color w:val="0000FF" w:themeColor="hyperlink"/>
                <w:u w:val="single"/>
              </w:rPr>
            </w:rPrChange>
          </w:rPr>
          <w:fldChar w:fldCharType="end"/>
        </w:r>
      </w:ins>
    </w:p>
    <w:p w:rsidR="0012360D" w:rsidRPr="00326C61" w:rsidRDefault="001F4C52" w:rsidP="008A64D5">
      <w:pPr>
        <w:pStyle w:val="ListParagraph"/>
        <w:numPr>
          <w:ilvl w:val="0"/>
          <w:numId w:val="2"/>
          <w:ins w:id="187" w:author="Amy Cohen" w:date="2015-06-01T16:47:00Z"/>
        </w:numPr>
        <w:rPr>
          <w:ins w:id="188" w:author="Amy Cohen" w:date="2015-01-21T14:42:00Z"/>
          <w:rFonts w:ascii="Lucida Bright" w:hAnsi="Lucida Bright"/>
          <w:rPrChange w:id="189" w:author="Amy Cohen" w:date="2015-05-20T13:54:00Z">
            <w:rPr>
              <w:ins w:id="190" w:author="Amy Cohen" w:date="2015-01-21T14:42:00Z"/>
            </w:rPr>
          </w:rPrChange>
        </w:rPr>
      </w:pPr>
      <w:ins w:id="191" w:author="Amy Cohen" w:date="2015-06-01T16:49:00Z">
        <w:r>
          <w:rPr>
            <w:rFonts w:ascii="Lucida Bright" w:hAnsi="Lucida Bright"/>
          </w:rPr>
          <w:t xml:space="preserve">Pp. 256-258 from </w:t>
        </w:r>
        <w:r>
          <w:rPr>
            <w:rFonts w:ascii="Lucida Bright" w:hAnsi="Lucida Bright"/>
            <w:i/>
          </w:rPr>
          <w:t xml:space="preserve">The Image of the Black in Western Art </w:t>
        </w:r>
      </w:ins>
      <w:ins w:id="192" w:author="Amy Cohen" w:date="2015-06-01T16:50:00Z">
        <w:r>
          <w:rPr>
            <w:rFonts w:ascii="Lucida Bright" w:hAnsi="Lucida Bright"/>
          </w:rPr>
          <w:t>(pdf attached)</w:t>
        </w:r>
      </w:ins>
    </w:p>
    <w:p w:rsidR="008A64D5" w:rsidRPr="00326C61" w:rsidRDefault="008A64D5">
      <w:pPr>
        <w:rPr>
          <w:rFonts w:ascii="Lucida Bright" w:hAnsi="Lucida Bright"/>
          <w:rPrChange w:id="193" w:author="Amy Cohen" w:date="2015-05-20T13:54:00Z">
            <w:rPr/>
          </w:rPrChange>
        </w:rPr>
      </w:pPr>
    </w:p>
    <w:p w:rsidR="008A64D5" w:rsidRPr="00326C61" w:rsidRDefault="00960E04">
      <w:pPr>
        <w:rPr>
          <w:rFonts w:ascii="Lucida Bright" w:hAnsi="Lucida Bright"/>
          <w:b/>
          <w:rPrChange w:id="194" w:author="Amy Cohen" w:date="2015-05-20T13:54:00Z">
            <w:rPr/>
          </w:rPrChange>
        </w:rPr>
      </w:pPr>
      <w:r w:rsidRPr="00960E04">
        <w:rPr>
          <w:rFonts w:ascii="Lucida Bright" w:hAnsi="Lucida Bright"/>
          <w:b/>
          <w:rPrChange w:id="195" w:author="Amy Cohen" w:date="2015-05-20T13:54:00Z">
            <w:rPr>
              <w:color w:val="0000FF" w:themeColor="hyperlink"/>
              <w:u w:val="single"/>
            </w:rPr>
          </w:rPrChange>
        </w:rPr>
        <w:t>Procedure:</w:t>
      </w:r>
    </w:p>
    <w:p w:rsidR="008A64D5" w:rsidRPr="00326C61" w:rsidRDefault="00960E04" w:rsidP="008A64D5">
      <w:pPr>
        <w:pStyle w:val="ListParagraph"/>
        <w:numPr>
          <w:ilvl w:val="0"/>
          <w:numId w:val="3"/>
        </w:numPr>
        <w:rPr>
          <w:rFonts w:ascii="Lucida Bright" w:hAnsi="Lucida Bright"/>
          <w:rPrChange w:id="196" w:author="Amy Cohen" w:date="2015-05-20T13:54:00Z">
            <w:rPr/>
          </w:rPrChange>
        </w:rPr>
      </w:pPr>
      <w:r w:rsidRPr="00960E04">
        <w:rPr>
          <w:rFonts w:ascii="Lucida Bright" w:hAnsi="Lucida Bright"/>
          <w:rPrChange w:id="197" w:author="Amy Cohen" w:date="2015-05-20T13:54:00Z">
            <w:rPr>
              <w:color w:val="0000FF" w:themeColor="hyperlink"/>
              <w:u w:val="single"/>
            </w:rPr>
          </w:rPrChange>
        </w:rPr>
        <w:t xml:space="preserve">Introduce the </w:t>
      </w:r>
      <w:ins w:id="198" w:author="Amy Cohen" w:date="2015-01-21T14:33:00Z">
        <w:r w:rsidRPr="00960E04">
          <w:rPr>
            <w:rFonts w:ascii="Lucida Bright" w:hAnsi="Lucida Bright"/>
            <w:rPrChange w:id="199" w:author="Amy Cohen" w:date="2015-05-20T13:54:00Z">
              <w:rPr>
                <w:color w:val="0000FF" w:themeColor="hyperlink"/>
                <w:u w:val="single"/>
              </w:rPr>
            </w:rPrChange>
          </w:rPr>
          <w:t xml:space="preserve">concept </w:t>
        </w:r>
      </w:ins>
      <w:del w:id="200" w:author="Amy Cohen" w:date="2015-01-21T14:33:00Z">
        <w:r w:rsidRPr="00960E04">
          <w:rPr>
            <w:rFonts w:ascii="Lucida Bright" w:hAnsi="Lucida Bright"/>
            <w:rPrChange w:id="201" w:author="Amy Cohen" w:date="2015-05-20T13:54:00Z">
              <w:rPr>
                <w:color w:val="0000FF" w:themeColor="hyperlink"/>
                <w:u w:val="single"/>
              </w:rPr>
            </w:rPrChange>
          </w:rPr>
          <w:delText xml:space="preserve">issue </w:delText>
        </w:r>
      </w:del>
      <w:r w:rsidRPr="00960E04">
        <w:rPr>
          <w:rFonts w:ascii="Lucida Bright" w:hAnsi="Lucida Bright"/>
          <w:rPrChange w:id="202" w:author="Amy Cohen" w:date="2015-05-20T13:54:00Z">
            <w:rPr>
              <w:color w:val="0000FF" w:themeColor="hyperlink"/>
              <w:u w:val="single"/>
            </w:rPr>
          </w:rPrChange>
        </w:rPr>
        <w:t>of memorials.  Ask students to identify some monuments in their hometown.</w:t>
      </w:r>
    </w:p>
    <w:p w:rsidR="008A64D5" w:rsidRPr="00326C61" w:rsidRDefault="00960E04" w:rsidP="008A64D5">
      <w:pPr>
        <w:pStyle w:val="ListParagraph"/>
        <w:numPr>
          <w:ilvl w:val="0"/>
          <w:numId w:val="3"/>
        </w:numPr>
        <w:rPr>
          <w:rFonts w:ascii="Lucida Bright" w:hAnsi="Lucida Bright"/>
          <w:rPrChange w:id="203" w:author="Amy Cohen" w:date="2015-05-20T13:54:00Z">
            <w:rPr/>
          </w:rPrChange>
        </w:rPr>
      </w:pPr>
      <w:r w:rsidRPr="00960E04">
        <w:rPr>
          <w:rFonts w:ascii="Lucida Bright" w:hAnsi="Lucida Bright"/>
          <w:rPrChange w:id="204" w:author="Amy Cohen" w:date="2015-05-20T13:54:00Z">
            <w:rPr>
              <w:color w:val="0000FF" w:themeColor="hyperlink"/>
              <w:u w:val="single"/>
            </w:rPr>
          </w:rPrChange>
        </w:rPr>
        <w:t>Show Maya Lin movie clip about making the Vietnam Veterans memorial in Washington DC.</w:t>
      </w:r>
    </w:p>
    <w:p w:rsidR="008A64D5" w:rsidRPr="00326C61" w:rsidRDefault="00960E04" w:rsidP="008A64D5">
      <w:pPr>
        <w:pStyle w:val="ListParagraph"/>
        <w:numPr>
          <w:ilvl w:val="0"/>
          <w:numId w:val="3"/>
        </w:numPr>
        <w:rPr>
          <w:rFonts w:ascii="Lucida Bright" w:hAnsi="Lucida Bright"/>
          <w:rPrChange w:id="205" w:author="Amy Cohen" w:date="2015-05-20T13:54:00Z">
            <w:rPr/>
          </w:rPrChange>
        </w:rPr>
      </w:pPr>
      <w:r w:rsidRPr="00960E04">
        <w:rPr>
          <w:rFonts w:ascii="Lucida Bright" w:hAnsi="Lucida Bright"/>
          <w:rPrChange w:id="206" w:author="Amy Cohen" w:date="2015-05-20T13:54:00Z">
            <w:rPr>
              <w:color w:val="0000FF" w:themeColor="hyperlink"/>
              <w:u w:val="single"/>
            </w:rPr>
          </w:rPrChange>
        </w:rPr>
        <w:t xml:space="preserve">Students </w:t>
      </w:r>
      <w:ins w:id="207" w:author="Amy Cohen" w:date="2015-01-21T14:41:00Z">
        <w:r w:rsidRPr="00960E04">
          <w:rPr>
            <w:rFonts w:ascii="Lucida Bright" w:hAnsi="Lucida Bright"/>
            <w:rPrChange w:id="208" w:author="Amy Cohen" w:date="2015-05-20T13:54:00Z">
              <w:rPr>
                <w:color w:val="0000FF" w:themeColor="hyperlink"/>
                <w:u w:val="single"/>
              </w:rPr>
            </w:rPrChange>
          </w:rPr>
          <w:t xml:space="preserve">work in pairs to </w:t>
        </w:r>
      </w:ins>
      <w:r w:rsidRPr="00960E04">
        <w:rPr>
          <w:rFonts w:ascii="Lucida Bright" w:hAnsi="Lucida Bright"/>
          <w:rPrChange w:id="209" w:author="Amy Cohen" w:date="2015-05-20T13:54:00Z">
            <w:rPr>
              <w:color w:val="0000FF" w:themeColor="hyperlink"/>
              <w:u w:val="single"/>
            </w:rPr>
          </w:rPrChange>
        </w:rPr>
        <w:t xml:space="preserve">read </w:t>
      </w:r>
      <w:ins w:id="210" w:author="Amy Cohen" w:date="2015-01-21T14:40:00Z">
        <w:r w:rsidRPr="00960E04">
          <w:rPr>
            <w:rFonts w:ascii="Lucida Bright" w:hAnsi="Lucida Bright"/>
            <w:rPrChange w:id="211" w:author="Amy Cohen" w:date="2015-05-20T13:54:00Z">
              <w:rPr>
                <w:color w:val="0000FF" w:themeColor="hyperlink"/>
                <w:u w:val="single"/>
              </w:rPr>
            </w:rPrChange>
          </w:rPr>
          <w:t>one of three articles</w:t>
        </w:r>
      </w:ins>
      <w:ins w:id="212" w:author="Amy Cohen" w:date="2015-01-31T11:11:00Z">
        <w:r w:rsidRPr="00960E04">
          <w:rPr>
            <w:rFonts w:ascii="Lucida Bright" w:hAnsi="Lucida Bright"/>
            <w:rPrChange w:id="213" w:author="Amy Cohen" w:date="2015-05-20T13:54:00Z">
              <w:rPr>
                <w:color w:val="0000FF" w:themeColor="hyperlink"/>
                <w:u w:val="single"/>
              </w:rPr>
            </w:rPrChange>
          </w:rPr>
          <w:t xml:space="preserve"> (#2-#4 above)</w:t>
        </w:r>
      </w:ins>
      <w:ins w:id="214" w:author="Amy Cohen" w:date="2015-01-21T14:40:00Z">
        <w:r w:rsidRPr="00960E04">
          <w:rPr>
            <w:rFonts w:ascii="Lucida Bright" w:hAnsi="Lucida Bright"/>
            <w:rPrChange w:id="215" w:author="Amy Cohen" w:date="2015-05-20T13:54:00Z">
              <w:rPr>
                <w:color w:val="0000FF" w:themeColor="hyperlink"/>
                <w:u w:val="single"/>
              </w:rPr>
            </w:rPrChange>
          </w:rPr>
          <w:t xml:space="preserve"> about the challenges of creating appropriate monuments</w:t>
        </w:r>
      </w:ins>
      <w:ins w:id="216" w:author="Amy Cohen" w:date="2015-01-31T11:12:00Z">
        <w:r w:rsidRPr="00960E04">
          <w:rPr>
            <w:rFonts w:ascii="Lucida Bright" w:hAnsi="Lucida Bright"/>
            <w:rPrChange w:id="217" w:author="Amy Cohen" w:date="2015-05-20T13:54:00Z">
              <w:rPr>
                <w:color w:val="0000FF" w:themeColor="hyperlink"/>
                <w:u w:val="single"/>
              </w:rPr>
            </w:rPrChange>
          </w:rPr>
          <w:t>.</w:t>
        </w:r>
      </w:ins>
      <w:del w:id="218" w:author="Amy Cohen" w:date="2015-01-21T14:40:00Z">
        <w:r w:rsidRPr="00960E04">
          <w:rPr>
            <w:rFonts w:ascii="Lucida Bright" w:hAnsi="Lucida Bright"/>
            <w:rPrChange w:id="219" w:author="Amy Cohen" w:date="2015-05-20T13:54:00Z">
              <w:rPr>
                <w:color w:val="0000FF" w:themeColor="hyperlink"/>
                <w:u w:val="single"/>
              </w:rPr>
            </w:rPrChange>
          </w:rPr>
          <w:delText>article about King monument in pairs.</w:delText>
        </w:r>
      </w:del>
    </w:p>
    <w:p w:rsidR="008A64D5" w:rsidRPr="00326C61" w:rsidRDefault="00960E04" w:rsidP="008A64D5">
      <w:pPr>
        <w:pStyle w:val="ListParagraph"/>
        <w:numPr>
          <w:ilvl w:val="0"/>
          <w:numId w:val="3"/>
        </w:numPr>
        <w:rPr>
          <w:rFonts w:ascii="Lucida Bright" w:hAnsi="Lucida Bright"/>
          <w:rPrChange w:id="220" w:author="Amy Cohen" w:date="2015-05-20T13:54:00Z">
            <w:rPr/>
          </w:rPrChange>
        </w:rPr>
      </w:pPr>
      <w:r w:rsidRPr="00960E04">
        <w:rPr>
          <w:rFonts w:ascii="Lucida Bright" w:hAnsi="Lucida Bright"/>
          <w:rPrChange w:id="221" w:author="Amy Cohen" w:date="2015-05-20T13:54:00Z">
            <w:rPr>
              <w:color w:val="0000FF" w:themeColor="hyperlink"/>
              <w:u w:val="single"/>
            </w:rPr>
          </w:rPrChange>
        </w:rPr>
        <w:t>Pairs answer question: What are five things that are important to consider when creating a memorial.  Share to the whole class</w:t>
      </w:r>
      <w:ins w:id="222" w:author="Amy Cohen" w:date="2015-01-21T14:44:00Z">
        <w:r w:rsidRPr="00960E04">
          <w:rPr>
            <w:rFonts w:ascii="Lucida Bright" w:hAnsi="Lucida Bright"/>
            <w:rPrChange w:id="223" w:author="Amy Cohen" w:date="2015-05-20T13:54:00Z">
              <w:rPr>
                <w:color w:val="0000FF" w:themeColor="hyperlink"/>
                <w:u w:val="single"/>
              </w:rPr>
            </w:rPrChange>
          </w:rPr>
          <w:t xml:space="preserve"> keeping in mind that not everyone has read the same article</w:t>
        </w:r>
      </w:ins>
      <w:r w:rsidRPr="00960E04">
        <w:rPr>
          <w:rFonts w:ascii="Lucida Bright" w:hAnsi="Lucida Bright"/>
          <w:rPrChange w:id="224" w:author="Amy Cohen" w:date="2015-05-20T13:54:00Z">
            <w:rPr>
              <w:color w:val="0000FF" w:themeColor="hyperlink"/>
              <w:u w:val="single"/>
            </w:rPr>
          </w:rPrChange>
        </w:rPr>
        <w:t>.</w:t>
      </w:r>
    </w:p>
    <w:p w:rsidR="00A06D2D" w:rsidRPr="00326C61" w:rsidRDefault="00960E04" w:rsidP="008A64D5">
      <w:pPr>
        <w:pStyle w:val="ListParagraph"/>
        <w:numPr>
          <w:ilvl w:val="0"/>
          <w:numId w:val="3"/>
        </w:numPr>
        <w:rPr>
          <w:rFonts w:ascii="Lucida Bright" w:hAnsi="Lucida Bright"/>
          <w:rPrChange w:id="225" w:author="Amy Cohen" w:date="2015-05-20T13:54:00Z">
            <w:rPr/>
          </w:rPrChange>
        </w:rPr>
      </w:pPr>
      <w:r w:rsidRPr="00960E04">
        <w:rPr>
          <w:rFonts w:ascii="Lucida Bright" w:hAnsi="Lucida Bright"/>
          <w:rPrChange w:id="226" w:author="Amy Cohen" w:date="2015-05-20T13:54:00Z">
            <w:rPr>
              <w:color w:val="0000FF" w:themeColor="hyperlink"/>
              <w:u w:val="single"/>
            </w:rPr>
          </w:rPrChange>
        </w:rPr>
        <w:t>Have students consider the exhibit as a whole.  This can be done after a</w:t>
      </w:r>
      <w:ins w:id="227" w:author="Amy Cohen" w:date="2015-06-01T16:51:00Z">
        <w:r w:rsidR="001F4C52">
          <w:rPr>
            <w:rFonts w:ascii="Lucida Bright" w:hAnsi="Lucida Bright"/>
          </w:rPr>
          <w:t>n on-line virtual</w:t>
        </w:r>
      </w:ins>
      <w:r w:rsidRPr="00960E04">
        <w:rPr>
          <w:rFonts w:ascii="Lucida Bright" w:hAnsi="Lucida Bright"/>
          <w:rPrChange w:id="228" w:author="Amy Cohen" w:date="2015-05-20T13:54:00Z">
            <w:rPr>
              <w:color w:val="0000FF" w:themeColor="hyperlink"/>
              <w:u w:val="single"/>
            </w:rPr>
          </w:rPrChange>
        </w:rPr>
        <w:t xml:space="preserve"> field trip, </w:t>
      </w:r>
      <w:ins w:id="229" w:author="Amy Cohen" w:date="2015-06-01T16:51:00Z">
        <w:r w:rsidR="001F4C52">
          <w:rPr>
            <w:rFonts w:ascii="Lucida Bright" w:hAnsi="Lucida Bright"/>
          </w:rPr>
          <w:t xml:space="preserve">during which </w:t>
        </w:r>
      </w:ins>
      <w:del w:id="230" w:author="Amy Cohen" w:date="2015-06-01T16:51:00Z">
        <w:r w:rsidRPr="00960E04">
          <w:rPr>
            <w:rFonts w:ascii="Lucida Bright" w:hAnsi="Lucida Bright"/>
            <w:rPrChange w:id="231" w:author="Amy Cohen" w:date="2015-05-20T13:54:00Z">
              <w:rPr>
                <w:color w:val="0000FF" w:themeColor="hyperlink"/>
                <w:u w:val="single"/>
              </w:rPr>
            </w:rPrChange>
          </w:rPr>
          <w:delText xml:space="preserve">digital or physical, or </w:delText>
        </w:r>
      </w:del>
      <w:r w:rsidRPr="00960E04">
        <w:rPr>
          <w:rFonts w:ascii="Lucida Bright" w:hAnsi="Lucida Bright"/>
          <w:rPrChange w:id="232" w:author="Amy Cohen" w:date="2015-05-20T13:54:00Z">
            <w:rPr>
              <w:color w:val="0000FF" w:themeColor="hyperlink"/>
              <w:u w:val="single"/>
            </w:rPr>
          </w:rPrChange>
        </w:rPr>
        <w:t xml:space="preserve">students </w:t>
      </w:r>
      <w:del w:id="233" w:author="Amy Cohen" w:date="2015-06-01T16:51:00Z">
        <w:r w:rsidRPr="00960E04">
          <w:rPr>
            <w:rFonts w:ascii="Lucida Bright" w:hAnsi="Lucida Bright"/>
            <w:rPrChange w:id="234" w:author="Amy Cohen" w:date="2015-05-20T13:54:00Z">
              <w:rPr>
                <w:color w:val="0000FF" w:themeColor="hyperlink"/>
                <w:u w:val="single"/>
              </w:rPr>
            </w:rPrChange>
          </w:rPr>
          <w:delText xml:space="preserve">can </w:delText>
        </w:r>
      </w:del>
      <w:r w:rsidRPr="00960E04">
        <w:rPr>
          <w:rFonts w:ascii="Lucida Bright" w:hAnsi="Lucida Bright"/>
          <w:rPrChange w:id="235" w:author="Amy Cohen" w:date="2015-05-20T13:54:00Z">
            <w:rPr>
              <w:color w:val="0000FF" w:themeColor="hyperlink"/>
              <w:u w:val="single"/>
            </w:rPr>
          </w:rPrChange>
        </w:rPr>
        <w:t xml:space="preserve">have a chance to look at the digital exhibit in a sustained and focused matter.  Students with their partner should find three to five people, </w:t>
      </w:r>
      <w:ins w:id="236" w:author="Amy Cohen" w:date="2015-01-21T14:35:00Z">
        <w:r w:rsidRPr="00960E04">
          <w:rPr>
            <w:rFonts w:ascii="Lucida Bright" w:hAnsi="Lucida Bright"/>
            <w:rPrChange w:id="237" w:author="Amy Cohen" w:date="2015-05-20T13:54:00Z">
              <w:rPr>
                <w:color w:val="0000FF" w:themeColor="hyperlink"/>
                <w:u w:val="single"/>
              </w:rPr>
            </w:rPrChange>
          </w:rPr>
          <w:t xml:space="preserve">groups, institutions, or </w:t>
        </w:r>
      </w:ins>
      <w:r w:rsidRPr="00960E04">
        <w:rPr>
          <w:rFonts w:ascii="Lucida Bright" w:hAnsi="Lucida Bright"/>
          <w:rPrChange w:id="238" w:author="Amy Cohen" w:date="2015-05-20T13:54:00Z">
            <w:rPr>
              <w:color w:val="0000FF" w:themeColor="hyperlink"/>
              <w:u w:val="single"/>
            </w:rPr>
          </w:rPrChange>
        </w:rPr>
        <w:t>events</w:t>
      </w:r>
      <w:ins w:id="239" w:author="Amy Cohen" w:date="2015-01-21T14:35:00Z">
        <w:r w:rsidRPr="00960E04">
          <w:rPr>
            <w:rFonts w:ascii="Lucida Bright" w:hAnsi="Lucida Bright"/>
            <w:rPrChange w:id="240" w:author="Amy Cohen" w:date="2015-05-20T13:54:00Z">
              <w:rPr>
                <w:color w:val="0000FF" w:themeColor="hyperlink"/>
                <w:u w:val="single"/>
              </w:rPr>
            </w:rPrChange>
          </w:rPr>
          <w:t xml:space="preserve"> </w:t>
        </w:r>
      </w:ins>
      <w:del w:id="241" w:author="Amy Cohen" w:date="2015-01-21T14:35:00Z">
        <w:r w:rsidRPr="00960E04">
          <w:rPr>
            <w:rFonts w:ascii="Lucida Bright" w:hAnsi="Lucida Bright"/>
            <w:rPrChange w:id="242" w:author="Amy Cohen" w:date="2015-05-20T13:54:00Z">
              <w:rPr>
                <w:color w:val="0000FF" w:themeColor="hyperlink"/>
                <w:u w:val="single"/>
              </w:rPr>
            </w:rPrChange>
          </w:rPr>
          <w:delText xml:space="preserve">, images or concepts </w:delText>
        </w:r>
      </w:del>
      <w:r w:rsidRPr="00960E04">
        <w:rPr>
          <w:rFonts w:ascii="Lucida Bright" w:hAnsi="Lucida Bright"/>
          <w:rPrChange w:id="243" w:author="Amy Cohen" w:date="2015-05-20T13:54:00Z">
            <w:rPr>
              <w:color w:val="0000FF" w:themeColor="hyperlink"/>
              <w:u w:val="single"/>
            </w:rPr>
          </w:rPrChange>
        </w:rPr>
        <w:t>that stood out to them and write them down.</w:t>
      </w:r>
    </w:p>
    <w:p w:rsidR="00A06D2D" w:rsidRPr="00326C61" w:rsidRDefault="00960E04" w:rsidP="008A64D5">
      <w:pPr>
        <w:pStyle w:val="ListParagraph"/>
        <w:numPr>
          <w:ilvl w:val="0"/>
          <w:numId w:val="3"/>
        </w:numPr>
        <w:rPr>
          <w:rFonts w:ascii="Lucida Bright" w:hAnsi="Lucida Bright"/>
          <w:rPrChange w:id="244" w:author="Amy Cohen" w:date="2015-05-20T13:54:00Z">
            <w:rPr/>
          </w:rPrChange>
        </w:rPr>
      </w:pPr>
      <w:r w:rsidRPr="00960E04">
        <w:rPr>
          <w:rFonts w:ascii="Lucida Bright" w:hAnsi="Lucida Bright"/>
          <w:rPrChange w:id="245" w:author="Amy Cohen" w:date="2015-05-20T13:54:00Z">
            <w:rPr>
              <w:color w:val="0000FF" w:themeColor="hyperlink"/>
              <w:u w:val="single"/>
            </w:rPr>
          </w:rPrChange>
        </w:rPr>
        <w:t xml:space="preserve">Students </w:t>
      </w:r>
      <w:ins w:id="246" w:author="Amy Cohen" w:date="2015-06-01T16:55:00Z">
        <w:r w:rsidR="001F4C52">
          <w:rPr>
            <w:rFonts w:ascii="Lucida Bright" w:hAnsi="Lucida Bright"/>
          </w:rPr>
          <w:t xml:space="preserve">should carefully explore </w:t>
        </w:r>
      </w:ins>
      <w:del w:id="247" w:author="Amy Cohen" w:date="2015-06-01T16:55:00Z">
        <w:r w:rsidRPr="00960E04">
          <w:rPr>
            <w:rFonts w:ascii="Lucida Bright" w:hAnsi="Lucida Bright"/>
            <w:rPrChange w:id="248" w:author="Amy Cohen" w:date="2015-05-20T13:54:00Z">
              <w:rPr>
                <w:color w:val="0000FF" w:themeColor="hyperlink"/>
                <w:u w:val="single"/>
              </w:rPr>
            </w:rPrChange>
          </w:rPr>
          <w:delText xml:space="preserve">will then read the </w:delText>
        </w:r>
      </w:del>
      <w:del w:id="249" w:author="Amy Cohen" w:date="2015-06-01T16:52:00Z">
        <w:r w:rsidRPr="00960E04">
          <w:rPr>
            <w:rFonts w:ascii="Lucida Bright" w:hAnsi="Lucida Bright"/>
            <w:rPrChange w:id="250" w:author="Amy Cohen" w:date="2015-05-20T13:54:00Z">
              <w:rPr>
                <w:color w:val="0000FF" w:themeColor="hyperlink"/>
                <w:u w:val="single"/>
              </w:rPr>
            </w:rPrChange>
          </w:rPr>
          <w:delText xml:space="preserve">excerpts </w:delText>
        </w:r>
      </w:del>
      <w:del w:id="251" w:author="Amy Cohen" w:date="2015-06-01T16:55:00Z">
        <w:r w:rsidRPr="00960E04">
          <w:rPr>
            <w:rFonts w:ascii="Lucida Bright" w:hAnsi="Lucida Bright"/>
            <w:rPrChange w:id="252" w:author="Amy Cohen" w:date="2015-05-20T13:54:00Z">
              <w:rPr>
                <w:color w:val="0000FF" w:themeColor="hyperlink"/>
                <w:u w:val="single"/>
              </w:rPr>
            </w:rPrChange>
          </w:rPr>
          <w:delText xml:space="preserve">from the exhibit: </w:delText>
        </w:r>
      </w:del>
      <w:r w:rsidRPr="00960E04">
        <w:rPr>
          <w:rFonts w:ascii="Lucida Bright" w:hAnsi="Lucida Bright"/>
          <w:rPrChange w:id="253" w:author="Amy Cohen" w:date="2015-05-20T13:54:00Z">
            <w:rPr>
              <w:color w:val="0000FF" w:themeColor="hyperlink"/>
              <w:u w:val="single"/>
            </w:rPr>
          </w:rPrChange>
        </w:rPr>
        <w:t xml:space="preserve">the Abraham Lincoln memorial, </w:t>
      </w:r>
      <w:del w:id="254" w:author="Amy Cohen" w:date="2015-01-21T14:34:00Z">
        <w:r w:rsidRPr="00960E04">
          <w:rPr>
            <w:rFonts w:ascii="Lucida Bright" w:hAnsi="Lucida Bright"/>
            <w:rPrChange w:id="255" w:author="Amy Cohen" w:date="2015-05-20T13:54:00Z">
              <w:rPr>
                <w:color w:val="0000FF" w:themeColor="hyperlink"/>
                <w:u w:val="single"/>
              </w:rPr>
            </w:rPrChange>
          </w:rPr>
          <w:delText xml:space="preserve"> </w:delText>
        </w:r>
      </w:del>
      <w:r w:rsidRPr="00960E04">
        <w:rPr>
          <w:rFonts w:ascii="Lucida Bright" w:hAnsi="Lucida Bright"/>
          <w:rPrChange w:id="256" w:author="Amy Cohen" w:date="2015-05-20T13:54:00Z">
            <w:rPr>
              <w:color w:val="0000FF" w:themeColor="hyperlink"/>
              <w:u w:val="single"/>
            </w:rPr>
          </w:rPrChange>
        </w:rPr>
        <w:t xml:space="preserve">the Douglass monument and view the </w:t>
      </w:r>
      <w:ins w:id="257" w:author="Amy Cohen" w:date="2015-06-01T16:55:00Z">
        <w:r w:rsidR="001F4C52">
          <w:rPr>
            <w:rFonts w:ascii="Lucida Bright" w:hAnsi="Lucida Bright"/>
          </w:rPr>
          <w:t xml:space="preserve">engraving </w:t>
        </w:r>
      </w:ins>
      <w:del w:id="258" w:author="Amy Cohen" w:date="2015-06-01T16:55:00Z">
        <w:r w:rsidRPr="00960E04">
          <w:rPr>
            <w:rFonts w:ascii="Lucida Bright" w:hAnsi="Lucida Bright"/>
            <w:rPrChange w:id="259" w:author="Amy Cohen" w:date="2015-05-20T13:54:00Z">
              <w:rPr>
                <w:color w:val="0000FF" w:themeColor="hyperlink"/>
                <w:u w:val="single"/>
              </w:rPr>
            </w:rPrChange>
          </w:rPr>
          <w:delText xml:space="preserve">painting </w:delText>
        </w:r>
      </w:del>
      <w:r w:rsidRPr="00960E04">
        <w:rPr>
          <w:rFonts w:ascii="Lucida Bright" w:hAnsi="Lucida Bright"/>
          <w:rPrChange w:id="260" w:author="Amy Cohen" w:date="2015-05-20T13:54:00Z">
            <w:rPr>
              <w:color w:val="0000FF" w:themeColor="hyperlink"/>
              <w:u w:val="single"/>
            </w:rPr>
          </w:rPrChange>
        </w:rPr>
        <w:t xml:space="preserve">of </w:t>
      </w:r>
      <w:ins w:id="261" w:author="Amy Cohen" w:date="2015-06-01T16:56:00Z">
        <w:r w:rsidRPr="00960E04">
          <w:rPr>
            <w:rFonts w:ascii="Lucida Bright" w:hAnsi="Lucida Bright"/>
            <w:i/>
            <w:rPrChange w:id="262" w:author="Amy Cohen" w:date="2015-06-01T16:56:00Z">
              <w:rPr>
                <w:rFonts w:ascii="Lucida Bright" w:hAnsi="Lucida Bright"/>
                <w:color w:val="0000FF" w:themeColor="hyperlink"/>
                <w:u w:val="single"/>
              </w:rPr>
            </w:rPrChange>
          </w:rPr>
          <w:t>T</w:t>
        </w:r>
      </w:ins>
      <w:del w:id="263" w:author="Amy Cohen" w:date="2015-06-01T16:56:00Z">
        <w:r w:rsidRPr="00960E04">
          <w:rPr>
            <w:rFonts w:ascii="Lucida Bright" w:hAnsi="Lucida Bright"/>
            <w:i/>
            <w:rPrChange w:id="264" w:author="Amy Cohen" w:date="2015-06-01T16:56:00Z">
              <w:rPr>
                <w:color w:val="0000FF" w:themeColor="hyperlink"/>
                <w:u w:val="single"/>
              </w:rPr>
            </w:rPrChange>
          </w:rPr>
          <w:delText>t</w:delText>
        </w:r>
      </w:del>
      <w:r w:rsidRPr="00960E04">
        <w:rPr>
          <w:rFonts w:ascii="Lucida Bright" w:hAnsi="Lucida Bright"/>
          <w:i/>
          <w:rPrChange w:id="265" w:author="Amy Cohen" w:date="2015-06-01T16:56:00Z">
            <w:rPr>
              <w:color w:val="0000FF" w:themeColor="hyperlink"/>
              <w:u w:val="single"/>
            </w:rPr>
          </w:rPrChange>
        </w:rPr>
        <w:t xml:space="preserve">he </w:t>
      </w:r>
      <w:ins w:id="266" w:author="Amy Cohen" w:date="2015-06-01T16:56:00Z">
        <w:r w:rsidRPr="00960E04">
          <w:rPr>
            <w:rFonts w:ascii="Lucida Bright" w:hAnsi="Lucida Bright"/>
            <w:i/>
            <w:rPrChange w:id="267" w:author="Amy Cohen" w:date="2015-06-01T16:56:00Z">
              <w:rPr>
                <w:rFonts w:ascii="Lucida Bright" w:hAnsi="Lucida Bright"/>
                <w:color w:val="0000FF" w:themeColor="hyperlink"/>
                <w:u w:val="single"/>
              </w:rPr>
            </w:rPrChange>
          </w:rPr>
          <w:t>F</w:t>
        </w:r>
      </w:ins>
      <w:del w:id="268" w:author="Amy Cohen" w:date="2015-06-01T16:56:00Z">
        <w:r w:rsidRPr="00960E04">
          <w:rPr>
            <w:rFonts w:ascii="Lucida Bright" w:hAnsi="Lucida Bright"/>
            <w:i/>
            <w:rPrChange w:id="269" w:author="Amy Cohen" w:date="2015-06-01T16:56:00Z">
              <w:rPr>
                <w:color w:val="0000FF" w:themeColor="hyperlink"/>
                <w:u w:val="single"/>
              </w:rPr>
            </w:rPrChange>
          </w:rPr>
          <w:delText>f</w:delText>
        </w:r>
      </w:del>
      <w:r w:rsidRPr="00960E04">
        <w:rPr>
          <w:rFonts w:ascii="Lucida Bright" w:hAnsi="Lucida Bright"/>
          <w:i/>
          <w:rPrChange w:id="270" w:author="Amy Cohen" w:date="2015-06-01T16:56:00Z">
            <w:rPr>
              <w:color w:val="0000FF" w:themeColor="hyperlink"/>
              <w:u w:val="single"/>
            </w:rPr>
          </w:rPrChange>
        </w:rPr>
        <w:t xml:space="preserve">reed </w:t>
      </w:r>
      <w:ins w:id="271" w:author="Amy Cohen" w:date="2015-06-01T16:56:00Z">
        <w:r w:rsidRPr="00960E04">
          <w:rPr>
            <w:rFonts w:ascii="Lucida Bright" w:hAnsi="Lucida Bright"/>
            <w:i/>
            <w:rPrChange w:id="272" w:author="Amy Cohen" w:date="2015-06-01T16:56:00Z">
              <w:rPr>
                <w:rFonts w:ascii="Lucida Bright" w:hAnsi="Lucida Bright"/>
                <w:color w:val="0000FF" w:themeColor="hyperlink"/>
                <w:u w:val="single"/>
              </w:rPr>
            </w:rPrChange>
          </w:rPr>
          <w:t>S</w:t>
        </w:r>
      </w:ins>
      <w:del w:id="273" w:author="Amy Cohen" w:date="2015-06-01T16:56:00Z">
        <w:r w:rsidRPr="00960E04">
          <w:rPr>
            <w:rFonts w:ascii="Lucida Bright" w:hAnsi="Lucida Bright"/>
            <w:i/>
            <w:rPrChange w:id="274" w:author="Amy Cohen" w:date="2015-06-01T16:56:00Z">
              <w:rPr>
                <w:color w:val="0000FF" w:themeColor="hyperlink"/>
                <w:u w:val="single"/>
              </w:rPr>
            </w:rPrChange>
          </w:rPr>
          <w:delText>s</w:delText>
        </w:r>
      </w:del>
      <w:r w:rsidRPr="00960E04">
        <w:rPr>
          <w:rFonts w:ascii="Lucida Bright" w:hAnsi="Lucida Bright"/>
          <w:i/>
          <w:rPrChange w:id="275" w:author="Amy Cohen" w:date="2015-06-01T16:56:00Z">
            <w:rPr>
              <w:color w:val="0000FF" w:themeColor="hyperlink"/>
              <w:u w:val="single"/>
            </w:rPr>
          </w:rPrChange>
        </w:rPr>
        <w:t>lave</w:t>
      </w:r>
      <w:r w:rsidRPr="00960E04">
        <w:rPr>
          <w:rFonts w:ascii="Lucida Bright" w:hAnsi="Lucida Bright"/>
          <w:rPrChange w:id="276" w:author="Amy Cohen" w:date="2015-05-20T13:54:00Z">
            <w:rPr>
              <w:color w:val="0000FF" w:themeColor="hyperlink"/>
              <w:u w:val="single"/>
            </w:rPr>
          </w:rPrChange>
        </w:rPr>
        <w:t xml:space="preserve"> </w:t>
      </w:r>
      <w:ins w:id="277" w:author="Amy Cohen" w:date="2015-01-21T14:35:00Z">
        <w:r w:rsidRPr="00960E04">
          <w:rPr>
            <w:rFonts w:ascii="Lucida Bright" w:hAnsi="Lucida Bright"/>
            <w:rPrChange w:id="278" w:author="Amy Cohen" w:date="2015-05-20T13:54:00Z">
              <w:rPr>
                <w:color w:val="0000FF" w:themeColor="hyperlink"/>
                <w:u w:val="single"/>
              </w:rPr>
            </w:rPrChange>
          </w:rPr>
          <w:t>that</w:t>
        </w:r>
      </w:ins>
      <w:del w:id="279" w:author="Amy Cohen" w:date="2015-01-21T14:35:00Z">
        <w:r w:rsidRPr="00960E04">
          <w:rPr>
            <w:rFonts w:ascii="Lucida Bright" w:hAnsi="Lucida Bright"/>
            <w:rPrChange w:id="280" w:author="Amy Cohen" w:date="2015-05-20T13:54:00Z">
              <w:rPr>
                <w:color w:val="0000FF" w:themeColor="hyperlink"/>
                <w:u w:val="single"/>
              </w:rPr>
            </w:rPrChange>
          </w:rPr>
          <w:delText>which</w:delText>
        </w:r>
      </w:del>
      <w:r w:rsidRPr="00960E04">
        <w:rPr>
          <w:rFonts w:ascii="Lucida Bright" w:hAnsi="Lucida Bright"/>
          <w:rPrChange w:id="281" w:author="Amy Cohen" w:date="2015-05-20T13:54:00Z">
            <w:rPr>
              <w:color w:val="0000FF" w:themeColor="hyperlink"/>
              <w:u w:val="single"/>
            </w:rPr>
          </w:rPrChange>
        </w:rPr>
        <w:t xml:space="preserve"> was displayed during the Centennial celebration at Memorial Hall in Philadelphia.</w:t>
      </w:r>
    </w:p>
    <w:p w:rsidR="00463901" w:rsidRPr="00463901" w:rsidRDefault="00960E04">
      <w:pPr>
        <w:pStyle w:val="ListParagraph"/>
        <w:numPr>
          <w:ilvl w:val="0"/>
          <w:numId w:val="3"/>
          <w:numberingChange w:id="282" w:author="Amy Cohen" w:date="2015-01-21T14:28:00Z" w:original="%1:7:0:."/>
        </w:numPr>
        <w:rPr>
          <w:del w:id="283" w:author="Amy Cohen" w:date="2015-01-21T14:37:00Z"/>
          <w:rFonts w:ascii="Lucida Bright" w:hAnsi="Lucida Bright"/>
          <w:rPrChange w:id="284" w:author="Amy Cohen" w:date="2015-05-20T13:54:00Z">
            <w:rPr>
              <w:del w:id="285" w:author="Amy Cohen" w:date="2015-01-21T14:37:00Z"/>
            </w:rPr>
          </w:rPrChange>
        </w:rPr>
        <w:pPrChange w:id="286" w:author="Amy Cohen" w:date="2015-01-21T14:37:00Z">
          <w:pPr>
            <w:pStyle w:val="ListParagraph"/>
            <w:numPr>
              <w:numId w:val="3"/>
            </w:numPr>
            <w:ind w:hanging="360"/>
          </w:pPr>
        </w:pPrChange>
      </w:pPr>
      <w:r w:rsidRPr="00960E04">
        <w:rPr>
          <w:rFonts w:ascii="Lucida Bright" w:hAnsi="Lucida Bright"/>
          <w:rPrChange w:id="287" w:author="Amy Cohen" w:date="2015-05-20T13:54:00Z">
            <w:rPr>
              <w:color w:val="0000FF" w:themeColor="hyperlink"/>
              <w:u w:val="single"/>
            </w:rPr>
          </w:rPrChange>
        </w:rPr>
        <w:t xml:space="preserve">Students with their partner will narrow their choices from step five to just one </w:t>
      </w:r>
      <w:ins w:id="288" w:author="Amy Cohen" w:date="2015-01-21T14:36:00Z">
        <w:r w:rsidRPr="00960E04">
          <w:rPr>
            <w:rFonts w:ascii="Lucida Bright" w:hAnsi="Lucida Bright"/>
            <w:rPrChange w:id="289" w:author="Amy Cohen" w:date="2015-05-20T13:54:00Z">
              <w:rPr>
                <w:color w:val="0000FF" w:themeColor="hyperlink"/>
                <w:u w:val="single"/>
              </w:rPr>
            </w:rPrChange>
          </w:rPr>
          <w:t xml:space="preserve">topic </w:t>
        </w:r>
      </w:ins>
      <w:del w:id="290" w:author="Amy Cohen" w:date="2015-01-21T14:36:00Z">
        <w:r w:rsidRPr="00960E04">
          <w:rPr>
            <w:rFonts w:ascii="Lucida Bright" w:hAnsi="Lucida Bright"/>
            <w:rPrChange w:id="291" w:author="Amy Cohen" w:date="2015-05-20T13:54:00Z">
              <w:rPr>
                <w:color w:val="0000FF" w:themeColor="hyperlink"/>
                <w:u w:val="single"/>
              </w:rPr>
            </w:rPrChange>
          </w:rPr>
          <w:delText xml:space="preserve">concept </w:delText>
        </w:r>
      </w:del>
      <w:r w:rsidRPr="00960E04">
        <w:rPr>
          <w:rFonts w:ascii="Lucida Bright" w:hAnsi="Lucida Bright"/>
          <w:rPrChange w:id="292" w:author="Amy Cohen" w:date="2015-05-20T13:54:00Z">
            <w:rPr>
              <w:color w:val="0000FF" w:themeColor="hyperlink"/>
              <w:u w:val="single"/>
            </w:rPr>
          </w:rPrChange>
        </w:rPr>
        <w:t>and will begin planning their</w:t>
      </w:r>
      <w:del w:id="293" w:author="Amy Cohen" w:date="2015-01-21T14:36:00Z">
        <w:r w:rsidRPr="00960E04">
          <w:rPr>
            <w:rFonts w:ascii="Lucida Bright" w:hAnsi="Lucida Bright"/>
            <w:rPrChange w:id="294" w:author="Amy Cohen" w:date="2015-05-20T13:54:00Z">
              <w:rPr>
                <w:color w:val="0000FF" w:themeColor="hyperlink"/>
                <w:u w:val="single"/>
              </w:rPr>
            </w:rPrChange>
          </w:rPr>
          <w:delText xml:space="preserve"> </w:delText>
        </w:r>
      </w:del>
      <w:ins w:id="295" w:author="Amy Cohen" w:date="2015-01-21T14:36:00Z">
        <w:r w:rsidRPr="00960E04">
          <w:rPr>
            <w:rFonts w:ascii="Lucida Bright" w:hAnsi="Lucida Bright"/>
            <w:rPrChange w:id="296" w:author="Amy Cohen" w:date="2015-05-20T13:54:00Z">
              <w:rPr>
                <w:color w:val="0000FF" w:themeColor="hyperlink"/>
                <w:u w:val="single"/>
              </w:rPr>
            </w:rPrChange>
          </w:rPr>
          <w:t xml:space="preserve"> memorial</w:t>
        </w:r>
      </w:ins>
      <w:del w:id="297" w:author="Amy Cohen" w:date="2015-01-21T14:36:00Z">
        <w:r w:rsidRPr="00960E04">
          <w:rPr>
            <w:rFonts w:ascii="Lucida Bright" w:hAnsi="Lucida Bright"/>
            <w:rPrChange w:id="298" w:author="Amy Cohen" w:date="2015-05-20T13:54:00Z">
              <w:rPr>
                <w:color w:val="0000FF" w:themeColor="hyperlink"/>
                <w:u w:val="single"/>
              </w:rPr>
            </w:rPrChange>
          </w:rPr>
          <w:delText>exhibit</w:delText>
        </w:r>
      </w:del>
      <w:r w:rsidRPr="00960E04">
        <w:rPr>
          <w:rFonts w:ascii="Lucida Bright" w:hAnsi="Lucida Bright"/>
          <w:rPrChange w:id="299" w:author="Amy Cohen" w:date="2015-05-20T13:54:00Z">
            <w:rPr>
              <w:color w:val="0000FF" w:themeColor="hyperlink"/>
              <w:u w:val="single"/>
            </w:rPr>
          </w:rPrChange>
        </w:rPr>
        <w:t xml:space="preserve">.  Students </w:t>
      </w:r>
      <w:del w:id="300" w:author="Amy Cohen" w:date="2015-01-21T14:37:00Z">
        <w:r w:rsidRPr="00960E04">
          <w:rPr>
            <w:rFonts w:ascii="Lucida Bright" w:hAnsi="Lucida Bright"/>
            <w:rPrChange w:id="301" w:author="Amy Cohen" w:date="2015-05-20T13:54:00Z">
              <w:rPr>
                <w:color w:val="0000FF" w:themeColor="hyperlink"/>
                <w:u w:val="single"/>
              </w:rPr>
            </w:rPrChange>
          </w:rPr>
          <w:delText xml:space="preserve">will create the </w:delText>
        </w:r>
      </w:del>
      <w:del w:id="302" w:author="Amy Cohen" w:date="2015-01-21T14:36:00Z">
        <w:r w:rsidRPr="00960E04">
          <w:rPr>
            <w:rFonts w:ascii="Lucida Bright" w:hAnsi="Lucida Bright"/>
            <w:rPrChange w:id="303" w:author="Amy Cohen" w:date="2015-05-20T13:54:00Z">
              <w:rPr>
                <w:color w:val="0000FF" w:themeColor="hyperlink"/>
                <w:u w:val="single"/>
              </w:rPr>
            </w:rPrChange>
          </w:rPr>
          <w:delText xml:space="preserve">exhibit </w:delText>
        </w:r>
      </w:del>
      <w:del w:id="304" w:author="Amy Cohen" w:date="2015-01-21T14:37:00Z">
        <w:r w:rsidRPr="00960E04">
          <w:rPr>
            <w:rFonts w:ascii="Lucida Bright" w:hAnsi="Lucida Bright"/>
            <w:rPrChange w:id="305" w:author="Amy Cohen" w:date="2015-05-20T13:54:00Z">
              <w:rPr>
                <w:color w:val="0000FF" w:themeColor="hyperlink"/>
                <w:u w:val="single"/>
              </w:rPr>
            </w:rPrChange>
          </w:rPr>
          <w:delText>out of clay</w:delText>
        </w:r>
      </w:del>
      <w:ins w:id="306" w:author="Amy Cohen" w:date="2015-01-21T14:36:00Z">
        <w:r w:rsidRPr="00960E04">
          <w:rPr>
            <w:rFonts w:ascii="Lucida Bright" w:hAnsi="Lucida Bright"/>
            <w:rPrChange w:id="307" w:author="Amy Cohen" w:date="2015-05-20T13:54:00Z">
              <w:rPr>
                <w:color w:val="0000FF" w:themeColor="hyperlink"/>
                <w:u w:val="single"/>
              </w:rPr>
            </w:rPrChange>
          </w:rPr>
          <w:t>will make a model or drawing of the memorial using available art materials.</w:t>
        </w:r>
      </w:ins>
      <w:r w:rsidRPr="00960E04">
        <w:rPr>
          <w:rFonts w:ascii="Lucida Bright" w:hAnsi="Lucida Bright"/>
          <w:rPrChange w:id="308" w:author="Amy Cohen" w:date="2015-05-20T13:54:00Z">
            <w:rPr>
              <w:color w:val="0000FF" w:themeColor="hyperlink"/>
              <w:u w:val="single"/>
            </w:rPr>
          </w:rPrChange>
        </w:rPr>
        <w:t xml:space="preserve"> </w:t>
      </w:r>
      <w:del w:id="309" w:author="Amy Cohen" w:date="2015-01-21T14:37:00Z">
        <w:r w:rsidRPr="00960E04">
          <w:rPr>
            <w:rFonts w:ascii="Lucida Bright" w:hAnsi="Lucida Bright"/>
            <w:rPrChange w:id="310" w:author="Amy Cohen" w:date="2015-05-20T13:54:00Z">
              <w:rPr>
                <w:color w:val="0000FF" w:themeColor="hyperlink"/>
                <w:u w:val="single"/>
              </w:rPr>
            </w:rPrChange>
          </w:rPr>
          <w:delText>which will be provided by the teacher and done in class.</w:delText>
        </w:r>
      </w:del>
    </w:p>
    <w:p w:rsidR="00A06D2D" w:rsidRPr="00326C61" w:rsidRDefault="00960E04" w:rsidP="00297C74">
      <w:pPr>
        <w:pStyle w:val="ListParagraph"/>
        <w:numPr>
          <w:ilvl w:val="0"/>
          <w:numId w:val="3"/>
          <w:numberingChange w:id="311" w:author="Amy Cohen" w:date="2015-01-21T14:28:00Z" w:original="%1:8:0:."/>
        </w:numPr>
        <w:rPr>
          <w:rFonts w:ascii="Lucida Bright" w:hAnsi="Lucida Bright"/>
          <w:rPrChange w:id="312" w:author="Amy Cohen" w:date="2015-05-20T13:54:00Z">
            <w:rPr/>
          </w:rPrChange>
        </w:rPr>
      </w:pPr>
      <w:del w:id="313" w:author="Amy Cohen" w:date="2015-01-21T14:37:00Z">
        <w:r w:rsidRPr="00960E04">
          <w:rPr>
            <w:rFonts w:ascii="Lucida Bright" w:hAnsi="Lucida Bright"/>
            <w:rPrChange w:id="314" w:author="Amy Cohen" w:date="2015-05-20T13:54:00Z">
              <w:rPr>
                <w:color w:val="0000FF" w:themeColor="hyperlink"/>
                <w:u w:val="single"/>
              </w:rPr>
            </w:rPrChange>
          </w:rPr>
          <w:delText>Students will spend a day in class working on the clay.  If the school has access to a kiln it can be used otherwise they clay can simply harden naturally.</w:delText>
        </w:r>
      </w:del>
    </w:p>
    <w:p w:rsidR="00A06D2D" w:rsidRPr="00326C61" w:rsidRDefault="00960E04" w:rsidP="008A64D5">
      <w:pPr>
        <w:pStyle w:val="ListParagraph"/>
        <w:numPr>
          <w:ilvl w:val="0"/>
          <w:numId w:val="3"/>
          <w:numberingChange w:id="315" w:author="Amy Cohen" w:date="2015-01-21T14:28:00Z" w:original="%1:9:0:."/>
        </w:numPr>
        <w:rPr>
          <w:rFonts w:ascii="Lucida Bright" w:hAnsi="Lucida Bright"/>
          <w:rPrChange w:id="316" w:author="Amy Cohen" w:date="2015-05-20T13:54:00Z">
            <w:rPr/>
          </w:rPrChange>
        </w:rPr>
      </w:pPr>
      <w:r w:rsidRPr="00960E04">
        <w:rPr>
          <w:rFonts w:ascii="Lucida Bright" w:hAnsi="Lucida Bright"/>
          <w:rPrChange w:id="317" w:author="Amy Cohen" w:date="2015-05-20T13:54:00Z">
            <w:rPr>
              <w:color w:val="0000FF" w:themeColor="hyperlink"/>
              <w:u w:val="single"/>
            </w:rPr>
          </w:rPrChange>
        </w:rPr>
        <w:t xml:space="preserve">Students should work on a </w:t>
      </w:r>
      <w:ins w:id="318" w:author="Amy Cohen" w:date="2015-06-01T16:52:00Z">
        <w:r w:rsidR="001F4C52">
          <w:rPr>
            <w:rFonts w:ascii="Lucida Bright" w:hAnsi="Lucida Bright"/>
          </w:rPr>
          <w:t xml:space="preserve">1-2 </w:t>
        </w:r>
      </w:ins>
      <w:del w:id="319" w:author="Amy Cohen" w:date="2015-06-01T16:52:00Z">
        <w:r w:rsidRPr="00960E04">
          <w:rPr>
            <w:rFonts w:ascii="Lucida Bright" w:hAnsi="Lucida Bright"/>
            <w:rPrChange w:id="320" w:author="Amy Cohen" w:date="2015-05-20T13:54:00Z">
              <w:rPr>
                <w:color w:val="0000FF" w:themeColor="hyperlink"/>
                <w:u w:val="single"/>
              </w:rPr>
            </w:rPrChange>
          </w:rPr>
          <w:delText>two-</w:delText>
        </w:r>
      </w:del>
      <w:r w:rsidRPr="00960E04">
        <w:rPr>
          <w:rFonts w:ascii="Lucida Bright" w:hAnsi="Lucida Bright"/>
          <w:rPrChange w:id="321" w:author="Amy Cohen" w:date="2015-05-20T13:54:00Z">
            <w:rPr>
              <w:color w:val="0000FF" w:themeColor="hyperlink"/>
              <w:u w:val="single"/>
            </w:rPr>
          </w:rPrChange>
        </w:rPr>
        <w:t>page write up in which they answer the following questions:</w:t>
      </w:r>
    </w:p>
    <w:p w:rsidR="00A06D2D" w:rsidRPr="00326C61" w:rsidRDefault="00960E04" w:rsidP="00A06D2D">
      <w:pPr>
        <w:pStyle w:val="ListParagraph"/>
        <w:numPr>
          <w:ilvl w:val="1"/>
          <w:numId w:val="3"/>
        </w:numPr>
        <w:rPr>
          <w:rFonts w:ascii="Lucida Bright" w:hAnsi="Lucida Bright"/>
          <w:rPrChange w:id="322" w:author="Amy Cohen" w:date="2015-05-20T13:54:00Z">
            <w:rPr/>
          </w:rPrChange>
        </w:rPr>
      </w:pPr>
      <w:r w:rsidRPr="00960E04">
        <w:rPr>
          <w:rFonts w:ascii="Lucida Bright" w:hAnsi="Lucida Bright"/>
          <w:rPrChange w:id="323" w:author="Amy Cohen" w:date="2015-05-20T13:54:00Z">
            <w:rPr>
              <w:color w:val="0000FF" w:themeColor="hyperlink"/>
              <w:u w:val="single"/>
            </w:rPr>
          </w:rPrChange>
        </w:rPr>
        <w:t>Why did you choose the person/</w:t>
      </w:r>
      <w:ins w:id="324" w:author="Amy Cohen" w:date="2015-01-21T14:38:00Z">
        <w:r w:rsidRPr="00960E04">
          <w:rPr>
            <w:rFonts w:ascii="Lucida Bright" w:hAnsi="Lucida Bright"/>
            <w:rPrChange w:id="325" w:author="Amy Cohen" w:date="2015-05-20T13:54:00Z">
              <w:rPr>
                <w:color w:val="0000FF" w:themeColor="hyperlink"/>
                <w:u w:val="single"/>
              </w:rPr>
            </w:rPrChange>
          </w:rPr>
          <w:t>group/institution/</w:t>
        </w:r>
      </w:ins>
      <w:r w:rsidRPr="00960E04">
        <w:rPr>
          <w:rFonts w:ascii="Lucida Bright" w:hAnsi="Lucida Bright"/>
          <w:rPrChange w:id="326" w:author="Amy Cohen" w:date="2015-05-20T13:54:00Z">
            <w:rPr>
              <w:color w:val="0000FF" w:themeColor="hyperlink"/>
              <w:u w:val="single"/>
            </w:rPr>
          </w:rPrChange>
        </w:rPr>
        <w:t>event</w:t>
      </w:r>
      <w:del w:id="327" w:author="Amy Cohen" w:date="2015-01-21T14:38:00Z">
        <w:r w:rsidRPr="00960E04">
          <w:rPr>
            <w:rFonts w:ascii="Lucida Bright" w:hAnsi="Lucida Bright"/>
            <w:rPrChange w:id="328" w:author="Amy Cohen" w:date="2015-05-20T13:54:00Z">
              <w:rPr>
                <w:color w:val="0000FF" w:themeColor="hyperlink"/>
                <w:u w:val="single"/>
              </w:rPr>
            </w:rPrChange>
          </w:rPr>
          <w:delText>/issue</w:delText>
        </w:r>
      </w:del>
      <w:r w:rsidRPr="00960E04">
        <w:rPr>
          <w:rFonts w:ascii="Lucida Bright" w:hAnsi="Lucida Bright"/>
          <w:rPrChange w:id="329" w:author="Amy Cohen" w:date="2015-05-20T13:54:00Z">
            <w:rPr>
              <w:color w:val="0000FF" w:themeColor="hyperlink"/>
              <w:u w:val="single"/>
            </w:rPr>
          </w:rPrChange>
        </w:rPr>
        <w:t xml:space="preserve"> to memorialize?</w:t>
      </w:r>
    </w:p>
    <w:p w:rsidR="00A06D2D" w:rsidRPr="00326C61" w:rsidRDefault="00960E04" w:rsidP="00A06D2D">
      <w:pPr>
        <w:pStyle w:val="ListParagraph"/>
        <w:numPr>
          <w:ilvl w:val="1"/>
          <w:numId w:val="3"/>
        </w:numPr>
        <w:rPr>
          <w:rFonts w:ascii="Lucida Bright" w:hAnsi="Lucida Bright"/>
          <w:rPrChange w:id="330" w:author="Amy Cohen" w:date="2015-05-20T13:54:00Z">
            <w:rPr/>
          </w:rPrChange>
        </w:rPr>
      </w:pPr>
      <w:r w:rsidRPr="00960E04">
        <w:rPr>
          <w:rFonts w:ascii="Lucida Bright" w:hAnsi="Lucida Bright"/>
          <w:rPrChange w:id="331" w:author="Amy Cohen" w:date="2015-05-20T13:54:00Z">
            <w:rPr>
              <w:color w:val="0000FF" w:themeColor="hyperlink"/>
              <w:u w:val="single"/>
            </w:rPr>
          </w:rPrChange>
        </w:rPr>
        <w:t xml:space="preserve">Describe your memorial in detail.  How large will it be, what colors will be used, what shape is it, etc.  This is a chance for the less artistic students to fully explain their concept even if it cannot be </w:t>
      </w:r>
      <w:proofErr w:type="gramStart"/>
      <w:r w:rsidRPr="00960E04">
        <w:rPr>
          <w:rFonts w:ascii="Lucida Bright" w:hAnsi="Lucida Bright"/>
          <w:rPrChange w:id="332" w:author="Amy Cohen" w:date="2015-05-20T13:54:00Z">
            <w:rPr>
              <w:color w:val="0000FF" w:themeColor="hyperlink"/>
              <w:u w:val="single"/>
            </w:rPr>
          </w:rPrChange>
        </w:rPr>
        <w:t>effected</w:t>
      </w:r>
      <w:proofErr w:type="gramEnd"/>
      <w:r w:rsidRPr="00960E04">
        <w:rPr>
          <w:rFonts w:ascii="Lucida Bright" w:hAnsi="Lucida Bright"/>
          <w:rPrChange w:id="333" w:author="Amy Cohen" w:date="2015-05-20T13:54:00Z">
            <w:rPr>
              <w:color w:val="0000FF" w:themeColor="hyperlink"/>
              <w:u w:val="single"/>
            </w:rPr>
          </w:rPrChange>
        </w:rPr>
        <w:t xml:space="preserve"> by their hand.</w:t>
      </w:r>
    </w:p>
    <w:p w:rsidR="00A06D2D" w:rsidRPr="00326C61" w:rsidRDefault="00960E04" w:rsidP="00A06D2D">
      <w:pPr>
        <w:pStyle w:val="ListParagraph"/>
        <w:numPr>
          <w:ilvl w:val="1"/>
          <w:numId w:val="3"/>
        </w:numPr>
        <w:rPr>
          <w:rFonts w:ascii="Lucida Bright" w:hAnsi="Lucida Bright"/>
          <w:rPrChange w:id="334" w:author="Amy Cohen" w:date="2015-05-20T13:54:00Z">
            <w:rPr/>
          </w:rPrChange>
        </w:rPr>
      </w:pPr>
      <w:r w:rsidRPr="00960E04">
        <w:rPr>
          <w:rFonts w:ascii="Lucida Bright" w:hAnsi="Lucida Bright"/>
          <w:rPrChange w:id="335" w:author="Amy Cohen" w:date="2015-05-20T13:54:00Z">
            <w:rPr>
              <w:color w:val="0000FF" w:themeColor="hyperlink"/>
              <w:u w:val="single"/>
            </w:rPr>
          </w:rPrChange>
        </w:rPr>
        <w:t>Where will your memorial be displayed</w:t>
      </w:r>
      <w:ins w:id="336" w:author="Amy Cohen" w:date="2015-01-21T14:39:00Z">
        <w:r w:rsidRPr="00960E04">
          <w:rPr>
            <w:rFonts w:ascii="Lucida Bright" w:hAnsi="Lucida Bright"/>
            <w:rPrChange w:id="337" w:author="Amy Cohen" w:date="2015-05-20T13:54:00Z">
              <w:rPr>
                <w:color w:val="0000FF" w:themeColor="hyperlink"/>
                <w:u w:val="single"/>
              </w:rPr>
            </w:rPrChange>
          </w:rPr>
          <w:t xml:space="preserve"> and why</w:t>
        </w:r>
      </w:ins>
      <w:r w:rsidRPr="00960E04">
        <w:rPr>
          <w:rFonts w:ascii="Lucida Bright" w:hAnsi="Lucida Bright"/>
          <w:rPrChange w:id="338" w:author="Amy Cohen" w:date="2015-05-20T13:54:00Z">
            <w:rPr>
              <w:color w:val="0000FF" w:themeColor="hyperlink"/>
              <w:u w:val="single"/>
            </w:rPr>
          </w:rPrChange>
        </w:rPr>
        <w:t>?  This question demands a geographical answer (what city) as well as a more specific indication (in a park, in front of City Hall, etc.)</w:t>
      </w:r>
    </w:p>
    <w:p w:rsidR="00FA2431" w:rsidRPr="00326C61" w:rsidDel="007C6442" w:rsidRDefault="001F4C52" w:rsidP="00A06D2D">
      <w:pPr>
        <w:pStyle w:val="ListParagraph"/>
        <w:numPr>
          <w:ilvl w:val="0"/>
          <w:numId w:val="3"/>
          <w:numberingChange w:id="339" w:author="Amy Cohen" w:date="2015-01-21T14:28:00Z" w:original="%1:10:0:."/>
        </w:numPr>
        <w:rPr>
          <w:del w:id="340" w:author="Krystal Appiah" w:date="2015-08-11T16:21:00Z"/>
          <w:rFonts w:ascii="Lucida Bright" w:hAnsi="Lucida Bright"/>
          <w:rPrChange w:id="341" w:author="Amy Cohen" w:date="2015-05-20T13:54:00Z">
            <w:rPr>
              <w:del w:id="342" w:author="Krystal Appiah" w:date="2015-08-11T16:21:00Z"/>
            </w:rPr>
          </w:rPrChange>
        </w:rPr>
      </w:pPr>
      <w:ins w:id="343" w:author="Amy Cohen" w:date="2015-06-01T16:52:00Z">
        <w:r>
          <w:rPr>
            <w:rFonts w:ascii="Lucida Bright" w:hAnsi="Lucida Bright"/>
          </w:rPr>
          <w:t xml:space="preserve">EXTENSION: </w:t>
        </w:r>
      </w:ins>
      <w:r w:rsidR="00960E04" w:rsidRPr="00960E04">
        <w:rPr>
          <w:rFonts w:ascii="Lucida Bright" w:hAnsi="Lucida Bright"/>
          <w:rPrChange w:id="344" w:author="Amy Cohen" w:date="2015-05-20T13:54:00Z">
            <w:rPr>
              <w:color w:val="0000FF" w:themeColor="hyperlink"/>
              <w:u w:val="single"/>
            </w:rPr>
          </w:rPrChange>
        </w:rPr>
        <w:t xml:space="preserve">After students’ work is final, it should be displayed in a gallery walk.  Other classes from the school can be invited to expose more students to the concepts from </w:t>
      </w:r>
      <w:r w:rsidR="00960E04" w:rsidRPr="00960E04">
        <w:rPr>
          <w:rFonts w:ascii="Lucida Bright" w:hAnsi="Lucida Bright"/>
          <w:i/>
          <w:rPrChange w:id="345" w:author="Amy Cohen" w:date="2015-05-20T13:54:00Z">
            <w:rPr>
              <w:color w:val="0000FF" w:themeColor="hyperlink"/>
              <w:u w:val="single"/>
            </w:rPr>
          </w:rPrChange>
        </w:rPr>
        <w:t>Genius of Freedom</w:t>
      </w:r>
      <w:r w:rsidR="00960E04" w:rsidRPr="00960E04">
        <w:rPr>
          <w:rFonts w:ascii="Lucida Bright" w:hAnsi="Lucida Bright"/>
          <w:rPrChange w:id="346" w:author="Amy Cohen" w:date="2015-05-20T13:54:00Z">
            <w:rPr>
              <w:color w:val="0000FF" w:themeColor="hyperlink"/>
              <w:u w:val="single"/>
            </w:rPr>
          </w:rPrChange>
        </w:rPr>
        <w:t>.  The gallery should be carefully set up chronologically or by concept</w:t>
      </w:r>
      <w:ins w:id="347" w:author="Amy Cohen" w:date="2015-06-01T16:53:00Z">
        <w:r>
          <w:rPr>
            <w:rFonts w:ascii="Lucida Bright" w:hAnsi="Lucida Bright"/>
          </w:rPr>
          <w:t>,</w:t>
        </w:r>
      </w:ins>
      <w:r w:rsidR="00960E04" w:rsidRPr="00960E04">
        <w:rPr>
          <w:rFonts w:ascii="Lucida Bright" w:hAnsi="Lucida Bright"/>
          <w:rPrChange w:id="348" w:author="Amy Cohen" w:date="2015-05-20T13:54:00Z">
            <w:rPr>
              <w:color w:val="0000FF" w:themeColor="hyperlink"/>
              <w:u w:val="single"/>
            </w:rPr>
          </w:rPrChange>
        </w:rPr>
        <w:t xml:space="preserve"> and students</w:t>
      </w:r>
      <w:ins w:id="349" w:author="Amy Cohen" w:date="2015-03-04T14:36:00Z">
        <w:r w:rsidR="00960E04" w:rsidRPr="00960E04">
          <w:rPr>
            <w:rFonts w:ascii="Lucida Bright" w:hAnsi="Lucida Bright"/>
            <w:rPrChange w:id="350" w:author="Amy Cohen" w:date="2015-05-20T13:54:00Z">
              <w:rPr>
                <w:color w:val="0000FF" w:themeColor="hyperlink"/>
                <w:u w:val="single"/>
              </w:rPr>
            </w:rPrChange>
          </w:rPr>
          <w:t>’</w:t>
        </w:r>
      </w:ins>
      <w:r w:rsidR="00960E04" w:rsidRPr="00960E04">
        <w:rPr>
          <w:rFonts w:ascii="Lucida Bright" w:hAnsi="Lucida Bright"/>
          <w:rPrChange w:id="351" w:author="Amy Cohen" w:date="2015-05-20T13:54:00Z">
            <w:rPr>
              <w:color w:val="0000FF" w:themeColor="hyperlink"/>
              <w:u w:val="single"/>
            </w:rPr>
          </w:rPrChange>
        </w:rPr>
        <w:t xml:space="preserve"> work should be </w:t>
      </w:r>
      <w:bookmarkStart w:id="352" w:name="_GoBack"/>
      <w:bookmarkEnd w:id="352"/>
      <w:r w:rsidR="00960E04" w:rsidRPr="00960E04">
        <w:rPr>
          <w:rFonts w:ascii="Lucida Bright" w:hAnsi="Lucida Bright"/>
          <w:rPrChange w:id="353" w:author="Amy Cohen" w:date="2015-05-20T13:54:00Z">
            <w:rPr>
              <w:color w:val="0000FF" w:themeColor="hyperlink"/>
              <w:u w:val="single"/>
            </w:rPr>
          </w:rPrChange>
        </w:rPr>
        <w:t>treated seriously.</w:t>
      </w:r>
    </w:p>
    <w:p w:rsidR="00297C74" w:rsidRPr="007C6442" w:rsidDel="007C6442" w:rsidRDefault="00297C74" w:rsidP="007C6442">
      <w:pPr>
        <w:pStyle w:val="ListParagraph"/>
        <w:numPr>
          <w:ilvl w:val="0"/>
          <w:numId w:val="3"/>
          <w:ins w:id="354" w:author="Amy Cohen" w:date="2015-01-21T14:45:00Z"/>
        </w:numPr>
        <w:rPr>
          <w:ins w:id="355" w:author="Amy Cohen" w:date="2015-01-21T14:45:00Z"/>
          <w:del w:id="356" w:author="Krystal Appiah" w:date="2015-08-11T16:21:00Z"/>
          <w:rFonts w:ascii="Lucida Bright" w:hAnsi="Lucida Bright"/>
          <w:rPrChange w:id="357" w:author="Krystal Appiah" w:date="2015-08-11T16:21:00Z">
            <w:rPr>
              <w:ins w:id="358" w:author="Amy Cohen" w:date="2015-01-21T14:45:00Z"/>
              <w:del w:id="359" w:author="Krystal Appiah" w:date="2015-08-11T16:21:00Z"/>
            </w:rPr>
          </w:rPrChange>
        </w:rPr>
        <w:pPrChange w:id="360" w:author="Krystal Appiah" w:date="2015-08-11T16:21:00Z">
          <w:pPr/>
        </w:pPrChange>
      </w:pPr>
    </w:p>
    <w:p w:rsidR="00297C74" w:rsidRPr="00326C61" w:rsidDel="007C6442" w:rsidRDefault="00297C74" w:rsidP="007C6442">
      <w:pPr>
        <w:pStyle w:val="ListParagraph"/>
        <w:numPr>
          <w:ins w:id="361" w:author="Amy Cohen" w:date="2015-01-21T14:45:00Z"/>
        </w:numPr>
        <w:rPr>
          <w:ins w:id="362" w:author="Amy Cohen" w:date="2015-01-21T14:45:00Z"/>
          <w:del w:id="363" w:author="Krystal Appiah" w:date="2015-08-11T16:21:00Z"/>
          <w:rPrChange w:id="364" w:author="Amy Cohen" w:date="2015-05-20T13:54:00Z">
            <w:rPr>
              <w:ins w:id="365" w:author="Amy Cohen" w:date="2015-01-21T14:45:00Z"/>
              <w:del w:id="366" w:author="Krystal Appiah" w:date="2015-08-11T16:21:00Z"/>
            </w:rPr>
          </w:rPrChange>
        </w:rPr>
        <w:pPrChange w:id="367" w:author="Krystal Appiah" w:date="2015-08-11T16:21:00Z">
          <w:pPr/>
        </w:pPrChange>
      </w:pPr>
    </w:p>
    <w:p w:rsidR="00297C74" w:rsidRPr="00326C61" w:rsidDel="007C6442" w:rsidRDefault="00297C74" w:rsidP="007C6442">
      <w:pPr>
        <w:pStyle w:val="ListParagraph"/>
        <w:numPr>
          <w:ins w:id="368" w:author="Amy Cohen" w:date="2015-01-21T14:45:00Z"/>
        </w:numPr>
        <w:rPr>
          <w:ins w:id="369" w:author="Amy Cohen" w:date="2015-01-21T14:45:00Z"/>
          <w:del w:id="370" w:author="Krystal Appiah" w:date="2015-08-11T16:21:00Z"/>
          <w:rPrChange w:id="371" w:author="Amy Cohen" w:date="2015-05-20T13:54:00Z">
            <w:rPr>
              <w:ins w:id="372" w:author="Amy Cohen" w:date="2015-01-21T14:45:00Z"/>
              <w:del w:id="373" w:author="Krystal Appiah" w:date="2015-08-11T16:21:00Z"/>
            </w:rPr>
          </w:rPrChange>
        </w:rPr>
        <w:pPrChange w:id="374" w:author="Krystal Appiah" w:date="2015-08-11T16:21:00Z">
          <w:pPr/>
        </w:pPrChange>
      </w:pPr>
    </w:p>
    <w:p w:rsidR="00297C74" w:rsidRPr="00326C61" w:rsidDel="007C6442" w:rsidRDefault="00297C74" w:rsidP="007C6442">
      <w:pPr>
        <w:pStyle w:val="ListParagraph"/>
        <w:numPr>
          <w:ins w:id="375" w:author="Amy Cohen" w:date="2015-01-21T14:45:00Z"/>
        </w:numPr>
        <w:rPr>
          <w:ins w:id="376" w:author="Amy Cohen" w:date="2015-01-21T14:45:00Z"/>
          <w:del w:id="377" w:author="Krystal Appiah" w:date="2015-08-11T16:21:00Z"/>
          <w:rPrChange w:id="378" w:author="Amy Cohen" w:date="2015-05-20T13:54:00Z">
            <w:rPr>
              <w:ins w:id="379" w:author="Amy Cohen" w:date="2015-01-21T14:45:00Z"/>
              <w:del w:id="380" w:author="Krystal Appiah" w:date="2015-08-11T16:21:00Z"/>
            </w:rPr>
          </w:rPrChange>
        </w:rPr>
        <w:pPrChange w:id="381" w:author="Krystal Appiah" w:date="2015-08-11T16:21:00Z">
          <w:pPr/>
        </w:pPrChange>
      </w:pPr>
    </w:p>
    <w:p w:rsidR="008A64D5" w:rsidRPr="00326C61" w:rsidRDefault="008A64D5" w:rsidP="007C6442">
      <w:pPr>
        <w:pStyle w:val="ListParagraph"/>
        <w:numPr>
          <w:ilvl w:val="0"/>
          <w:numId w:val="3"/>
        </w:numPr>
        <w:rPr>
          <w:rPrChange w:id="382" w:author="Amy Cohen" w:date="2015-05-20T13:54:00Z">
            <w:rPr/>
          </w:rPrChange>
        </w:rPr>
        <w:pPrChange w:id="383" w:author="Krystal Appiah" w:date="2015-08-11T16:21:00Z">
          <w:pPr/>
        </w:pPrChange>
      </w:pPr>
    </w:p>
    <w:sectPr w:rsidR="008A64D5" w:rsidRPr="00326C61" w:rsidSect="007C6442">
      <w:pgSz w:w="12240" w:h="15840"/>
      <w:pgMar w:top="1440" w:right="1440" w:bottom="1440" w:left="1440" w:header="720" w:footer="720" w:gutter="0"/>
      <w:cols w:space="720"/>
      <w:docGrid w:linePitch="326"/>
      <w:sectPrChange w:id="384" w:author="Krystal Appiah" w:date="2015-08-11T16:20:00Z">
        <w:sectPr w:rsidR="008A64D5" w:rsidRPr="00326C61" w:rsidSect="007C6442">
          <w:pgMar w:top="720" w:right="1152" w:bottom="720" w:left="1152" w:header="720" w:footer="720" w:gutter="0"/>
          <w:docGrid w:linePitch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232C0"/>
    <w:multiLevelType w:val="hybridMultilevel"/>
    <w:tmpl w:val="6CAA4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19AB"/>
    <w:multiLevelType w:val="hybridMultilevel"/>
    <w:tmpl w:val="1EA04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072F5E"/>
    <w:multiLevelType w:val="hybridMultilevel"/>
    <w:tmpl w:val="2DB26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revisionView w:markup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431"/>
    <w:rsid w:val="00042534"/>
    <w:rsid w:val="000E4FE2"/>
    <w:rsid w:val="0012360D"/>
    <w:rsid w:val="001F4C52"/>
    <w:rsid w:val="00297C74"/>
    <w:rsid w:val="00326C61"/>
    <w:rsid w:val="00463901"/>
    <w:rsid w:val="004F4761"/>
    <w:rsid w:val="004F4DDF"/>
    <w:rsid w:val="00504B6A"/>
    <w:rsid w:val="00585EEA"/>
    <w:rsid w:val="006236D8"/>
    <w:rsid w:val="006E722B"/>
    <w:rsid w:val="007C6442"/>
    <w:rsid w:val="00892306"/>
    <w:rsid w:val="008A64D5"/>
    <w:rsid w:val="008D5172"/>
    <w:rsid w:val="008D6008"/>
    <w:rsid w:val="008D7CE6"/>
    <w:rsid w:val="00914B4B"/>
    <w:rsid w:val="00960E04"/>
    <w:rsid w:val="00A06D2D"/>
    <w:rsid w:val="00AB6A15"/>
    <w:rsid w:val="00C142C3"/>
    <w:rsid w:val="00C15A09"/>
    <w:rsid w:val="00D17E0B"/>
    <w:rsid w:val="00FA2431"/>
    <w:rsid w:val="00FD7A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2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4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600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F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FE2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142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2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4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600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F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FE2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142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3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</Company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of Philadelphia</dc:creator>
  <cp:lastModifiedBy>Krystal Appiah</cp:lastModifiedBy>
  <cp:revision>7</cp:revision>
  <cp:lastPrinted>2015-08-11T20:20:00Z</cp:lastPrinted>
  <dcterms:created xsi:type="dcterms:W3CDTF">2015-07-29T15:11:00Z</dcterms:created>
  <dcterms:modified xsi:type="dcterms:W3CDTF">2015-08-11T20:21:00Z</dcterms:modified>
</cp:coreProperties>
</file>