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35CC" w:rsidRPr="00893C1F" w:rsidRDefault="006D06AC" w:rsidP="007818B9">
      <w:pPr>
        <w:jc w:val="center"/>
        <w:rPr>
          <w:rFonts w:ascii="Lucida Bright" w:hAnsi="Lucida Bright"/>
          <w:b/>
          <w:rPrChange w:id="0" w:author="Amy Cohen" w:date="2015-05-20T15:11:00Z">
            <w:rPr>
              <w:b/>
            </w:rPr>
          </w:rPrChange>
        </w:rPr>
      </w:pPr>
      <w:r w:rsidRPr="006D06AC">
        <w:rPr>
          <w:rFonts w:ascii="Lucida Bright" w:hAnsi="Lucida Bright"/>
          <w:b/>
          <w:rPrChange w:id="1" w:author="Amy Cohen" w:date="2015-05-20T15:11:00Z">
            <w:rPr>
              <w:b/>
            </w:rPr>
          </w:rPrChange>
        </w:rPr>
        <w:t xml:space="preserve">Primary Source </w:t>
      </w:r>
      <w:del w:id="2" w:author="Amy Cohen" w:date="2015-06-02T17:47:00Z">
        <w:r w:rsidRPr="006D06AC" w:rsidDel="003B04DB">
          <w:rPr>
            <w:rFonts w:ascii="Lucida Bright" w:hAnsi="Lucida Bright"/>
            <w:b/>
            <w:rPrChange w:id="3" w:author="Amy Cohen" w:date="2015-05-20T15:11:00Z">
              <w:rPr>
                <w:b/>
              </w:rPr>
            </w:rPrChange>
          </w:rPr>
          <w:delText xml:space="preserve">(Article) </w:delText>
        </w:r>
      </w:del>
      <w:r w:rsidRPr="006D06AC">
        <w:rPr>
          <w:rFonts w:ascii="Lucida Bright" w:hAnsi="Lucida Bright"/>
          <w:b/>
          <w:rPrChange w:id="4" w:author="Amy Cohen" w:date="2015-05-20T15:11:00Z">
            <w:rPr>
              <w:b/>
            </w:rPr>
          </w:rPrChange>
        </w:rPr>
        <w:t>Analysis Worksheet</w:t>
      </w:r>
    </w:p>
    <w:p w:rsidR="00E835CC" w:rsidRPr="00893C1F" w:rsidRDefault="006D06AC" w:rsidP="00E835CC">
      <w:pPr>
        <w:jc w:val="center"/>
        <w:rPr>
          <w:rFonts w:ascii="Lucida Bright" w:hAnsi="Lucida Bright"/>
          <w:b/>
          <w:rPrChange w:id="5" w:author="Amy Cohen" w:date="2015-05-20T15:11:00Z">
            <w:rPr>
              <w:b/>
            </w:rPr>
          </w:rPrChange>
        </w:rPr>
      </w:pPr>
      <w:r w:rsidRPr="006D06AC">
        <w:rPr>
          <w:rFonts w:ascii="Lucida Bright" w:hAnsi="Lucida Bright"/>
          <w:b/>
          <w:rPrChange w:id="6" w:author="Amy Cohen" w:date="2015-05-20T15:11:00Z">
            <w:rPr>
              <w:b/>
            </w:rPr>
          </w:rPrChange>
        </w:rPr>
        <w:t xml:space="preserve">“A Copperhead Victory,” </w:t>
      </w:r>
      <w:r w:rsidRPr="006D06AC">
        <w:rPr>
          <w:rFonts w:ascii="Lucida Bright" w:hAnsi="Lucida Bright"/>
          <w:b/>
          <w:i/>
          <w:rPrChange w:id="7" w:author="Amy Cohen" w:date="2015-05-20T15:11:00Z">
            <w:rPr>
              <w:b/>
              <w:i/>
            </w:rPr>
          </w:rPrChange>
        </w:rPr>
        <w:t>The Liberator,</w:t>
      </w:r>
      <w:r w:rsidRPr="006D06AC">
        <w:rPr>
          <w:rFonts w:ascii="Lucida Bright" w:hAnsi="Lucida Bright"/>
          <w:b/>
          <w:rPrChange w:id="8" w:author="Amy Cohen" w:date="2015-05-20T15:11:00Z">
            <w:rPr>
              <w:b/>
            </w:rPr>
          </w:rPrChange>
        </w:rPr>
        <w:t xml:space="preserve"> October 21, 1864</w:t>
      </w:r>
    </w:p>
    <w:p w:rsidR="00E835CC" w:rsidRDefault="006D06AC" w:rsidP="00E835CC">
      <w:pPr>
        <w:jc w:val="center"/>
        <w:rPr>
          <w:ins w:id="9" w:author="Krystal Appiah" w:date="2015-07-29T10:50:00Z"/>
          <w:rFonts w:ascii="Lucida Bright" w:hAnsi="Lucida Bright"/>
          <w:i/>
        </w:rPr>
      </w:pPr>
      <w:r w:rsidRPr="006D06AC">
        <w:rPr>
          <w:rFonts w:ascii="Lucida Bright" w:hAnsi="Lucida Bright"/>
          <w:i/>
          <w:rPrChange w:id="10" w:author="Amy Cohen" w:date="2015-05-20T15:11:00Z">
            <w:rPr>
              <w:i/>
            </w:rPr>
          </w:rPrChange>
        </w:rPr>
        <w:t>Teacher Answer Key</w:t>
      </w:r>
    </w:p>
    <w:p w:rsidR="00976871" w:rsidRPr="00893C1F" w:rsidRDefault="00976871" w:rsidP="00E835CC">
      <w:pPr>
        <w:jc w:val="center"/>
        <w:rPr>
          <w:rFonts w:ascii="Lucida Bright" w:hAnsi="Lucida Bright"/>
          <w:i/>
          <w:rPrChange w:id="11" w:author="Amy Cohen" w:date="2015-05-20T15:11:00Z">
            <w:rPr>
              <w:i/>
            </w:rPr>
          </w:rPrChange>
        </w:rPr>
      </w:pPr>
    </w:p>
    <w:p w:rsidR="00E835CC" w:rsidRPr="00893C1F" w:rsidRDefault="00976871" w:rsidP="00976871">
      <w:pPr>
        <w:jc w:val="center"/>
        <w:rPr>
          <w:rFonts w:ascii="Lucida Bright" w:hAnsi="Lucida Bright"/>
          <w:rPrChange w:id="12" w:author="Amy Cohen" w:date="2015-05-20T15:11:00Z">
            <w:rPr/>
          </w:rPrChange>
        </w:rPr>
        <w:pPrChange w:id="13" w:author="Krystal Appiah" w:date="2015-07-29T10:50:00Z">
          <w:pPr/>
        </w:pPrChange>
      </w:pPr>
      <w:ins w:id="14" w:author="Krystal Appiah" w:date="2015-07-29T10:49:00Z">
        <w:r>
          <w:rPr>
            <w:rFonts w:ascii="Lucida Bright" w:hAnsi="Lucida Bright"/>
            <w:noProof/>
            <w:lang w:eastAsia="en-US"/>
          </w:rPr>
          <w:drawing>
            <wp:inline distT="0" distB="0" distL="0" distR="0">
              <wp:extent cx="3300984" cy="7315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lperl-1646-f-1864-10-21-d.jpg"/>
                      <pic:cNvPicPr/>
                    </pic:nvPicPr>
                    <pic:blipFill>
                      <a:blip r:embed="rId9">
                        <a:extLst>
                          <a:ext uri="{28A0092B-C50C-407E-A947-70E740481C1C}">
                            <a14:useLocalDpi xmlns:a14="http://schemas.microsoft.com/office/drawing/2010/main" val="0"/>
                          </a:ext>
                        </a:extLst>
                      </a:blip>
                      <a:stretch>
                        <a:fillRect/>
                      </a:stretch>
                    </pic:blipFill>
                    <pic:spPr>
                      <a:xfrm>
                        <a:off x="0" y="0"/>
                        <a:ext cx="3300984" cy="7315200"/>
                      </a:xfrm>
                      <a:prstGeom prst="rect">
                        <a:avLst/>
                      </a:prstGeom>
                    </pic:spPr>
                  </pic:pic>
                </a:graphicData>
              </a:graphic>
            </wp:inline>
          </w:drawing>
        </w:r>
      </w:ins>
    </w:p>
    <w:p w:rsidR="00E835CC" w:rsidRPr="00893C1F" w:rsidRDefault="006D06AC" w:rsidP="00E835CC">
      <w:pPr>
        <w:pStyle w:val="ListParagraph"/>
        <w:numPr>
          <w:ilvl w:val="0"/>
          <w:numId w:val="8"/>
        </w:numPr>
        <w:rPr>
          <w:rFonts w:ascii="Lucida Bright" w:hAnsi="Lucida Bright"/>
          <w:rPrChange w:id="15" w:author="Amy Cohen" w:date="2015-05-20T15:11:00Z">
            <w:rPr/>
          </w:rPrChange>
        </w:rPr>
      </w:pPr>
      <w:r w:rsidRPr="006D06AC">
        <w:rPr>
          <w:rFonts w:ascii="Lucida Bright" w:hAnsi="Lucida Bright"/>
          <w:rPrChange w:id="16" w:author="Amy Cohen" w:date="2015-05-20T15:11:00Z">
            <w:rPr/>
          </w:rPrChange>
        </w:rPr>
        <w:t>Working with a partner, identify the key elements of the events as depicted in the article (the narrative):</w:t>
      </w:r>
    </w:p>
    <w:p w:rsidR="00053365" w:rsidRPr="00893C1F" w:rsidRDefault="00053365" w:rsidP="00053365">
      <w:pPr>
        <w:rPr>
          <w:rFonts w:ascii="Lucida Bright" w:hAnsi="Lucida Bright"/>
          <w:rPrChange w:id="17" w:author="Amy Cohen" w:date="2015-05-20T15:11:00Z">
            <w:rPr/>
          </w:rPrChange>
        </w:rPr>
      </w:pPr>
    </w:p>
    <w:p w:rsidR="0078171F" w:rsidRPr="00893C1F" w:rsidRDefault="006D06AC" w:rsidP="0078171F">
      <w:pPr>
        <w:ind w:left="720"/>
        <w:rPr>
          <w:rFonts w:ascii="Lucida Bright" w:hAnsi="Lucida Bright"/>
          <w:i/>
          <w:rPrChange w:id="18" w:author="Amy Cohen" w:date="2015-05-20T15:11:00Z">
            <w:rPr>
              <w:i/>
            </w:rPr>
          </w:rPrChange>
        </w:rPr>
      </w:pPr>
      <w:r w:rsidRPr="006D06AC">
        <w:rPr>
          <w:rFonts w:ascii="Lucida Bright" w:hAnsi="Lucida Bright"/>
          <w:i/>
          <w:rPrChange w:id="19" w:author="Amy Cohen" w:date="2015-05-20T15:11:00Z">
            <w:rPr>
              <w:i/>
            </w:rPr>
          </w:rPrChange>
        </w:rPr>
        <w:t>Teacher Notes:  Students will summarize the article in different ways. Some of the key components (with additional teacher context supplied parenthetically) should include:</w:t>
      </w:r>
    </w:p>
    <w:p w:rsidR="0078171F" w:rsidRPr="000D074B" w:rsidRDefault="006D06AC" w:rsidP="0078171F">
      <w:pPr>
        <w:pStyle w:val="ListParagraph"/>
        <w:numPr>
          <w:ilvl w:val="0"/>
          <w:numId w:val="13"/>
        </w:numPr>
        <w:rPr>
          <w:ins w:id="20" w:author="Krystal Appiah" w:date="2015-07-29T10:45:00Z"/>
          <w:rFonts w:ascii="Lucida Bright" w:hAnsi="Lucida Bright"/>
          <w:i/>
          <w:rPrChange w:id="21" w:author="Krystal Appiah" w:date="2015-07-29T10:45:00Z">
            <w:rPr>
              <w:ins w:id="22" w:author="Krystal Appiah" w:date="2015-07-29T10:45:00Z"/>
              <w:rFonts w:ascii="Lucida Bright" w:hAnsi="Lucida Bright"/>
            </w:rPr>
          </w:rPrChange>
        </w:rPr>
      </w:pPr>
      <w:r w:rsidRPr="006D06AC">
        <w:rPr>
          <w:rFonts w:ascii="Lucida Bright" w:hAnsi="Lucida Bright"/>
          <w:rPrChange w:id="23" w:author="Amy Cohen" w:date="2015-05-20T15:11:00Z">
            <w:rPr/>
          </w:rPrChange>
        </w:rPr>
        <w:t xml:space="preserve">Rev. H. H. (Henry Highland) Garnet, a leader of the “colored Convention” (full title: National Convention of Colored Citizens of the United States), met in Syracuse (the Syracuse National </w:t>
      </w:r>
      <w:del w:id="24" w:author="Krystal Appiah" w:date="2015-07-29T10:41:00Z">
        <w:r w:rsidRPr="006D06AC" w:rsidDel="000D074B">
          <w:rPr>
            <w:rFonts w:ascii="Lucida Bright" w:hAnsi="Lucida Bright"/>
            <w:rPrChange w:id="25" w:author="Amy Cohen" w:date="2015-05-20T15:11:00Z">
              <w:rPr/>
            </w:rPrChange>
          </w:rPr>
          <w:delText xml:space="preserve">Negro </w:delText>
        </w:r>
      </w:del>
      <w:r w:rsidRPr="006D06AC">
        <w:rPr>
          <w:rFonts w:ascii="Lucida Bright" w:hAnsi="Lucida Bright"/>
          <w:rPrChange w:id="26" w:author="Amy Cohen" w:date="2015-05-20T15:11:00Z">
            <w:rPr/>
          </w:rPrChange>
        </w:rPr>
        <w:t>Convention</w:t>
      </w:r>
      <w:ins w:id="27" w:author="Krystal Appiah" w:date="2015-07-29T10:41:00Z">
        <w:r w:rsidR="000D074B">
          <w:rPr>
            <w:rFonts w:ascii="Lucida Bright" w:hAnsi="Lucida Bright"/>
          </w:rPr>
          <w:t xml:space="preserve"> of Colored Men</w:t>
        </w:r>
      </w:ins>
      <w:r w:rsidRPr="006D06AC">
        <w:rPr>
          <w:rFonts w:ascii="Lucida Bright" w:hAnsi="Lucida Bright"/>
          <w:rPrChange w:id="28" w:author="Amy Cohen" w:date="2015-05-20T15:11:00Z">
            <w:rPr/>
          </w:rPrChange>
        </w:rPr>
        <w:t>) in October, 1864.</w:t>
      </w:r>
    </w:p>
    <w:p w:rsidR="000D074B" w:rsidRPr="00893C1F" w:rsidRDefault="000D074B" w:rsidP="0078171F">
      <w:pPr>
        <w:pStyle w:val="ListParagraph"/>
        <w:numPr>
          <w:ilvl w:val="0"/>
          <w:numId w:val="13"/>
        </w:numPr>
        <w:rPr>
          <w:rFonts w:ascii="Lucida Bright" w:hAnsi="Lucida Bright"/>
          <w:i/>
          <w:rPrChange w:id="29" w:author="Amy Cohen" w:date="2015-05-20T15:11:00Z">
            <w:rPr>
              <w:i/>
            </w:rPr>
          </w:rPrChange>
        </w:rPr>
      </w:pPr>
      <w:ins w:id="30" w:author="Krystal Appiah" w:date="2015-07-29T10:45:00Z">
        <w:r>
          <w:rPr>
            <w:rFonts w:ascii="Lucida Bright" w:hAnsi="Lucida Bright"/>
          </w:rPr>
          <w:t xml:space="preserve">Garnet used a cane </w:t>
        </w:r>
      </w:ins>
      <w:ins w:id="31" w:author="Krystal Appiah" w:date="2015-07-29T10:46:00Z">
        <w:r>
          <w:rPr>
            <w:rFonts w:ascii="Lucida Bright" w:hAnsi="Lucida Bright"/>
          </w:rPr>
          <w:t>due to a difficulty walking.</w:t>
        </w:r>
      </w:ins>
    </w:p>
    <w:p w:rsidR="0078171F" w:rsidRPr="00893C1F" w:rsidDel="000D074B" w:rsidRDefault="006D06AC" w:rsidP="0078171F">
      <w:pPr>
        <w:pStyle w:val="ListParagraph"/>
        <w:numPr>
          <w:ilvl w:val="0"/>
          <w:numId w:val="13"/>
        </w:numPr>
        <w:rPr>
          <w:del w:id="32" w:author="Krystal Appiah" w:date="2015-07-29T10:45:00Z"/>
          <w:rFonts w:ascii="Lucida Bright" w:hAnsi="Lucida Bright"/>
          <w:i/>
          <w:rPrChange w:id="33" w:author="Amy Cohen" w:date="2015-05-20T15:11:00Z">
            <w:rPr>
              <w:del w:id="34" w:author="Krystal Appiah" w:date="2015-07-29T10:45:00Z"/>
              <w:i/>
            </w:rPr>
          </w:rPrChange>
        </w:rPr>
        <w:pPrChange w:id="35" w:author="Krystal Appiah" w:date="2015-07-29T10:45:00Z">
          <w:pPr>
            <w:pStyle w:val="ListParagraph"/>
            <w:numPr>
              <w:numId w:val="13"/>
            </w:numPr>
            <w:ind w:left="1493" w:hanging="360"/>
          </w:pPr>
        </w:pPrChange>
      </w:pPr>
      <w:r w:rsidRPr="000D074B">
        <w:rPr>
          <w:rFonts w:ascii="Lucida Bright" w:hAnsi="Lucida Bright"/>
          <w:rPrChange w:id="36" w:author="Krystal Appiah" w:date="2015-07-29T10:45:00Z">
            <w:rPr/>
          </w:rPrChange>
        </w:rPr>
        <w:t>While awaiting the arrival of other delegates at the train station, Rev. Garnet was violently attacked by three or four men.</w:t>
      </w:r>
      <w:ins w:id="37" w:author="Krystal Appiah" w:date="2015-07-29T10:43:00Z">
        <w:r w:rsidR="000D074B" w:rsidRPr="000D074B">
          <w:rPr>
            <w:rFonts w:ascii="Lucida Bright" w:hAnsi="Lucida Bright"/>
            <w:rPrChange w:id="38" w:author="Krystal Appiah" w:date="2015-07-29T10:45:00Z">
              <w:rPr>
                <w:rFonts w:ascii="Lucida Bright" w:hAnsi="Lucida Bright"/>
              </w:rPr>
            </w:rPrChange>
          </w:rPr>
          <w:t xml:space="preserve"> </w:t>
        </w:r>
      </w:ins>
    </w:p>
    <w:p w:rsidR="0078171F" w:rsidRPr="000D074B" w:rsidRDefault="006D06AC" w:rsidP="0078171F">
      <w:pPr>
        <w:pStyle w:val="ListParagraph"/>
        <w:numPr>
          <w:ilvl w:val="0"/>
          <w:numId w:val="13"/>
        </w:numPr>
        <w:rPr>
          <w:rFonts w:ascii="Lucida Bright" w:hAnsi="Lucida Bright"/>
          <w:i/>
          <w:rPrChange w:id="39" w:author="Krystal Appiah" w:date="2015-07-29T10:45:00Z">
            <w:rPr>
              <w:i/>
            </w:rPr>
          </w:rPrChange>
        </w:rPr>
        <w:pPrChange w:id="40" w:author="Krystal Appiah" w:date="2015-07-29T10:45:00Z">
          <w:pPr>
            <w:pStyle w:val="ListParagraph"/>
            <w:numPr>
              <w:numId w:val="13"/>
            </w:numPr>
            <w:ind w:left="1493" w:hanging="360"/>
          </w:pPr>
        </w:pPrChange>
      </w:pPr>
      <w:r w:rsidRPr="000D074B">
        <w:rPr>
          <w:rFonts w:ascii="Lucida Bright" w:hAnsi="Lucida Bright"/>
          <w:rPrChange w:id="41" w:author="Krystal Appiah" w:date="2015-07-29T10:45:00Z">
            <w:rPr/>
          </w:rPrChange>
        </w:rPr>
        <w:t>They stole his cane as a trophy of the attack, a cane that had been presented to him in honor by other citizens of NY. Given the title of the article and the later use of the term “copperhead rowdy,” the reader can assume these men were Copperheads</w:t>
      </w:r>
      <w:ins w:id="42" w:author="Amy Cohen" w:date="2015-03-30T14:21:00Z">
        <w:r w:rsidRPr="000D074B">
          <w:rPr>
            <w:rFonts w:ascii="Lucida Bright" w:hAnsi="Lucida Bright"/>
            <w:rPrChange w:id="43" w:author="Krystal Appiah" w:date="2015-07-29T10:45:00Z">
              <w:rPr/>
            </w:rPrChange>
          </w:rPr>
          <w:t>.</w:t>
        </w:r>
      </w:ins>
      <w:del w:id="44" w:author="Amy Cohen" w:date="2015-03-30T14:55:00Z">
        <w:r w:rsidRPr="000D074B">
          <w:rPr>
            <w:rFonts w:ascii="Lucida Bright" w:hAnsi="Lucida Bright"/>
            <w:rPrChange w:id="45" w:author="Krystal Appiah" w:date="2015-07-29T10:45:00Z">
              <w:rPr/>
            </w:rPrChange>
          </w:rPr>
          <w:delText>.</w:delText>
        </w:r>
      </w:del>
    </w:p>
    <w:p w:rsidR="0078171F" w:rsidRPr="00893C1F" w:rsidRDefault="006D06AC" w:rsidP="0078171F">
      <w:pPr>
        <w:pStyle w:val="ListParagraph"/>
        <w:numPr>
          <w:ilvl w:val="0"/>
          <w:numId w:val="13"/>
        </w:numPr>
        <w:rPr>
          <w:rFonts w:ascii="Lucida Bright" w:hAnsi="Lucida Bright"/>
          <w:i/>
          <w:rPrChange w:id="46" w:author="Amy Cohen" w:date="2015-05-20T15:11:00Z">
            <w:rPr>
              <w:i/>
            </w:rPr>
          </w:rPrChange>
        </w:rPr>
      </w:pPr>
      <w:r w:rsidRPr="006D06AC">
        <w:rPr>
          <w:rFonts w:ascii="Lucida Bright" w:hAnsi="Lucida Bright"/>
          <w:rPrChange w:id="47" w:author="Amy Cohen" w:date="2015-05-20T15:11:00Z">
            <w:rPr/>
          </w:rPrChange>
        </w:rPr>
        <w:t>They stole his papers that contained the notes of a speech he was to deliver at the Convention, throwing them into a canal. The notes were later retrieved.</w:t>
      </w:r>
    </w:p>
    <w:p w:rsidR="0078171F" w:rsidRPr="00893C1F" w:rsidRDefault="006D06AC" w:rsidP="0078171F">
      <w:pPr>
        <w:pStyle w:val="ListParagraph"/>
        <w:numPr>
          <w:ilvl w:val="0"/>
          <w:numId w:val="13"/>
        </w:numPr>
        <w:rPr>
          <w:rFonts w:ascii="Lucida Bright" w:hAnsi="Lucida Bright"/>
          <w:i/>
          <w:rPrChange w:id="48" w:author="Amy Cohen" w:date="2015-05-20T15:11:00Z">
            <w:rPr>
              <w:i/>
            </w:rPr>
          </w:rPrChange>
        </w:rPr>
      </w:pPr>
      <w:r w:rsidRPr="006D06AC">
        <w:rPr>
          <w:rFonts w:ascii="Lucida Bright" w:hAnsi="Lucida Bright"/>
          <w:rPrChange w:id="49" w:author="Amy Cohen" w:date="2015-05-20T15:11:00Z">
            <w:rPr/>
          </w:rPrChange>
        </w:rPr>
        <w:t>Another man attending the Convention was attacked a few days later.</w:t>
      </w:r>
    </w:p>
    <w:p w:rsidR="00752397" w:rsidRPr="00893C1F" w:rsidRDefault="006D06AC" w:rsidP="0078171F">
      <w:pPr>
        <w:pStyle w:val="ListParagraph"/>
        <w:numPr>
          <w:ilvl w:val="0"/>
          <w:numId w:val="13"/>
        </w:numPr>
        <w:rPr>
          <w:rFonts w:ascii="Lucida Bright" w:hAnsi="Lucida Bright"/>
          <w:i/>
          <w:rPrChange w:id="50" w:author="Amy Cohen" w:date="2015-05-20T15:11:00Z">
            <w:rPr>
              <w:i/>
            </w:rPr>
          </w:rPrChange>
        </w:rPr>
      </w:pPr>
      <w:r w:rsidRPr="006D06AC">
        <w:rPr>
          <w:rFonts w:ascii="Lucida Bright" w:hAnsi="Lucida Bright"/>
          <w:rPrChange w:id="51" w:author="Amy Cohen" w:date="2015-05-20T15:11:00Z">
            <w:rPr/>
          </w:rPrChange>
        </w:rPr>
        <w:t>The police investigated.</w:t>
      </w:r>
    </w:p>
    <w:p w:rsidR="00752397" w:rsidRPr="00893C1F" w:rsidRDefault="006D06AC" w:rsidP="0078171F">
      <w:pPr>
        <w:pStyle w:val="ListParagraph"/>
        <w:numPr>
          <w:ilvl w:val="0"/>
          <w:numId w:val="13"/>
        </w:numPr>
        <w:rPr>
          <w:rFonts w:ascii="Lucida Bright" w:hAnsi="Lucida Bright"/>
          <w:i/>
          <w:rPrChange w:id="52" w:author="Amy Cohen" w:date="2015-05-20T15:11:00Z">
            <w:rPr>
              <w:i/>
            </w:rPr>
          </w:rPrChange>
        </w:rPr>
      </w:pPr>
      <w:r w:rsidRPr="006D06AC">
        <w:rPr>
          <w:rFonts w:ascii="Lucida Bright" w:hAnsi="Lucida Bright"/>
          <w:rPrChange w:id="53" w:author="Amy Cohen" w:date="2015-05-20T15:11:00Z">
            <w:rPr/>
          </w:rPrChange>
        </w:rPr>
        <w:t>Several attendees wanted to relocate the convention to another city, including Mr. Garnet.</w:t>
      </w:r>
    </w:p>
    <w:p w:rsidR="00752397" w:rsidRPr="00893C1F" w:rsidRDefault="006D06AC" w:rsidP="0078171F">
      <w:pPr>
        <w:pStyle w:val="ListParagraph"/>
        <w:numPr>
          <w:ilvl w:val="0"/>
          <w:numId w:val="13"/>
        </w:numPr>
        <w:rPr>
          <w:rFonts w:ascii="Lucida Bright" w:hAnsi="Lucida Bright"/>
          <w:i/>
          <w:rPrChange w:id="54" w:author="Amy Cohen" w:date="2015-05-20T15:11:00Z">
            <w:rPr>
              <w:i/>
            </w:rPr>
          </w:rPrChange>
        </w:rPr>
      </w:pPr>
      <w:r w:rsidRPr="006D06AC">
        <w:rPr>
          <w:rFonts w:ascii="Lucida Bright" w:hAnsi="Lucida Bright"/>
          <w:rPrChange w:id="55" w:author="Amy Cohen" w:date="2015-05-20T15:11:00Z">
            <w:rPr/>
          </w:rPrChange>
        </w:rPr>
        <w:t xml:space="preserve">The police and </w:t>
      </w:r>
      <w:del w:id="56" w:author="Krystal Appiah" w:date="2015-07-29T10:46:00Z">
        <w:r w:rsidRPr="006D06AC" w:rsidDel="00AD3BB6">
          <w:rPr>
            <w:rFonts w:ascii="Lucida Bright" w:hAnsi="Lucida Bright"/>
            <w:rPrChange w:id="57" w:author="Amy Cohen" w:date="2015-05-20T15:11:00Z">
              <w:rPr/>
            </w:rPrChange>
          </w:rPr>
          <w:delText xml:space="preserve">Mayor </w:delText>
        </w:r>
      </w:del>
      <w:ins w:id="58" w:author="Krystal Appiah" w:date="2015-07-29T10:46:00Z">
        <w:r w:rsidR="00AD3BB6">
          <w:rPr>
            <w:rFonts w:ascii="Lucida Bright" w:hAnsi="Lucida Bright"/>
          </w:rPr>
          <w:t>m</w:t>
        </w:r>
        <w:r w:rsidR="00AD3BB6" w:rsidRPr="006D06AC">
          <w:rPr>
            <w:rFonts w:ascii="Lucida Bright" w:hAnsi="Lucida Bright"/>
            <w:rPrChange w:id="59" w:author="Amy Cohen" w:date="2015-05-20T15:11:00Z">
              <w:rPr/>
            </w:rPrChange>
          </w:rPr>
          <w:t xml:space="preserve">ayor </w:t>
        </w:r>
      </w:ins>
      <w:r w:rsidRPr="006D06AC">
        <w:rPr>
          <w:rFonts w:ascii="Lucida Bright" w:hAnsi="Lucida Bright"/>
          <w:rPrChange w:id="60" w:author="Amy Cohen" w:date="2015-05-20T15:11:00Z">
            <w:rPr/>
          </w:rPrChange>
        </w:rPr>
        <w:t xml:space="preserve">promised to ensure the safety of the attendees. </w:t>
      </w:r>
    </w:p>
    <w:p w:rsidR="00E52F19" w:rsidRPr="00893C1F" w:rsidRDefault="00E52F19" w:rsidP="00053365">
      <w:pPr>
        <w:rPr>
          <w:rFonts w:ascii="Lucida Bright" w:hAnsi="Lucida Bright"/>
          <w:rPrChange w:id="61" w:author="Amy Cohen" w:date="2015-05-20T15:11:00Z">
            <w:rPr/>
          </w:rPrChange>
        </w:rPr>
      </w:pPr>
    </w:p>
    <w:p w:rsidR="00D43516" w:rsidRPr="00893C1F" w:rsidRDefault="006D06AC" w:rsidP="00053365">
      <w:pPr>
        <w:pStyle w:val="ListParagraph"/>
        <w:numPr>
          <w:ilvl w:val="0"/>
          <w:numId w:val="8"/>
        </w:numPr>
        <w:rPr>
          <w:rFonts w:ascii="Lucida Bright" w:hAnsi="Lucida Bright"/>
          <w:rPrChange w:id="62" w:author="Amy Cohen" w:date="2015-05-20T15:11:00Z">
            <w:rPr/>
          </w:rPrChange>
        </w:rPr>
      </w:pPr>
      <w:r w:rsidRPr="006D06AC">
        <w:rPr>
          <w:rFonts w:ascii="Lucida Bright" w:hAnsi="Lucida Bright"/>
          <w:rPrChange w:id="63" w:author="Amy Cohen" w:date="2015-05-20T15:11:00Z">
            <w:rPr/>
          </w:rPrChange>
        </w:rPr>
        <w:t xml:space="preserve">Review the sentence, “The cane was kept as a trophy of victory of three or four double-fisted rowdies over one poor, lame ‘nigger.’” Considering this sentence in context of the overall article and the journalist’s use of quotation marks, what is the journalist suggesting? Is this sentence a factual, objective depiction of the event? What might you infer about leaning of </w:t>
      </w:r>
      <w:r w:rsidRPr="006D06AC">
        <w:rPr>
          <w:rFonts w:ascii="Lucida Bright" w:hAnsi="Lucida Bright"/>
          <w:i/>
          <w:rPrChange w:id="64" w:author="Amy Cohen" w:date="2015-05-20T15:11:00Z">
            <w:rPr>
              <w:i/>
            </w:rPr>
          </w:rPrChange>
        </w:rPr>
        <w:t xml:space="preserve">The Liberator </w:t>
      </w:r>
      <w:r w:rsidRPr="006D06AC">
        <w:rPr>
          <w:rFonts w:ascii="Lucida Bright" w:hAnsi="Lucida Bright"/>
          <w:rPrChange w:id="65" w:author="Amy Cohen" w:date="2015-05-20T15:11:00Z">
            <w:rPr/>
          </w:rPrChange>
        </w:rPr>
        <w:t>in regard to black civil rights from this sentence?</w:t>
      </w:r>
    </w:p>
    <w:p w:rsidR="00D43516" w:rsidRPr="00893C1F" w:rsidRDefault="00D43516" w:rsidP="00053365">
      <w:pPr>
        <w:rPr>
          <w:rFonts w:ascii="Lucida Bright" w:hAnsi="Lucida Bright"/>
          <w:rPrChange w:id="66" w:author="Amy Cohen" w:date="2015-05-20T15:11:00Z">
            <w:rPr/>
          </w:rPrChange>
        </w:rPr>
      </w:pPr>
    </w:p>
    <w:p w:rsidR="000F2363" w:rsidRPr="00893C1F" w:rsidRDefault="006D06AC" w:rsidP="000F2363">
      <w:pPr>
        <w:ind w:left="360"/>
        <w:rPr>
          <w:rFonts w:ascii="Lucida Bright" w:hAnsi="Lucida Bright"/>
          <w:i/>
          <w:rPrChange w:id="67" w:author="Amy Cohen" w:date="2015-05-20T15:11:00Z">
            <w:rPr>
              <w:i/>
            </w:rPr>
          </w:rPrChange>
        </w:rPr>
      </w:pPr>
      <w:r w:rsidRPr="006D06AC">
        <w:rPr>
          <w:rFonts w:ascii="Lucida Bright" w:hAnsi="Lucida Bright"/>
          <w:i/>
          <w:rPrChange w:id="68" w:author="Amy Cohen" w:date="2015-05-20T15:11:00Z">
            <w:rPr>
              <w:i/>
            </w:rPr>
          </w:rPrChange>
        </w:rPr>
        <w:t xml:space="preserve">Teacher Notes: The journalist is employing sarcasm to emphasize the power imbalance between the attackers and the victim. By highlighting the imbalance and putting </w:t>
      </w:r>
      <w:del w:id="69" w:author="Krystal Appiah" w:date="2015-07-29T10:47:00Z">
        <w:r w:rsidRPr="006D06AC" w:rsidDel="00AD3BB6">
          <w:rPr>
            <w:rFonts w:ascii="Lucida Bright" w:hAnsi="Lucida Bright"/>
            <w:i/>
            <w:rPrChange w:id="70" w:author="Amy Cohen" w:date="2015-05-20T15:11:00Z">
              <w:rPr>
                <w:i/>
              </w:rPr>
            </w:rPrChange>
          </w:rPr>
          <w:delText xml:space="preserve">presenting </w:delText>
        </w:r>
      </w:del>
      <w:r w:rsidRPr="006D06AC">
        <w:rPr>
          <w:rFonts w:ascii="Lucida Bright" w:hAnsi="Lucida Bright"/>
          <w:i/>
          <w:rPrChange w:id="71" w:author="Amy Cohen" w:date="2015-05-20T15:11:00Z">
            <w:rPr>
              <w:i/>
            </w:rPr>
          </w:rPrChange>
        </w:rPr>
        <w:t xml:space="preserve">the word “nigger” in quotation marks, the journalist is signaling his or her distain for use of that term to describe a person of color. </w:t>
      </w:r>
    </w:p>
    <w:p w:rsidR="00D43516" w:rsidRPr="00893C1F" w:rsidRDefault="00D43516" w:rsidP="00053365">
      <w:pPr>
        <w:rPr>
          <w:rFonts w:ascii="Lucida Bright" w:hAnsi="Lucida Bright"/>
          <w:rPrChange w:id="72" w:author="Amy Cohen" w:date="2015-05-20T15:11:00Z">
            <w:rPr/>
          </w:rPrChange>
        </w:rPr>
      </w:pPr>
    </w:p>
    <w:p w:rsidR="00D43516" w:rsidRDefault="00D43516" w:rsidP="00D43516">
      <w:pPr>
        <w:tabs>
          <w:tab w:val="left" w:pos="1627"/>
        </w:tabs>
        <w:rPr>
          <w:ins w:id="73" w:author="Krystal Appiah" w:date="2015-07-29T10:50:00Z"/>
          <w:rFonts w:ascii="Lucida Bright" w:hAnsi="Lucida Bright"/>
        </w:rPr>
      </w:pPr>
    </w:p>
    <w:p w:rsidR="007C20F5" w:rsidRDefault="007C20F5" w:rsidP="00D43516">
      <w:pPr>
        <w:tabs>
          <w:tab w:val="left" w:pos="1627"/>
        </w:tabs>
        <w:rPr>
          <w:ins w:id="74" w:author="Krystal Appiah" w:date="2015-07-29T10:50:00Z"/>
          <w:rFonts w:ascii="Lucida Bright" w:hAnsi="Lucida Bright"/>
        </w:rPr>
      </w:pPr>
    </w:p>
    <w:p w:rsidR="007C20F5" w:rsidRPr="00893C1F" w:rsidRDefault="007C20F5" w:rsidP="00D43516">
      <w:pPr>
        <w:tabs>
          <w:tab w:val="left" w:pos="1627"/>
        </w:tabs>
        <w:rPr>
          <w:rFonts w:ascii="Lucida Bright" w:hAnsi="Lucida Bright"/>
          <w:rPrChange w:id="75" w:author="Amy Cohen" w:date="2015-05-20T15:11:00Z">
            <w:rPr/>
          </w:rPrChange>
        </w:rPr>
      </w:pPr>
      <w:bookmarkStart w:id="76" w:name="_GoBack"/>
      <w:bookmarkEnd w:id="76"/>
    </w:p>
    <w:p w:rsidR="009741DA" w:rsidRPr="00893C1F" w:rsidDel="00AD3BB6" w:rsidRDefault="009741DA" w:rsidP="00D43516">
      <w:pPr>
        <w:tabs>
          <w:tab w:val="left" w:pos="1627"/>
        </w:tabs>
        <w:rPr>
          <w:del w:id="77" w:author="Krystal Appiah" w:date="2015-07-29T10:48:00Z"/>
          <w:rFonts w:ascii="Lucida Bright" w:hAnsi="Lucida Bright"/>
          <w:rPrChange w:id="78" w:author="Amy Cohen" w:date="2015-05-20T15:11:00Z">
            <w:rPr>
              <w:del w:id="79" w:author="Krystal Appiah" w:date="2015-07-29T10:48:00Z"/>
            </w:rPr>
          </w:rPrChange>
        </w:rPr>
      </w:pPr>
    </w:p>
    <w:p w:rsidR="00D43516" w:rsidRPr="00893C1F" w:rsidDel="00AD3BB6" w:rsidRDefault="00D43516" w:rsidP="00D43516">
      <w:pPr>
        <w:tabs>
          <w:tab w:val="left" w:pos="1627"/>
        </w:tabs>
        <w:rPr>
          <w:del w:id="80" w:author="Krystal Appiah" w:date="2015-07-29T10:48:00Z"/>
          <w:rFonts w:ascii="Lucida Bright" w:hAnsi="Lucida Bright"/>
          <w:rPrChange w:id="81" w:author="Amy Cohen" w:date="2015-05-20T15:11:00Z">
            <w:rPr>
              <w:del w:id="82" w:author="Krystal Appiah" w:date="2015-07-29T10:48:00Z"/>
            </w:rPr>
          </w:rPrChange>
        </w:rPr>
      </w:pPr>
    </w:p>
    <w:p w:rsidR="00053365" w:rsidRPr="00893C1F" w:rsidDel="00AD3BB6" w:rsidRDefault="00053365" w:rsidP="00053365">
      <w:pPr>
        <w:rPr>
          <w:del w:id="83" w:author="Krystal Appiah" w:date="2015-07-29T10:48:00Z"/>
          <w:rFonts w:ascii="Lucida Bright" w:hAnsi="Lucida Bright"/>
          <w:rPrChange w:id="84" w:author="Amy Cohen" w:date="2015-05-20T15:11:00Z">
            <w:rPr>
              <w:del w:id="85" w:author="Krystal Appiah" w:date="2015-07-29T10:48:00Z"/>
            </w:rPr>
          </w:rPrChange>
        </w:rPr>
      </w:pPr>
    </w:p>
    <w:p w:rsidR="00053365" w:rsidRPr="00893C1F" w:rsidDel="00AD3BB6" w:rsidRDefault="00053365" w:rsidP="00053365">
      <w:pPr>
        <w:rPr>
          <w:del w:id="86" w:author="Krystal Appiah" w:date="2015-07-29T10:48:00Z"/>
          <w:rFonts w:ascii="Lucida Bright" w:hAnsi="Lucida Bright"/>
          <w:rPrChange w:id="87" w:author="Amy Cohen" w:date="2015-05-20T15:11:00Z">
            <w:rPr>
              <w:del w:id="88" w:author="Krystal Appiah" w:date="2015-07-29T10:48:00Z"/>
            </w:rPr>
          </w:rPrChange>
        </w:rPr>
      </w:pPr>
    </w:p>
    <w:p w:rsidR="00053365" w:rsidRPr="00893C1F" w:rsidRDefault="006D06AC" w:rsidP="00053365">
      <w:pPr>
        <w:pStyle w:val="ListParagraph"/>
        <w:numPr>
          <w:ilvl w:val="0"/>
          <w:numId w:val="8"/>
        </w:numPr>
        <w:rPr>
          <w:rFonts w:ascii="Lucida Bright" w:hAnsi="Lucida Bright"/>
          <w:rPrChange w:id="89" w:author="Amy Cohen" w:date="2015-05-20T15:11:00Z">
            <w:rPr/>
          </w:rPrChange>
        </w:rPr>
      </w:pPr>
      <w:r w:rsidRPr="006D06AC">
        <w:rPr>
          <w:rFonts w:ascii="Lucida Bright" w:hAnsi="Lucida Bright"/>
          <w:rPrChange w:id="90" w:author="Amy Cohen" w:date="2015-05-20T15:11:00Z">
            <w:rPr/>
          </w:rPrChange>
        </w:rPr>
        <w:t xml:space="preserve">A </w:t>
      </w:r>
      <w:r w:rsidRPr="006D06AC">
        <w:rPr>
          <w:rFonts w:ascii="Lucida Bright" w:hAnsi="Lucida Bright"/>
          <w:i/>
          <w:rPrChange w:id="91" w:author="Amy Cohen" w:date="2015-05-20T15:11:00Z">
            <w:rPr>
              <w:i/>
            </w:rPr>
          </w:rPrChange>
        </w:rPr>
        <w:t>stakeholder</w:t>
      </w:r>
      <w:r w:rsidRPr="006D06AC">
        <w:rPr>
          <w:rFonts w:ascii="Lucida Bright" w:hAnsi="Lucida Bright"/>
          <w:rPrChange w:id="92" w:author="Amy Cohen" w:date="2015-05-20T15:11:00Z">
            <w:rPr/>
          </w:rPrChange>
        </w:rPr>
        <w:t xml:space="preserve"> is a person or a group with an interest or concern in the outcome of an event or situation. Complete the following chart, thinking about the various stakeholders in the event as depicted in the article. </w:t>
      </w:r>
      <w:del w:id="93" w:author="Amy Cohen" w:date="2015-03-30T14:54:00Z">
        <w:r w:rsidRPr="006D06AC">
          <w:rPr>
            <w:rFonts w:ascii="Lucida Bright" w:hAnsi="Lucida Bright"/>
            <w:rPrChange w:id="94" w:author="Amy Cohen" w:date="2015-05-20T15:11:00Z">
              <w:rPr/>
            </w:rPrChange>
          </w:rPr>
          <w:delText>Depending upon your analysis, you may identify three to five distinct persons or groups.</w:delText>
        </w:r>
      </w:del>
    </w:p>
    <w:p w:rsidR="006D06AC" w:rsidRPr="006D06AC" w:rsidRDefault="006D06AC">
      <w:pPr>
        <w:pStyle w:val="ListParagraph"/>
        <w:numPr>
          <w:ins w:id="95" w:author="Amy Cohen" w:date="2015-03-30T14:23:00Z"/>
        </w:numPr>
        <w:rPr>
          <w:ins w:id="96" w:author="Amy Cohen" w:date="2015-03-30T14:23:00Z"/>
          <w:rFonts w:ascii="Lucida Bright" w:hAnsi="Lucida Bright"/>
          <w:rPrChange w:id="97" w:author="Amy Cohen" w:date="2015-05-20T15:11:00Z">
            <w:rPr>
              <w:ins w:id="98" w:author="Amy Cohen" w:date="2015-03-30T14:23:00Z"/>
            </w:rPr>
          </w:rPrChange>
        </w:rPr>
        <w:pPrChange w:id="99" w:author="Amy Cohen" w:date="2015-03-30T14:23:00Z">
          <w:pPr>
            <w:pStyle w:val="ListParagraph"/>
            <w:ind w:left="0"/>
          </w:pPr>
        </w:pPrChange>
      </w:pPr>
    </w:p>
    <w:p w:rsidR="0039450F" w:rsidRPr="00893C1F" w:rsidDel="00DC2D09" w:rsidRDefault="006D06AC" w:rsidP="0039450F">
      <w:pPr>
        <w:rPr>
          <w:del w:id="100" w:author="Amy Cohen" w:date="2015-03-30T14:55:00Z"/>
          <w:rFonts w:ascii="Lucida Bright" w:hAnsi="Lucida Bright"/>
          <w:i/>
          <w:rPrChange w:id="101" w:author="Amy Cohen" w:date="2015-05-20T15:11:00Z">
            <w:rPr>
              <w:del w:id="102" w:author="Amy Cohen" w:date="2015-03-30T14:55:00Z"/>
              <w:i/>
            </w:rPr>
          </w:rPrChange>
        </w:rPr>
      </w:pPr>
      <w:del w:id="103" w:author="Amy Cohen" w:date="2015-03-30T14:55:00Z">
        <w:r w:rsidRPr="006D06AC">
          <w:rPr>
            <w:rFonts w:ascii="Lucida Bright" w:hAnsi="Lucida Bright"/>
            <w:i/>
            <w:rPrChange w:id="104" w:author="Amy Cohen" w:date="2015-05-20T15:11:00Z">
              <w:rPr>
                <w:i/>
              </w:rPr>
            </w:rPrChange>
          </w:rPr>
          <w:delText xml:space="preserve">Teacher Notes: Students may identify Mr. Garnet separately from other members of the convention. They may also separately identify the Mayor and the Police. </w:delText>
        </w:r>
      </w:del>
    </w:p>
    <w:p w:rsidR="0039450F" w:rsidRPr="00893C1F" w:rsidRDefault="0039450F" w:rsidP="0039450F">
      <w:pPr>
        <w:rPr>
          <w:rFonts w:ascii="Lucida Bright" w:hAnsi="Lucida Bright"/>
          <w:rPrChange w:id="105" w:author="Amy Cohen" w:date="2015-05-20T15:11:00Z">
            <w:rPr/>
          </w:rPrChange>
        </w:rPr>
      </w:pPr>
    </w:p>
    <w:tbl>
      <w:tblPr>
        <w:tblStyle w:val="TableGrid"/>
        <w:tblW w:w="9738" w:type="dxa"/>
        <w:tblLook w:val="04A0" w:firstRow="1" w:lastRow="0" w:firstColumn="1" w:lastColumn="0" w:noHBand="0" w:noVBand="1"/>
      </w:tblPr>
      <w:tblGrid>
        <w:gridCol w:w="555"/>
        <w:gridCol w:w="2317"/>
        <w:gridCol w:w="2816"/>
        <w:gridCol w:w="4050"/>
      </w:tblGrid>
      <w:tr w:rsidR="0039450F" w:rsidRPr="00893C1F">
        <w:tc>
          <w:tcPr>
            <w:tcW w:w="555" w:type="dxa"/>
          </w:tcPr>
          <w:p w:rsidR="0039450F" w:rsidRPr="00893C1F" w:rsidRDefault="0039450F" w:rsidP="0039450F">
            <w:pPr>
              <w:rPr>
                <w:rFonts w:ascii="Lucida Bright" w:hAnsi="Lucida Bright"/>
                <w:rPrChange w:id="106" w:author="Amy Cohen" w:date="2015-05-20T15:11:00Z">
                  <w:rPr/>
                </w:rPrChange>
              </w:rPr>
            </w:pPr>
          </w:p>
        </w:tc>
        <w:tc>
          <w:tcPr>
            <w:tcW w:w="2317" w:type="dxa"/>
          </w:tcPr>
          <w:p w:rsidR="0039450F" w:rsidRPr="00893C1F" w:rsidRDefault="006D06AC" w:rsidP="006F7A47">
            <w:pPr>
              <w:rPr>
                <w:rFonts w:ascii="Lucida Bright" w:hAnsi="Lucida Bright"/>
                <w:rPrChange w:id="107" w:author="Amy Cohen" w:date="2015-05-20T15:11:00Z">
                  <w:rPr/>
                </w:rPrChange>
              </w:rPr>
            </w:pPr>
            <w:r w:rsidRPr="006D06AC">
              <w:rPr>
                <w:rFonts w:ascii="Lucida Bright" w:hAnsi="Lucida Bright"/>
                <w:rPrChange w:id="108" w:author="Amy Cohen" w:date="2015-05-20T15:11:00Z">
                  <w:rPr/>
                </w:rPrChange>
              </w:rPr>
              <w:t xml:space="preserve">Stakeholder </w:t>
            </w:r>
            <w:del w:id="109" w:author="Amy Cohen" w:date="2015-03-30T14:34:00Z">
              <w:r w:rsidRPr="006D06AC">
                <w:rPr>
                  <w:rFonts w:ascii="Lucida Bright" w:hAnsi="Lucida Bright"/>
                  <w:rPrChange w:id="110" w:author="Amy Cohen" w:date="2015-05-20T15:11:00Z">
                    <w:rPr/>
                  </w:rPrChange>
                </w:rPr>
                <w:delText>(person or group)</w:delText>
              </w:r>
            </w:del>
          </w:p>
        </w:tc>
        <w:tc>
          <w:tcPr>
            <w:tcW w:w="2816" w:type="dxa"/>
          </w:tcPr>
          <w:p w:rsidR="0039450F" w:rsidRPr="00893C1F" w:rsidRDefault="006D06AC" w:rsidP="0039450F">
            <w:pPr>
              <w:rPr>
                <w:rFonts w:ascii="Lucida Bright" w:hAnsi="Lucida Bright"/>
                <w:rPrChange w:id="111" w:author="Amy Cohen" w:date="2015-05-20T15:11:00Z">
                  <w:rPr/>
                </w:rPrChange>
              </w:rPr>
            </w:pPr>
            <w:r w:rsidRPr="006D06AC">
              <w:rPr>
                <w:rFonts w:ascii="Lucida Bright" w:hAnsi="Lucida Bright"/>
                <w:rPrChange w:id="112" w:author="Amy Cohen" w:date="2015-05-20T15:11:00Z">
                  <w:rPr/>
                </w:rPrChange>
              </w:rPr>
              <w:t>Desired outcome in the event (their “stake”)</w:t>
            </w:r>
          </w:p>
        </w:tc>
        <w:tc>
          <w:tcPr>
            <w:tcW w:w="4050" w:type="dxa"/>
          </w:tcPr>
          <w:p w:rsidR="0039450F" w:rsidRPr="00893C1F" w:rsidRDefault="006D06AC" w:rsidP="0039450F">
            <w:pPr>
              <w:tabs>
                <w:tab w:val="left" w:pos="1460"/>
              </w:tabs>
              <w:rPr>
                <w:rFonts w:ascii="Lucida Bright" w:hAnsi="Lucida Bright"/>
                <w:rPrChange w:id="113" w:author="Amy Cohen" w:date="2015-05-20T15:11:00Z">
                  <w:rPr/>
                </w:rPrChange>
              </w:rPr>
            </w:pPr>
            <w:r w:rsidRPr="006D06AC">
              <w:rPr>
                <w:rFonts w:ascii="Lucida Bright" w:hAnsi="Lucida Bright"/>
                <w:rPrChange w:id="114" w:author="Amy Cohen" w:date="2015-05-20T15:11:00Z">
                  <w:rPr/>
                </w:rPrChange>
              </w:rPr>
              <w:t>Evidence from article to support your analysis of desired outcome</w:t>
            </w:r>
          </w:p>
        </w:tc>
      </w:tr>
      <w:tr w:rsidR="0039450F" w:rsidRPr="00893C1F">
        <w:trPr>
          <w:trHeight w:val="1440"/>
        </w:trPr>
        <w:tc>
          <w:tcPr>
            <w:tcW w:w="555" w:type="dxa"/>
          </w:tcPr>
          <w:p w:rsidR="0039450F" w:rsidRPr="00893C1F" w:rsidRDefault="006D06AC" w:rsidP="0039450F">
            <w:pPr>
              <w:rPr>
                <w:rFonts w:ascii="Lucida Bright" w:hAnsi="Lucida Bright"/>
                <w:rPrChange w:id="115" w:author="Amy Cohen" w:date="2015-05-20T15:11:00Z">
                  <w:rPr/>
                </w:rPrChange>
              </w:rPr>
            </w:pPr>
            <w:r w:rsidRPr="006D06AC">
              <w:rPr>
                <w:rFonts w:ascii="Lucida Bright" w:hAnsi="Lucida Bright"/>
                <w:rPrChange w:id="116" w:author="Amy Cohen" w:date="2015-05-20T15:11:00Z">
                  <w:rPr/>
                </w:rPrChange>
              </w:rPr>
              <w:t>1</w:t>
            </w:r>
          </w:p>
        </w:tc>
        <w:tc>
          <w:tcPr>
            <w:tcW w:w="2317" w:type="dxa"/>
          </w:tcPr>
          <w:p w:rsidR="0039450F" w:rsidRPr="00893C1F" w:rsidRDefault="006D06AC" w:rsidP="0039450F">
            <w:pPr>
              <w:rPr>
                <w:rFonts w:ascii="Lucida Bright" w:hAnsi="Lucida Bright"/>
                <w:rPrChange w:id="117" w:author="Amy Cohen" w:date="2015-05-20T15:11:00Z">
                  <w:rPr/>
                </w:rPrChange>
              </w:rPr>
            </w:pPr>
            <w:r w:rsidRPr="006D06AC">
              <w:rPr>
                <w:rFonts w:ascii="Lucida Bright" w:hAnsi="Lucida Bright"/>
                <w:rPrChange w:id="118" w:author="Amy Cohen" w:date="2015-05-20T15:11:00Z">
                  <w:rPr/>
                </w:rPrChange>
              </w:rPr>
              <w:t>Mr. Garnet and attendees at the Convention</w:t>
            </w:r>
          </w:p>
        </w:tc>
        <w:tc>
          <w:tcPr>
            <w:tcW w:w="2816" w:type="dxa"/>
          </w:tcPr>
          <w:p w:rsidR="0039450F" w:rsidRPr="00893C1F" w:rsidRDefault="006D06AC" w:rsidP="0039450F">
            <w:pPr>
              <w:rPr>
                <w:rFonts w:ascii="Lucida Bright" w:hAnsi="Lucida Bright"/>
                <w:rPrChange w:id="119" w:author="Amy Cohen" w:date="2015-05-20T15:11:00Z">
                  <w:rPr/>
                </w:rPrChange>
              </w:rPr>
            </w:pPr>
            <w:r w:rsidRPr="006D06AC">
              <w:rPr>
                <w:rFonts w:ascii="Lucida Bright" w:hAnsi="Lucida Bright"/>
                <w:rPrChange w:id="120" w:author="Amy Cohen" w:date="2015-05-20T15:11:00Z">
                  <w:rPr/>
                </w:rPrChange>
              </w:rPr>
              <w:t>To attend a convention for people of color</w:t>
            </w:r>
          </w:p>
        </w:tc>
        <w:tc>
          <w:tcPr>
            <w:tcW w:w="4050" w:type="dxa"/>
          </w:tcPr>
          <w:p w:rsidR="0039450F" w:rsidRPr="00893C1F" w:rsidRDefault="006D06AC" w:rsidP="0039450F">
            <w:pPr>
              <w:rPr>
                <w:rFonts w:ascii="Lucida Bright" w:hAnsi="Lucida Bright"/>
                <w:rPrChange w:id="121" w:author="Amy Cohen" w:date="2015-05-20T15:11:00Z">
                  <w:rPr/>
                </w:rPrChange>
              </w:rPr>
            </w:pPr>
            <w:r w:rsidRPr="006D06AC">
              <w:rPr>
                <w:rFonts w:ascii="Lucida Bright" w:hAnsi="Lucida Bright"/>
                <w:rPrChange w:id="122" w:author="Amy Cohen" w:date="2015-05-20T15:11:00Z">
                  <w:rPr/>
                </w:rPrChange>
              </w:rPr>
              <w:t>“… assembling of the colored Convention”</w:t>
            </w:r>
          </w:p>
          <w:p w:rsidR="000F2363" w:rsidRPr="00893C1F" w:rsidRDefault="006D06AC" w:rsidP="0039450F">
            <w:pPr>
              <w:rPr>
                <w:rFonts w:ascii="Lucida Bright" w:hAnsi="Lucida Bright"/>
                <w:rPrChange w:id="123" w:author="Amy Cohen" w:date="2015-05-20T15:11:00Z">
                  <w:rPr/>
                </w:rPrChange>
              </w:rPr>
            </w:pPr>
            <w:r w:rsidRPr="006D06AC">
              <w:rPr>
                <w:rFonts w:ascii="Lucida Bright" w:hAnsi="Lucida Bright"/>
                <w:rPrChange w:id="124" w:author="Amy Cohen" w:date="2015-05-20T15:11:00Z">
                  <w:rPr/>
                </w:rPrChange>
              </w:rPr>
              <w:t>“…papers prepared to present at the Convention”</w:t>
            </w:r>
          </w:p>
        </w:tc>
      </w:tr>
      <w:tr w:rsidR="0039450F" w:rsidRPr="00893C1F">
        <w:trPr>
          <w:trHeight w:val="1440"/>
        </w:trPr>
        <w:tc>
          <w:tcPr>
            <w:tcW w:w="555" w:type="dxa"/>
          </w:tcPr>
          <w:p w:rsidR="0039450F" w:rsidRPr="00893C1F" w:rsidRDefault="006D06AC" w:rsidP="0039450F">
            <w:pPr>
              <w:rPr>
                <w:rFonts w:ascii="Lucida Bright" w:hAnsi="Lucida Bright"/>
                <w:rPrChange w:id="125" w:author="Amy Cohen" w:date="2015-05-20T15:11:00Z">
                  <w:rPr/>
                </w:rPrChange>
              </w:rPr>
            </w:pPr>
            <w:r w:rsidRPr="006D06AC">
              <w:rPr>
                <w:rFonts w:ascii="Lucida Bright" w:hAnsi="Lucida Bright"/>
                <w:rPrChange w:id="126" w:author="Amy Cohen" w:date="2015-05-20T15:11:00Z">
                  <w:rPr/>
                </w:rPrChange>
              </w:rPr>
              <w:t>2</w:t>
            </w:r>
          </w:p>
        </w:tc>
        <w:tc>
          <w:tcPr>
            <w:tcW w:w="2317" w:type="dxa"/>
          </w:tcPr>
          <w:p w:rsidR="0039450F" w:rsidRPr="00893C1F" w:rsidRDefault="006D06AC" w:rsidP="0039450F">
            <w:pPr>
              <w:rPr>
                <w:rFonts w:ascii="Lucida Bright" w:hAnsi="Lucida Bright"/>
                <w:rPrChange w:id="127" w:author="Amy Cohen" w:date="2015-05-20T15:11:00Z">
                  <w:rPr/>
                </w:rPrChange>
              </w:rPr>
            </w:pPr>
            <w:r w:rsidRPr="006D06AC">
              <w:rPr>
                <w:rFonts w:ascii="Lucida Bright" w:hAnsi="Lucida Bright"/>
                <w:rPrChange w:id="128" w:author="Amy Cohen" w:date="2015-05-20T15:11:00Z">
                  <w:rPr/>
                </w:rPrChange>
              </w:rPr>
              <w:t>Copperhead attackers</w:t>
            </w:r>
          </w:p>
        </w:tc>
        <w:tc>
          <w:tcPr>
            <w:tcW w:w="2816" w:type="dxa"/>
          </w:tcPr>
          <w:p w:rsidR="0039450F" w:rsidRPr="00893C1F" w:rsidRDefault="006D06AC" w:rsidP="0039450F">
            <w:pPr>
              <w:rPr>
                <w:rFonts w:ascii="Lucida Bright" w:hAnsi="Lucida Bright"/>
                <w:rPrChange w:id="129" w:author="Amy Cohen" w:date="2015-05-20T15:11:00Z">
                  <w:rPr/>
                </w:rPrChange>
              </w:rPr>
            </w:pPr>
            <w:r w:rsidRPr="006D06AC">
              <w:rPr>
                <w:rFonts w:ascii="Lucida Bright" w:hAnsi="Lucida Bright"/>
                <w:rPrChange w:id="130" w:author="Amy Cohen" w:date="2015-05-20T15:11:00Z">
                  <w:rPr/>
                </w:rPrChange>
              </w:rPr>
              <w:t>To intimidate the men attending the convention</w:t>
            </w:r>
          </w:p>
        </w:tc>
        <w:tc>
          <w:tcPr>
            <w:tcW w:w="4050" w:type="dxa"/>
          </w:tcPr>
          <w:p w:rsidR="0039450F" w:rsidRPr="00893C1F" w:rsidRDefault="006D06AC" w:rsidP="0039450F">
            <w:pPr>
              <w:rPr>
                <w:rFonts w:ascii="Lucida Bright" w:hAnsi="Lucida Bright"/>
                <w:rPrChange w:id="131" w:author="Amy Cohen" w:date="2015-05-20T15:11:00Z">
                  <w:rPr/>
                </w:rPrChange>
              </w:rPr>
            </w:pPr>
            <w:r w:rsidRPr="006D06AC">
              <w:rPr>
                <w:rFonts w:ascii="Lucida Bright" w:hAnsi="Lucida Bright"/>
                <w:rPrChange w:id="132" w:author="Amy Cohen" w:date="2015-05-20T15:11:00Z">
                  <w:rPr/>
                </w:rPrChange>
              </w:rPr>
              <w:t>“</w:t>
            </w:r>
            <w:proofErr w:type="gramStart"/>
            <w:r w:rsidRPr="006D06AC">
              <w:rPr>
                <w:rFonts w:ascii="Lucida Bright" w:hAnsi="Lucida Bright"/>
                <w:rPrChange w:id="133" w:author="Amy Cohen" w:date="2015-05-20T15:11:00Z">
                  <w:rPr/>
                </w:rPrChange>
              </w:rPr>
              <w:t>violent</w:t>
            </w:r>
            <w:proofErr w:type="gramEnd"/>
            <w:r w:rsidRPr="006D06AC">
              <w:rPr>
                <w:rFonts w:ascii="Lucida Bright" w:hAnsi="Lucida Bright"/>
                <w:rPrChange w:id="134" w:author="Amy Cohen" w:date="2015-05-20T15:11:00Z">
                  <w:rPr/>
                </w:rPrChange>
              </w:rPr>
              <w:t xml:space="preserve"> blow… without the slightest provocation…”</w:t>
            </w:r>
          </w:p>
          <w:p w:rsidR="00992AC4" w:rsidRPr="00893C1F" w:rsidRDefault="006D06AC" w:rsidP="0039450F">
            <w:pPr>
              <w:rPr>
                <w:rFonts w:ascii="Lucida Bright" w:hAnsi="Lucida Bright"/>
                <w:rPrChange w:id="135" w:author="Amy Cohen" w:date="2015-05-20T15:11:00Z">
                  <w:rPr/>
                </w:rPrChange>
              </w:rPr>
            </w:pPr>
            <w:r w:rsidRPr="006D06AC">
              <w:rPr>
                <w:rFonts w:ascii="Lucida Bright" w:hAnsi="Lucida Bright"/>
                <w:rPrChange w:id="136" w:author="Amy Cohen" w:date="2015-05-20T15:11:00Z">
                  <w:rPr/>
                </w:rPrChange>
              </w:rPr>
              <w:t xml:space="preserve">“… </w:t>
            </w:r>
            <w:proofErr w:type="gramStart"/>
            <w:r w:rsidRPr="006D06AC">
              <w:rPr>
                <w:rFonts w:ascii="Lucida Bright" w:hAnsi="Lucida Bright"/>
                <w:rPrChange w:id="137" w:author="Amy Cohen" w:date="2015-05-20T15:11:00Z">
                  <w:rPr/>
                </w:rPrChange>
              </w:rPr>
              <w:t>can</w:t>
            </w:r>
            <w:ins w:id="138" w:author="Krystal Appiah" w:date="2015-07-29T10:47:00Z">
              <w:r w:rsidR="00AD3BB6">
                <w:rPr>
                  <w:rFonts w:ascii="Lucida Bright" w:hAnsi="Lucida Bright"/>
                </w:rPr>
                <w:t>e</w:t>
              </w:r>
            </w:ins>
            <w:proofErr w:type="gramEnd"/>
            <w:r w:rsidRPr="006D06AC">
              <w:rPr>
                <w:rFonts w:ascii="Lucida Bright" w:hAnsi="Lucida Bright"/>
                <w:rPrChange w:id="139" w:author="Amy Cohen" w:date="2015-05-20T15:11:00Z">
                  <w:rPr/>
                </w:rPrChange>
              </w:rPr>
              <w:t xml:space="preserve"> kept as a trophy of victory…”</w:t>
            </w:r>
          </w:p>
          <w:p w:rsidR="00992AC4" w:rsidRPr="00893C1F" w:rsidRDefault="006D06AC" w:rsidP="0039450F">
            <w:pPr>
              <w:rPr>
                <w:rFonts w:ascii="Lucida Bright" w:hAnsi="Lucida Bright"/>
                <w:rPrChange w:id="140" w:author="Amy Cohen" w:date="2015-05-20T15:11:00Z">
                  <w:rPr/>
                </w:rPrChange>
              </w:rPr>
            </w:pPr>
            <w:r w:rsidRPr="006D06AC">
              <w:rPr>
                <w:rFonts w:ascii="Lucida Bright" w:hAnsi="Lucida Bright"/>
                <w:rPrChange w:id="141" w:author="Amy Cohen" w:date="2015-05-20T15:11:00Z">
                  <w:rPr/>
                </w:rPrChange>
              </w:rPr>
              <w:t xml:space="preserve">“… </w:t>
            </w:r>
            <w:proofErr w:type="gramStart"/>
            <w:r w:rsidRPr="006D06AC">
              <w:rPr>
                <w:rFonts w:ascii="Lucida Bright" w:hAnsi="Lucida Bright"/>
                <w:rPrChange w:id="142" w:author="Amy Cohen" w:date="2015-05-20T15:11:00Z">
                  <w:rPr/>
                </w:rPrChange>
              </w:rPr>
              <w:t>assaulting</w:t>
            </w:r>
            <w:proofErr w:type="gramEnd"/>
            <w:r w:rsidRPr="006D06AC">
              <w:rPr>
                <w:rFonts w:ascii="Lucida Bright" w:hAnsi="Lucida Bright"/>
                <w:rPrChange w:id="143" w:author="Amy Cohen" w:date="2015-05-20T15:11:00Z">
                  <w:rPr/>
                </w:rPrChange>
              </w:rPr>
              <w:t xml:space="preserve"> colored men in Syracuse…”</w:t>
            </w:r>
          </w:p>
        </w:tc>
      </w:tr>
      <w:tr w:rsidR="0039450F" w:rsidRPr="00893C1F">
        <w:trPr>
          <w:trHeight w:val="1440"/>
        </w:trPr>
        <w:tc>
          <w:tcPr>
            <w:tcW w:w="555" w:type="dxa"/>
          </w:tcPr>
          <w:p w:rsidR="0039450F" w:rsidRPr="00893C1F" w:rsidRDefault="006D06AC" w:rsidP="0039450F">
            <w:pPr>
              <w:rPr>
                <w:rFonts w:ascii="Lucida Bright" w:hAnsi="Lucida Bright"/>
                <w:rPrChange w:id="144" w:author="Amy Cohen" w:date="2015-05-20T15:11:00Z">
                  <w:rPr/>
                </w:rPrChange>
              </w:rPr>
            </w:pPr>
            <w:r w:rsidRPr="006D06AC">
              <w:rPr>
                <w:rFonts w:ascii="Lucida Bright" w:hAnsi="Lucida Bright"/>
                <w:rPrChange w:id="145" w:author="Amy Cohen" w:date="2015-05-20T15:11:00Z">
                  <w:rPr/>
                </w:rPrChange>
              </w:rPr>
              <w:t>3</w:t>
            </w:r>
          </w:p>
        </w:tc>
        <w:tc>
          <w:tcPr>
            <w:tcW w:w="2317" w:type="dxa"/>
          </w:tcPr>
          <w:p w:rsidR="0039450F" w:rsidRPr="00893C1F" w:rsidRDefault="006D06AC" w:rsidP="0039450F">
            <w:pPr>
              <w:rPr>
                <w:rFonts w:ascii="Lucida Bright" w:hAnsi="Lucida Bright"/>
                <w:rPrChange w:id="146" w:author="Amy Cohen" w:date="2015-05-20T15:11:00Z">
                  <w:rPr/>
                </w:rPrChange>
              </w:rPr>
            </w:pPr>
            <w:r w:rsidRPr="006D06AC">
              <w:rPr>
                <w:rFonts w:ascii="Lucida Bright" w:hAnsi="Lucida Bright"/>
                <w:rPrChange w:id="147" w:author="Amy Cohen" w:date="2015-05-20T15:11:00Z">
                  <w:rPr/>
                </w:rPrChange>
              </w:rPr>
              <w:t>The Mayor and Police</w:t>
            </w:r>
          </w:p>
        </w:tc>
        <w:tc>
          <w:tcPr>
            <w:tcW w:w="2816" w:type="dxa"/>
          </w:tcPr>
          <w:p w:rsidR="0009518C" w:rsidRPr="00893C1F" w:rsidRDefault="006D06AC" w:rsidP="0039450F">
            <w:pPr>
              <w:rPr>
                <w:rFonts w:ascii="Lucida Bright" w:hAnsi="Lucida Bright"/>
                <w:rPrChange w:id="148" w:author="Amy Cohen" w:date="2015-05-20T15:11:00Z">
                  <w:rPr/>
                </w:rPrChange>
              </w:rPr>
            </w:pPr>
            <w:r w:rsidRPr="006D06AC">
              <w:rPr>
                <w:rFonts w:ascii="Lucida Bright" w:hAnsi="Lucida Bright"/>
                <w:rPrChange w:id="149" w:author="Amy Cohen" w:date="2015-05-20T15:11:00Z">
                  <w:rPr/>
                </w:rPrChange>
              </w:rPr>
              <w:t>To pursue the perpetrators of the crime and to provide equal protection to all men in Syracuse.</w:t>
            </w:r>
          </w:p>
          <w:p w:rsidR="0009518C" w:rsidRPr="00893C1F" w:rsidRDefault="006D06AC" w:rsidP="00B12AAA">
            <w:pPr>
              <w:rPr>
                <w:rFonts w:ascii="Lucida Bright" w:hAnsi="Lucida Bright"/>
                <w:rPrChange w:id="150" w:author="Amy Cohen" w:date="2015-05-20T15:11:00Z">
                  <w:rPr/>
                </w:rPrChange>
              </w:rPr>
            </w:pPr>
            <w:r w:rsidRPr="006D06AC">
              <w:rPr>
                <w:rFonts w:ascii="Lucida Bright" w:hAnsi="Lucida Bright"/>
                <w:rPrChange w:id="151" w:author="Amy Cohen" w:date="2015-05-20T15:11:00Z">
                  <w:rPr/>
                </w:rPrChange>
              </w:rPr>
              <w:t>To maintain law and order in their city.</w:t>
            </w:r>
          </w:p>
        </w:tc>
        <w:tc>
          <w:tcPr>
            <w:tcW w:w="4050" w:type="dxa"/>
          </w:tcPr>
          <w:p w:rsidR="0039450F" w:rsidRPr="00893C1F" w:rsidRDefault="006D06AC" w:rsidP="0039450F">
            <w:pPr>
              <w:rPr>
                <w:rFonts w:ascii="Lucida Bright" w:hAnsi="Lucida Bright"/>
                <w:rPrChange w:id="152" w:author="Amy Cohen" w:date="2015-05-20T15:11:00Z">
                  <w:rPr/>
                </w:rPrChange>
              </w:rPr>
            </w:pPr>
            <w:r w:rsidRPr="006D06AC">
              <w:rPr>
                <w:rFonts w:ascii="Lucida Bright" w:hAnsi="Lucida Bright"/>
                <w:rPrChange w:id="153" w:author="Amy Cohen" w:date="2015-05-20T15:11:00Z">
                  <w:rPr/>
                </w:rPrChange>
              </w:rPr>
              <w:t>“… before they get through with the criminal prosecutions and others in the Supreme Court, we trust they will find that assaulting colored men in Syracuse is not a very profitable business.”</w:t>
            </w:r>
          </w:p>
          <w:p w:rsidR="002F2425" w:rsidRPr="00893C1F" w:rsidRDefault="006D06AC" w:rsidP="0039450F">
            <w:pPr>
              <w:rPr>
                <w:rFonts w:ascii="Lucida Bright" w:hAnsi="Lucida Bright"/>
                <w:rPrChange w:id="154" w:author="Amy Cohen" w:date="2015-05-20T15:11:00Z">
                  <w:rPr/>
                </w:rPrChange>
              </w:rPr>
            </w:pPr>
            <w:r w:rsidRPr="006D06AC">
              <w:rPr>
                <w:rFonts w:ascii="Lucida Bright" w:hAnsi="Lucida Bright"/>
                <w:rPrChange w:id="155" w:author="Amy Cohen" w:date="2015-05-20T15:11:00Z">
                  <w:rPr/>
                </w:rPrChange>
              </w:rPr>
              <w:t>“An adjournment to any other place, under these circumstances, would have been an injury to the character of the city…”</w:t>
            </w:r>
          </w:p>
        </w:tc>
      </w:tr>
      <w:tr w:rsidR="00B60FF5" w:rsidRPr="00893C1F">
        <w:trPr>
          <w:trHeight w:val="1440"/>
        </w:trPr>
        <w:tc>
          <w:tcPr>
            <w:tcW w:w="555" w:type="dxa"/>
          </w:tcPr>
          <w:p w:rsidR="00B60FF5" w:rsidRPr="00893C1F" w:rsidRDefault="006D06AC" w:rsidP="0039450F">
            <w:pPr>
              <w:rPr>
                <w:rFonts w:ascii="Lucida Bright" w:hAnsi="Lucida Bright"/>
                <w:rPrChange w:id="156" w:author="Amy Cohen" w:date="2015-05-20T15:11:00Z">
                  <w:rPr/>
                </w:rPrChange>
              </w:rPr>
            </w:pPr>
            <w:r w:rsidRPr="006D06AC">
              <w:rPr>
                <w:rFonts w:ascii="Lucida Bright" w:hAnsi="Lucida Bright"/>
                <w:rPrChange w:id="157" w:author="Amy Cohen" w:date="2015-05-20T15:11:00Z">
                  <w:rPr/>
                </w:rPrChange>
              </w:rPr>
              <w:t>4</w:t>
            </w:r>
          </w:p>
        </w:tc>
        <w:tc>
          <w:tcPr>
            <w:tcW w:w="2317" w:type="dxa"/>
          </w:tcPr>
          <w:p w:rsidR="00B60FF5" w:rsidRPr="00893C1F" w:rsidRDefault="006D06AC" w:rsidP="0039450F">
            <w:pPr>
              <w:rPr>
                <w:rFonts w:ascii="Lucida Bright" w:hAnsi="Lucida Bright"/>
                <w:rPrChange w:id="158" w:author="Amy Cohen" w:date="2015-05-20T15:11:00Z">
                  <w:rPr/>
                </w:rPrChange>
              </w:rPr>
            </w:pPr>
            <w:r w:rsidRPr="006D06AC">
              <w:rPr>
                <w:rFonts w:ascii="Lucida Bright" w:hAnsi="Lucida Bright"/>
                <w:rPrChange w:id="159" w:author="Amy Cohen" w:date="2015-05-20T15:11:00Z">
                  <w:rPr/>
                </w:rPrChange>
              </w:rPr>
              <w:t>The article’s author</w:t>
            </w:r>
          </w:p>
        </w:tc>
        <w:tc>
          <w:tcPr>
            <w:tcW w:w="2816" w:type="dxa"/>
          </w:tcPr>
          <w:p w:rsidR="00B60FF5" w:rsidRPr="00893C1F" w:rsidRDefault="006D06AC" w:rsidP="0039450F">
            <w:pPr>
              <w:rPr>
                <w:rFonts w:ascii="Lucida Bright" w:hAnsi="Lucida Bright"/>
                <w:rPrChange w:id="160" w:author="Amy Cohen" w:date="2015-05-20T15:11:00Z">
                  <w:rPr/>
                </w:rPrChange>
              </w:rPr>
            </w:pPr>
            <w:r w:rsidRPr="006D06AC">
              <w:rPr>
                <w:rFonts w:ascii="Lucida Bright" w:hAnsi="Lucida Bright"/>
                <w:rPrChange w:id="161" w:author="Amy Cohen" w:date="2015-05-20T15:11:00Z">
                  <w:rPr/>
                </w:rPrChange>
              </w:rPr>
              <w:t>To position the Copperhead assaulters as criminals, thugs and terrorists.</w:t>
            </w:r>
          </w:p>
          <w:p w:rsidR="00005370" w:rsidRPr="00893C1F" w:rsidRDefault="006D06AC" w:rsidP="0039450F">
            <w:pPr>
              <w:rPr>
                <w:rFonts w:ascii="Lucida Bright" w:hAnsi="Lucida Bright"/>
                <w:rPrChange w:id="162" w:author="Amy Cohen" w:date="2015-05-20T15:11:00Z">
                  <w:rPr/>
                </w:rPrChange>
              </w:rPr>
            </w:pPr>
            <w:r w:rsidRPr="006D06AC">
              <w:rPr>
                <w:rFonts w:ascii="Lucida Bright" w:hAnsi="Lucida Bright"/>
                <w:rPrChange w:id="163" w:author="Amy Cohen" w:date="2015-05-20T15:11:00Z">
                  <w:rPr/>
                </w:rPrChange>
              </w:rPr>
              <w:t>To show editorial censure of the actions of the Copperheads.</w:t>
            </w:r>
          </w:p>
          <w:p w:rsidR="00005370" w:rsidRPr="00893C1F" w:rsidRDefault="006D06AC" w:rsidP="0039450F">
            <w:pPr>
              <w:rPr>
                <w:rFonts w:ascii="Lucida Bright" w:hAnsi="Lucida Bright"/>
                <w:rPrChange w:id="164" w:author="Amy Cohen" w:date="2015-05-20T15:11:00Z">
                  <w:rPr/>
                </w:rPrChange>
              </w:rPr>
            </w:pPr>
            <w:r w:rsidRPr="006D06AC">
              <w:rPr>
                <w:rFonts w:ascii="Lucida Bright" w:hAnsi="Lucida Bright"/>
                <w:rPrChange w:id="165" w:author="Amy Cohen" w:date="2015-05-20T15:11:00Z">
                  <w:rPr/>
                </w:rPrChange>
              </w:rPr>
              <w:t xml:space="preserve">To encourage the men in the Convention to </w:t>
            </w:r>
            <w:r w:rsidRPr="006D06AC">
              <w:rPr>
                <w:rFonts w:ascii="Lucida Bright" w:hAnsi="Lucida Bright"/>
                <w:rPrChange w:id="166" w:author="Amy Cohen" w:date="2015-05-20T15:11:00Z">
                  <w:rPr/>
                </w:rPrChange>
              </w:rPr>
              <w:lastRenderedPageBreak/>
              <w:t>not bow down to terrorism.</w:t>
            </w:r>
          </w:p>
        </w:tc>
        <w:tc>
          <w:tcPr>
            <w:tcW w:w="4050" w:type="dxa"/>
          </w:tcPr>
          <w:p w:rsidR="00B60FF5" w:rsidRPr="00893C1F" w:rsidRDefault="006D06AC" w:rsidP="0039450F">
            <w:pPr>
              <w:rPr>
                <w:rFonts w:ascii="Lucida Bright" w:hAnsi="Lucida Bright"/>
                <w:rPrChange w:id="167" w:author="Amy Cohen" w:date="2015-05-20T15:11:00Z">
                  <w:rPr/>
                </w:rPrChange>
              </w:rPr>
            </w:pPr>
            <w:r w:rsidRPr="006D06AC">
              <w:rPr>
                <w:rFonts w:ascii="Lucida Bright" w:hAnsi="Lucida Bright"/>
                <w:rPrChange w:id="168" w:author="Amy Cohen" w:date="2015-05-20T15:11:00Z">
                  <w:rPr/>
                </w:rPrChange>
              </w:rPr>
              <w:lastRenderedPageBreak/>
              <w:t xml:space="preserve">“… </w:t>
            </w:r>
            <w:proofErr w:type="gramStart"/>
            <w:r w:rsidRPr="006D06AC">
              <w:rPr>
                <w:rFonts w:ascii="Lucida Bright" w:hAnsi="Lucida Bright"/>
                <w:rPrChange w:id="169" w:author="Amy Cohen" w:date="2015-05-20T15:11:00Z">
                  <w:rPr/>
                </w:rPrChange>
              </w:rPr>
              <w:t>victory</w:t>
            </w:r>
            <w:proofErr w:type="gramEnd"/>
            <w:r w:rsidRPr="006D06AC">
              <w:rPr>
                <w:rFonts w:ascii="Lucida Bright" w:hAnsi="Lucida Bright"/>
                <w:rPrChange w:id="170" w:author="Amy Cohen" w:date="2015-05-20T15:11:00Z">
                  <w:rPr/>
                </w:rPrChange>
              </w:rPr>
              <w:t xml:space="preserve"> of three or four double-fisted rowdies over one poor lame ‘nigger.’”</w:t>
            </w:r>
          </w:p>
          <w:p w:rsidR="00005370" w:rsidRPr="00893C1F" w:rsidRDefault="006D06AC" w:rsidP="0039450F">
            <w:pPr>
              <w:rPr>
                <w:rFonts w:ascii="Lucida Bright" w:hAnsi="Lucida Bright"/>
                <w:rPrChange w:id="171" w:author="Amy Cohen" w:date="2015-05-20T15:11:00Z">
                  <w:rPr/>
                </w:rPrChange>
              </w:rPr>
            </w:pPr>
            <w:r w:rsidRPr="006D06AC">
              <w:rPr>
                <w:rFonts w:ascii="Lucida Bright" w:hAnsi="Lucida Bright"/>
                <w:rPrChange w:id="172" w:author="Amy Cohen" w:date="2015-05-20T15:11:00Z">
                  <w:rPr/>
                </w:rPrChange>
              </w:rPr>
              <w:t xml:space="preserve">“… </w:t>
            </w:r>
            <w:proofErr w:type="gramStart"/>
            <w:r w:rsidRPr="006D06AC">
              <w:rPr>
                <w:rFonts w:ascii="Lucida Bright" w:hAnsi="Lucida Bright"/>
                <w:rPrChange w:id="173" w:author="Amy Cohen" w:date="2015-05-20T15:11:00Z">
                  <w:rPr/>
                </w:rPrChange>
              </w:rPr>
              <w:t>adjournment</w:t>
            </w:r>
            <w:proofErr w:type="gramEnd"/>
            <w:r w:rsidRPr="006D06AC">
              <w:rPr>
                <w:rFonts w:ascii="Lucida Bright" w:hAnsi="Lucida Bright"/>
                <w:rPrChange w:id="174" w:author="Amy Cohen" w:date="2015-05-20T15:11:00Z">
                  <w:rPr/>
                </w:rPrChange>
              </w:rPr>
              <w:t xml:space="preserve"> to any other place, under these circumstances, would have been an injury to the character of the city, not deserved by it, and the worst policy possible for them to pursue as colored men; as it </w:t>
            </w:r>
            <w:r w:rsidRPr="006D06AC">
              <w:rPr>
                <w:rFonts w:ascii="Lucida Bright" w:hAnsi="Lucida Bright"/>
                <w:rPrChange w:id="175" w:author="Amy Cohen" w:date="2015-05-20T15:11:00Z">
                  <w:rPr/>
                </w:rPrChange>
              </w:rPr>
              <w:lastRenderedPageBreak/>
              <w:t>would virtually invite such treatment in other places.”</w:t>
            </w:r>
          </w:p>
        </w:tc>
      </w:tr>
      <w:tr w:rsidR="0039450F" w:rsidRPr="00893C1F" w:rsidDel="006F7A47">
        <w:trPr>
          <w:trHeight w:val="1440"/>
          <w:del w:id="176" w:author="Amy Cohen" w:date="2015-03-30T14:24:00Z"/>
        </w:trPr>
        <w:tc>
          <w:tcPr>
            <w:tcW w:w="555" w:type="dxa"/>
          </w:tcPr>
          <w:p w:rsidR="0039450F" w:rsidRPr="00893C1F" w:rsidDel="006F7A47" w:rsidRDefault="006D06AC" w:rsidP="0039450F">
            <w:pPr>
              <w:rPr>
                <w:del w:id="177" w:author="Amy Cohen" w:date="2015-03-30T14:24:00Z"/>
                <w:rFonts w:ascii="Lucida Bright" w:hAnsi="Lucida Bright"/>
                <w:rPrChange w:id="178" w:author="Amy Cohen" w:date="2015-05-20T15:11:00Z">
                  <w:rPr>
                    <w:del w:id="179" w:author="Amy Cohen" w:date="2015-03-30T14:24:00Z"/>
                  </w:rPr>
                </w:rPrChange>
              </w:rPr>
            </w:pPr>
            <w:del w:id="180" w:author="Amy Cohen" w:date="2015-03-30T14:24:00Z">
              <w:r w:rsidRPr="006D06AC">
                <w:rPr>
                  <w:rFonts w:ascii="Lucida Bright" w:hAnsi="Lucida Bright"/>
                  <w:rPrChange w:id="181" w:author="Amy Cohen" w:date="2015-05-20T15:11:00Z">
                    <w:rPr/>
                  </w:rPrChange>
                </w:rPr>
                <w:lastRenderedPageBreak/>
                <w:delText>5</w:delText>
              </w:r>
            </w:del>
          </w:p>
        </w:tc>
        <w:tc>
          <w:tcPr>
            <w:tcW w:w="2317" w:type="dxa"/>
          </w:tcPr>
          <w:p w:rsidR="0039450F" w:rsidRPr="00893C1F" w:rsidDel="006F7A47" w:rsidRDefault="0039450F" w:rsidP="0039450F">
            <w:pPr>
              <w:rPr>
                <w:del w:id="182" w:author="Amy Cohen" w:date="2015-03-30T14:24:00Z"/>
                <w:rFonts w:ascii="Lucida Bright" w:hAnsi="Lucida Bright"/>
                <w:rPrChange w:id="183" w:author="Amy Cohen" w:date="2015-05-20T15:11:00Z">
                  <w:rPr>
                    <w:del w:id="184" w:author="Amy Cohen" w:date="2015-03-30T14:24:00Z"/>
                  </w:rPr>
                </w:rPrChange>
              </w:rPr>
            </w:pPr>
          </w:p>
        </w:tc>
        <w:tc>
          <w:tcPr>
            <w:tcW w:w="2816" w:type="dxa"/>
          </w:tcPr>
          <w:p w:rsidR="0039450F" w:rsidRPr="00893C1F" w:rsidDel="006F7A47" w:rsidRDefault="0039450F" w:rsidP="0039450F">
            <w:pPr>
              <w:rPr>
                <w:del w:id="185" w:author="Amy Cohen" w:date="2015-03-30T14:24:00Z"/>
                <w:rFonts w:ascii="Lucida Bright" w:hAnsi="Lucida Bright"/>
                <w:rPrChange w:id="186" w:author="Amy Cohen" w:date="2015-05-20T15:11:00Z">
                  <w:rPr>
                    <w:del w:id="187" w:author="Amy Cohen" w:date="2015-03-30T14:24:00Z"/>
                  </w:rPr>
                </w:rPrChange>
              </w:rPr>
            </w:pPr>
          </w:p>
        </w:tc>
        <w:tc>
          <w:tcPr>
            <w:tcW w:w="4050" w:type="dxa"/>
          </w:tcPr>
          <w:p w:rsidR="0039450F" w:rsidRPr="00893C1F" w:rsidDel="006F7A47" w:rsidRDefault="0039450F" w:rsidP="0039450F">
            <w:pPr>
              <w:rPr>
                <w:del w:id="188" w:author="Amy Cohen" w:date="2015-03-30T14:24:00Z"/>
                <w:rFonts w:ascii="Lucida Bright" w:hAnsi="Lucida Bright"/>
                <w:rPrChange w:id="189" w:author="Amy Cohen" w:date="2015-05-20T15:11:00Z">
                  <w:rPr>
                    <w:del w:id="190" w:author="Amy Cohen" w:date="2015-03-30T14:24:00Z"/>
                  </w:rPr>
                </w:rPrChange>
              </w:rPr>
            </w:pPr>
          </w:p>
        </w:tc>
      </w:tr>
    </w:tbl>
    <w:p w:rsidR="0039450F" w:rsidRPr="00893C1F" w:rsidRDefault="0039450F" w:rsidP="006F7A47">
      <w:pPr>
        <w:numPr>
          <w:ins w:id="191" w:author="Amy Cohen" w:date="2015-03-30T14:28:00Z"/>
        </w:numPr>
        <w:rPr>
          <w:del w:id="192" w:author="Unknown"/>
          <w:rFonts w:ascii="Lucida Bright" w:hAnsi="Lucida Bright"/>
          <w:rPrChange w:id="193" w:author="Amy Cohen" w:date="2015-05-20T15:11:00Z">
            <w:rPr>
              <w:del w:id="194" w:author="Unknown"/>
            </w:rPr>
          </w:rPrChange>
        </w:rPr>
      </w:pPr>
    </w:p>
    <w:p w:rsidR="006F7A47" w:rsidRPr="00893C1F" w:rsidRDefault="006F7A47" w:rsidP="006F7A47">
      <w:pPr>
        <w:numPr>
          <w:ins w:id="195" w:author="Amy Cohen" w:date="2015-03-30T14:28:00Z"/>
        </w:numPr>
        <w:rPr>
          <w:ins w:id="196" w:author="Amy Cohen" w:date="2015-03-30T14:28:00Z"/>
          <w:rFonts w:ascii="Lucida Bright" w:hAnsi="Lucida Bright"/>
          <w:rPrChange w:id="197" w:author="Amy Cohen" w:date="2015-05-20T15:11:00Z">
            <w:rPr>
              <w:ins w:id="198" w:author="Amy Cohen" w:date="2015-03-30T14:28:00Z"/>
            </w:rPr>
          </w:rPrChange>
        </w:rPr>
      </w:pPr>
    </w:p>
    <w:p w:rsidR="006F7A47" w:rsidRPr="00893C1F" w:rsidRDefault="006F7A47" w:rsidP="006F7A47">
      <w:pPr>
        <w:numPr>
          <w:ins w:id="199" w:author="Amy Cohen" w:date="2015-03-30T14:28:00Z"/>
        </w:numPr>
        <w:rPr>
          <w:ins w:id="200" w:author="Amy Cohen" w:date="2015-03-30T14:28:00Z"/>
          <w:rFonts w:ascii="Lucida Bright" w:hAnsi="Lucida Bright"/>
          <w:rPrChange w:id="201" w:author="Amy Cohen" w:date="2015-05-20T15:11:00Z">
            <w:rPr>
              <w:ins w:id="202" w:author="Amy Cohen" w:date="2015-03-30T14:28:00Z"/>
            </w:rPr>
          </w:rPrChange>
        </w:rPr>
      </w:pPr>
    </w:p>
    <w:p w:rsidR="006F7A47" w:rsidRPr="00893C1F" w:rsidDel="00AD3BB6" w:rsidRDefault="006F7A47" w:rsidP="006F7A47">
      <w:pPr>
        <w:numPr>
          <w:ins w:id="203" w:author="Amy Cohen" w:date="2015-03-30T14:28:00Z"/>
        </w:numPr>
        <w:rPr>
          <w:ins w:id="204" w:author="Amy Cohen" w:date="2015-03-30T14:28:00Z"/>
          <w:del w:id="205" w:author="Krystal Appiah" w:date="2015-07-29T10:48:00Z"/>
          <w:rFonts w:ascii="Lucida Bright" w:hAnsi="Lucida Bright"/>
          <w:rPrChange w:id="206" w:author="Amy Cohen" w:date="2015-05-20T15:11:00Z">
            <w:rPr>
              <w:ins w:id="207" w:author="Amy Cohen" w:date="2015-03-30T14:28:00Z"/>
              <w:del w:id="208" w:author="Krystal Appiah" w:date="2015-07-29T10:48:00Z"/>
            </w:rPr>
          </w:rPrChange>
        </w:rPr>
      </w:pPr>
    </w:p>
    <w:p w:rsidR="006F7A47" w:rsidRPr="00893C1F" w:rsidDel="00AD3BB6" w:rsidRDefault="006F7A47" w:rsidP="006F7A47">
      <w:pPr>
        <w:numPr>
          <w:ins w:id="209" w:author="Amy Cohen" w:date="2015-03-30T14:56:00Z"/>
        </w:numPr>
        <w:rPr>
          <w:ins w:id="210" w:author="Amy Cohen" w:date="2015-03-30T14:56:00Z"/>
          <w:del w:id="211" w:author="Krystal Appiah" w:date="2015-07-29T10:48:00Z"/>
          <w:rFonts w:ascii="Lucida Bright" w:hAnsi="Lucida Bright"/>
          <w:rPrChange w:id="212" w:author="Amy Cohen" w:date="2015-05-20T15:11:00Z">
            <w:rPr>
              <w:ins w:id="213" w:author="Amy Cohen" w:date="2015-03-30T14:56:00Z"/>
              <w:del w:id="214" w:author="Krystal Appiah" w:date="2015-07-29T10:48:00Z"/>
            </w:rPr>
          </w:rPrChange>
        </w:rPr>
      </w:pPr>
    </w:p>
    <w:p w:rsidR="00DC2D09" w:rsidRPr="00893C1F" w:rsidDel="00AD3BB6" w:rsidRDefault="00DC2D09" w:rsidP="006F7A47">
      <w:pPr>
        <w:numPr>
          <w:ins w:id="215" w:author="Amy Cohen" w:date="2015-03-30T14:56:00Z"/>
        </w:numPr>
        <w:rPr>
          <w:ins w:id="216" w:author="Amy Cohen" w:date="2015-03-30T14:56:00Z"/>
          <w:del w:id="217" w:author="Krystal Appiah" w:date="2015-07-29T10:48:00Z"/>
          <w:rFonts w:ascii="Lucida Bright" w:hAnsi="Lucida Bright"/>
          <w:rPrChange w:id="218" w:author="Amy Cohen" w:date="2015-05-20T15:11:00Z">
            <w:rPr>
              <w:ins w:id="219" w:author="Amy Cohen" w:date="2015-03-30T14:56:00Z"/>
              <w:del w:id="220" w:author="Krystal Appiah" w:date="2015-07-29T10:48:00Z"/>
            </w:rPr>
          </w:rPrChange>
        </w:rPr>
      </w:pPr>
    </w:p>
    <w:p w:rsidR="00DC2D09" w:rsidRPr="00893C1F" w:rsidDel="00AD3BB6" w:rsidRDefault="00DC2D09" w:rsidP="006F7A47">
      <w:pPr>
        <w:rPr>
          <w:ins w:id="221" w:author="Amy Cohen" w:date="2015-03-30T14:28:00Z"/>
          <w:del w:id="222" w:author="Krystal Appiah" w:date="2015-07-29T10:48:00Z"/>
          <w:rFonts w:ascii="Lucida Bright" w:hAnsi="Lucida Bright"/>
          <w:rPrChange w:id="223" w:author="Amy Cohen" w:date="2015-05-20T15:11:00Z">
            <w:rPr>
              <w:ins w:id="224" w:author="Amy Cohen" w:date="2015-03-30T14:28:00Z"/>
              <w:del w:id="225" w:author="Krystal Appiah" w:date="2015-07-29T10:48:00Z"/>
            </w:rPr>
          </w:rPrChange>
        </w:rPr>
      </w:pPr>
    </w:p>
    <w:p w:rsidR="006D06AC" w:rsidRPr="006D06AC" w:rsidRDefault="006D06AC">
      <w:pPr>
        <w:rPr>
          <w:del w:id="226" w:author="Amy Cohen" w:date="2015-03-30T14:24:00Z"/>
          <w:rFonts w:ascii="Lucida Bright" w:hAnsi="Lucida Bright"/>
          <w:rPrChange w:id="227" w:author="Amy Cohen" w:date="2015-05-20T15:11:00Z">
            <w:rPr>
              <w:del w:id="228" w:author="Amy Cohen" w:date="2015-03-30T14:24:00Z"/>
            </w:rPr>
          </w:rPrChange>
        </w:rPr>
      </w:pPr>
      <w:ins w:id="229" w:author="Amy Cohen" w:date="2015-03-30T14:28:00Z">
        <w:r w:rsidRPr="006D06AC">
          <w:rPr>
            <w:rFonts w:ascii="Lucida Bright" w:hAnsi="Lucida Bright"/>
            <w:rPrChange w:id="230" w:author="Amy Cohen" w:date="2015-05-20T15:11:00Z">
              <w:rPr/>
            </w:rPrChange>
          </w:rPr>
          <w:t xml:space="preserve">4. </w:t>
        </w:r>
      </w:ins>
    </w:p>
    <w:p w:rsidR="006D06AC" w:rsidRPr="006D06AC" w:rsidRDefault="006D06AC">
      <w:pPr>
        <w:numPr>
          <w:numberingChange w:id="231" w:author="Amy Cohen" w:date="2015-03-30T14:17:00Z" w:original="%1:4:0:."/>
        </w:numPr>
        <w:rPr>
          <w:rFonts w:ascii="Lucida Bright" w:hAnsi="Lucida Bright"/>
          <w:rPrChange w:id="232" w:author="Amy Cohen" w:date="2015-05-20T15:11:00Z">
            <w:rPr/>
          </w:rPrChange>
        </w:rPr>
        <w:pPrChange w:id="233" w:author="Amy Cohen" w:date="2015-03-30T14:28:00Z">
          <w:pPr>
            <w:pStyle w:val="ListParagraph"/>
            <w:numPr>
              <w:numId w:val="8"/>
            </w:numPr>
            <w:ind w:hanging="360"/>
          </w:pPr>
        </w:pPrChange>
      </w:pPr>
      <w:r w:rsidRPr="006D06AC">
        <w:rPr>
          <w:rFonts w:ascii="Lucida Bright" w:hAnsi="Lucida Bright"/>
          <w:rPrChange w:id="234" w:author="Amy Cohen" w:date="2015-05-20T15:11:00Z">
            <w:rPr/>
          </w:rPrChange>
        </w:rPr>
        <w:t>Reading closely, what clues do you find in the article about who the Copperheads were? What evidence do you see in the article to support your analysis?</w:t>
      </w:r>
    </w:p>
    <w:p w:rsidR="00A8504D" w:rsidRPr="00893C1F" w:rsidRDefault="00A8504D" w:rsidP="00A8504D">
      <w:pPr>
        <w:rPr>
          <w:rFonts w:ascii="Lucida Bright" w:hAnsi="Lucida Bright"/>
          <w:rPrChange w:id="235" w:author="Amy Cohen" w:date="2015-05-20T15:11:00Z">
            <w:rPr/>
          </w:rPrChange>
        </w:rPr>
      </w:pPr>
    </w:p>
    <w:p w:rsidR="00A8504D" w:rsidRPr="00893C1F" w:rsidRDefault="006D06AC" w:rsidP="00A8504D">
      <w:pPr>
        <w:rPr>
          <w:rFonts w:ascii="Lucida Bright" w:hAnsi="Lucida Bright"/>
          <w:i/>
          <w:rPrChange w:id="236" w:author="Amy Cohen" w:date="2015-05-20T15:11:00Z">
            <w:rPr>
              <w:i/>
            </w:rPr>
          </w:rPrChange>
        </w:rPr>
      </w:pPr>
      <w:r w:rsidRPr="006D06AC">
        <w:rPr>
          <w:rFonts w:ascii="Lucida Bright" w:hAnsi="Lucida Bright"/>
          <w:i/>
          <w:rPrChange w:id="237" w:author="Amy Cohen" w:date="2015-05-20T15:11:00Z">
            <w:rPr>
              <w:i/>
            </w:rPr>
          </w:rPrChange>
        </w:rPr>
        <w:t xml:space="preserve">Teacher Notes: The primary source documents a violent, terrorist act by Copperheads. Depending on the time available for the lesson, there is an opportunity to explore the broader concept of the voice of dissent. Copperheads were alternatively referred to as Peace Democrats (the Northern branch of the Democrat Party). These opponents to Lincoln’s strategy based their opposition on economic, racial and political differences with the Republican Party policies. Not all Peace Democrats advocated the violence exhibited by the Copperheads against Reverend Henry Highland Garnet. </w:t>
      </w:r>
    </w:p>
    <w:p w:rsidR="00650EFA" w:rsidRPr="00893C1F" w:rsidRDefault="00650EFA" w:rsidP="00A8504D">
      <w:pPr>
        <w:rPr>
          <w:rFonts w:ascii="Lucida Bright" w:hAnsi="Lucida Bright"/>
          <w:i/>
          <w:rPrChange w:id="238" w:author="Amy Cohen" w:date="2015-05-20T15:11:00Z">
            <w:rPr>
              <w:i/>
            </w:rPr>
          </w:rPrChange>
        </w:rPr>
      </w:pPr>
    </w:p>
    <w:p w:rsidR="00650EFA" w:rsidRPr="00893C1F" w:rsidRDefault="006D06AC" w:rsidP="00A8504D">
      <w:pPr>
        <w:rPr>
          <w:rFonts w:ascii="Lucida Bright" w:hAnsi="Lucida Bright"/>
          <w:i/>
          <w:rPrChange w:id="239" w:author="Amy Cohen" w:date="2015-05-20T15:11:00Z">
            <w:rPr/>
          </w:rPrChange>
        </w:rPr>
      </w:pPr>
      <w:r w:rsidRPr="006D06AC">
        <w:rPr>
          <w:rFonts w:ascii="Lucida Bright" w:hAnsi="Lucida Bright"/>
          <w:i/>
          <w:rPrChange w:id="240" w:author="Amy Cohen" w:date="2015-05-20T15:11:00Z">
            <w:rPr/>
          </w:rPrChange>
        </w:rPr>
        <w:t>Analysis of the article reveals the Copperheads were opposed to the participants in the Convention. By inference, students can conclude that they were opposed to black men organizing to advance the standing of blacks in America (no specifics about the agenda of the Convention itself are included in the article). Evidence includes:</w:t>
      </w:r>
    </w:p>
    <w:p w:rsidR="00B40C9B" w:rsidRPr="00893C1F" w:rsidRDefault="006D06AC" w:rsidP="00B40C9B">
      <w:pPr>
        <w:pStyle w:val="ListParagraph"/>
        <w:numPr>
          <w:ilvl w:val="0"/>
          <w:numId w:val="14"/>
        </w:numPr>
        <w:rPr>
          <w:rFonts w:ascii="Lucida Bright" w:hAnsi="Lucida Bright"/>
          <w:i/>
          <w:rPrChange w:id="241" w:author="Amy Cohen" w:date="2015-05-20T15:11:00Z">
            <w:rPr/>
          </w:rPrChange>
        </w:rPr>
      </w:pPr>
      <w:r w:rsidRPr="006D06AC">
        <w:rPr>
          <w:rFonts w:ascii="Lucida Bright" w:hAnsi="Lucida Bright"/>
          <w:i/>
          <w:rPrChange w:id="242" w:author="Amy Cohen" w:date="2015-05-20T15:11:00Z">
            <w:rPr/>
          </w:rPrChange>
        </w:rPr>
        <w:t>Targeting a prominent figure at the Convention for violence</w:t>
      </w:r>
    </w:p>
    <w:p w:rsidR="00B40C9B" w:rsidRPr="00893C1F" w:rsidRDefault="006D06AC" w:rsidP="00B40C9B">
      <w:pPr>
        <w:pStyle w:val="ListParagraph"/>
        <w:numPr>
          <w:ilvl w:val="0"/>
          <w:numId w:val="14"/>
        </w:numPr>
        <w:rPr>
          <w:rFonts w:ascii="Lucida Bright" w:hAnsi="Lucida Bright"/>
          <w:i/>
          <w:rPrChange w:id="243" w:author="Amy Cohen" w:date="2015-05-20T15:11:00Z">
            <w:rPr/>
          </w:rPrChange>
        </w:rPr>
      </w:pPr>
      <w:r w:rsidRPr="006D06AC">
        <w:rPr>
          <w:rFonts w:ascii="Lucida Bright" w:hAnsi="Lucida Bright"/>
          <w:i/>
          <w:rPrChange w:id="244" w:author="Amy Cohen" w:date="2015-05-20T15:11:00Z">
            <w:rPr/>
          </w:rPrChange>
        </w:rPr>
        <w:t>Stealing and discarding the text of a speech to be delivered at the Convention</w:t>
      </w:r>
    </w:p>
    <w:p w:rsidR="00B40C9B" w:rsidRPr="00893C1F" w:rsidRDefault="006D06AC" w:rsidP="00B40C9B">
      <w:pPr>
        <w:pStyle w:val="ListParagraph"/>
        <w:numPr>
          <w:ilvl w:val="0"/>
          <w:numId w:val="14"/>
        </w:numPr>
        <w:rPr>
          <w:rFonts w:ascii="Lucida Bright" w:hAnsi="Lucida Bright"/>
          <w:i/>
          <w:rPrChange w:id="245" w:author="Amy Cohen" w:date="2015-05-20T15:11:00Z">
            <w:rPr/>
          </w:rPrChange>
        </w:rPr>
      </w:pPr>
      <w:r w:rsidRPr="006D06AC">
        <w:rPr>
          <w:rFonts w:ascii="Lucida Bright" w:hAnsi="Lucida Bright"/>
          <w:i/>
          <w:rPrChange w:id="246" w:author="Amy Cohen" w:date="2015-05-20T15:11:00Z">
            <w:rPr/>
          </w:rPrChange>
        </w:rPr>
        <w:t>Retention of the memorial cane that honored Reverend Garnet</w:t>
      </w:r>
    </w:p>
    <w:p w:rsidR="00A8504D" w:rsidRPr="00893C1F" w:rsidRDefault="006D06AC" w:rsidP="00A8504D">
      <w:pPr>
        <w:pStyle w:val="ListParagraph"/>
        <w:numPr>
          <w:ilvl w:val="0"/>
          <w:numId w:val="14"/>
        </w:numPr>
        <w:rPr>
          <w:rFonts w:ascii="Lucida Bright" w:hAnsi="Lucida Bright"/>
          <w:i/>
          <w:rPrChange w:id="247" w:author="Amy Cohen" w:date="2015-05-20T15:11:00Z">
            <w:rPr/>
          </w:rPrChange>
        </w:rPr>
      </w:pPr>
      <w:r w:rsidRPr="006D06AC">
        <w:rPr>
          <w:rFonts w:ascii="Lucida Bright" w:hAnsi="Lucida Bright"/>
          <w:i/>
          <w:rPrChange w:id="248" w:author="Amy Cohen" w:date="2015-05-20T15:11:00Z">
            <w:rPr/>
          </w:rPrChange>
        </w:rPr>
        <w:t>Assault on a second member of the Convention</w:t>
      </w:r>
    </w:p>
    <w:p w:rsidR="00A8504D" w:rsidRPr="00893C1F" w:rsidRDefault="00A8504D" w:rsidP="00A8504D">
      <w:pPr>
        <w:rPr>
          <w:rFonts w:ascii="Lucida Bright" w:hAnsi="Lucida Bright"/>
          <w:rPrChange w:id="249" w:author="Amy Cohen" w:date="2015-05-20T15:11:00Z">
            <w:rPr/>
          </w:rPrChange>
        </w:rPr>
      </w:pPr>
    </w:p>
    <w:p w:rsidR="00A8504D" w:rsidRPr="00893C1F" w:rsidRDefault="00A8504D" w:rsidP="00A8504D">
      <w:pPr>
        <w:pStyle w:val="ListParagraph"/>
        <w:rPr>
          <w:rFonts w:ascii="Lucida Bright" w:hAnsi="Lucida Bright"/>
          <w:rPrChange w:id="250" w:author="Amy Cohen" w:date="2015-05-20T15:11:00Z">
            <w:rPr/>
          </w:rPrChange>
        </w:rPr>
      </w:pPr>
    </w:p>
    <w:p w:rsidR="00932751" w:rsidRPr="00893C1F" w:rsidRDefault="006D06AC" w:rsidP="006F7A47">
      <w:pPr>
        <w:pStyle w:val="ListParagraph"/>
        <w:numPr>
          <w:numberingChange w:id="251" w:author="Amy Cohen" w:date="2015-03-30T14:17:00Z" w:original="%1:5:0:."/>
        </w:numPr>
        <w:ind w:left="0"/>
        <w:rPr>
          <w:rFonts w:ascii="Lucida Bright" w:hAnsi="Lucida Bright"/>
          <w:rPrChange w:id="252" w:author="Amy Cohen" w:date="2015-05-20T15:11:00Z">
            <w:rPr/>
          </w:rPrChange>
        </w:rPr>
      </w:pPr>
      <w:ins w:id="253" w:author="Amy Cohen" w:date="2015-03-30T14:35:00Z">
        <w:r w:rsidRPr="006D06AC">
          <w:rPr>
            <w:rFonts w:ascii="Lucida Bright" w:hAnsi="Lucida Bright"/>
            <w:rPrChange w:id="254" w:author="Amy Cohen" w:date="2015-05-20T15:11:00Z">
              <w:rPr/>
            </w:rPrChange>
          </w:rPr>
          <w:t xml:space="preserve">5. </w:t>
        </w:r>
      </w:ins>
      <w:r w:rsidRPr="006D06AC">
        <w:rPr>
          <w:rFonts w:ascii="Lucida Bright" w:hAnsi="Lucida Bright"/>
          <w:rPrChange w:id="255" w:author="Amy Cohen" w:date="2015-05-20T15:11:00Z">
            <w:rPr/>
          </w:rPrChange>
        </w:rPr>
        <w:t xml:space="preserve">What does the journalist say Mr. Garnet and the Convention delegates should do in response to the assaults (second paragraph of article)? Consider the following excerpt from a </w:t>
      </w:r>
      <w:r w:rsidRPr="006D06AC">
        <w:rPr>
          <w:rFonts w:ascii="Lucida Bright" w:hAnsi="Lucida Bright"/>
          <w:i/>
          <w:rPrChange w:id="256" w:author="Amy Cohen" w:date="2015-05-20T15:11:00Z">
            <w:rPr>
              <w:i/>
            </w:rPr>
          </w:rPrChange>
        </w:rPr>
        <w:t>CNN</w:t>
      </w:r>
      <w:r w:rsidRPr="006D06AC">
        <w:rPr>
          <w:rFonts w:ascii="Lucida Bright" w:hAnsi="Lucida Bright"/>
          <w:rPrChange w:id="257" w:author="Amy Cohen" w:date="2015-05-20T15:11:00Z">
            <w:rPr/>
          </w:rPrChange>
        </w:rPr>
        <w:t xml:space="preserve"> article on the response to the killings of the journalists at the French publication </w:t>
      </w:r>
      <w:r w:rsidRPr="006D06AC">
        <w:rPr>
          <w:rFonts w:ascii="Lucida Bright" w:hAnsi="Lucida Bright"/>
          <w:i/>
          <w:rPrChange w:id="258" w:author="Amy Cohen" w:date="2015-05-20T15:11:00Z">
            <w:rPr>
              <w:i/>
            </w:rPr>
          </w:rPrChange>
        </w:rPr>
        <w:t xml:space="preserve">Charlie </w:t>
      </w:r>
      <w:ins w:id="259" w:author="Amy Cohen" w:date="2015-03-30T14:25:00Z">
        <w:r w:rsidRPr="006D06AC">
          <w:rPr>
            <w:rFonts w:ascii="Lucida Bright" w:hAnsi="Lucida Bright"/>
            <w:i/>
            <w:rPrChange w:id="260" w:author="Amy Cohen" w:date="2015-05-20T15:11:00Z">
              <w:rPr>
                <w:i/>
              </w:rPr>
            </w:rPrChange>
          </w:rPr>
          <w:t>He</w:t>
        </w:r>
      </w:ins>
      <w:del w:id="261" w:author="Amy Cohen" w:date="2015-03-30T14:25:00Z">
        <w:r w:rsidRPr="006D06AC">
          <w:rPr>
            <w:rFonts w:ascii="Lucida Bright" w:hAnsi="Lucida Bright"/>
            <w:i/>
            <w:rPrChange w:id="262" w:author="Amy Cohen" w:date="2015-05-20T15:11:00Z">
              <w:rPr>
                <w:i/>
              </w:rPr>
            </w:rPrChange>
          </w:rPr>
          <w:delText>E</w:delText>
        </w:r>
      </w:del>
      <w:r w:rsidRPr="006D06AC">
        <w:rPr>
          <w:rFonts w:ascii="Lucida Bright" w:hAnsi="Lucida Bright"/>
          <w:i/>
          <w:rPrChange w:id="263" w:author="Amy Cohen" w:date="2015-05-20T15:11:00Z">
            <w:rPr>
              <w:i/>
            </w:rPr>
          </w:rPrChange>
        </w:rPr>
        <w:t>bdo</w:t>
      </w:r>
      <w:r w:rsidRPr="006D06AC">
        <w:rPr>
          <w:rFonts w:ascii="Lucida Bright" w:hAnsi="Lucida Bright"/>
          <w:rPrChange w:id="264" w:author="Amy Cohen" w:date="2015-05-20T15:11:00Z">
            <w:rPr/>
          </w:rPrChange>
        </w:rPr>
        <w:t xml:space="preserve"> in January 2105. What similarities and differences can you identify the response to the assault on Mr. Garnet and the killings at the </w:t>
      </w:r>
      <w:r w:rsidRPr="006D06AC">
        <w:rPr>
          <w:rFonts w:ascii="Lucida Bright" w:hAnsi="Lucida Bright"/>
          <w:i/>
          <w:rPrChange w:id="265" w:author="Amy Cohen" w:date="2015-05-20T15:11:00Z">
            <w:rPr>
              <w:i/>
            </w:rPr>
          </w:rPrChange>
        </w:rPr>
        <w:t xml:space="preserve">Charlie </w:t>
      </w:r>
      <w:proofErr w:type="spellStart"/>
      <w:r w:rsidRPr="006D06AC">
        <w:rPr>
          <w:rFonts w:ascii="Lucida Bright" w:hAnsi="Lucida Bright"/>
          <w:i/>
          <w:rPrChange w:id="266" w:author="Amy Cohen" w:date="2015-05-20T15:11:00Z">
            <w:rPr>
              <w:i/>
            </w:rPr>
          </w:rPrChange>
        </w:rPr>
        <w:t>Ebdo</w:t>
      </w:r>
      <w:proofErr w:type="spellEnd"/>
      <w:r w:rsidRPr="006D06AC">
        <w:rPr>
          <w:rFonts w:ascii="Lucida Bright" w:hAnsi="Lucida Bright"/>
          <w:rPrChange w:id="267" w:author="Amy Cohen" w:date="2015-05-20T15:11:00Z">
            <w:rPr/>
          </w:rPrChange>
        </w:rPr>
        <w:t xml:space="preserve"> headquarters?</w:t>
      </w:r>
    </w:p>
    <w:p w:rsidR="005542EE" w:rsidRPr="00893C1F" w:rsidRDefault="005542EE" w:rsidP="005542EE">
      <w:pPr>
        <w:rPr>
          <w:rFonts w:ascii="Lucida Bright" w:hAnsi="Lucida Bright"/>
          <w:rPrChange w:id="268" w:author="Amy Cohen" w:date="2015-05-20T15:11:00Z">
            <w:rPr/>
          </w:rPrChange>
        </w:rPr>
      </w:pPr>
    </w:p>
    <w:p w:rsidR="005542EE" w:rsidRPr="00893C1F" w:rsidRDefault="006D06AC" w:rsidP="003B0D47">
      <w:pPr>
        <w:ind w:left="360"/>
        <w:rPr>
          <w:rFonts w:ascii="Lucida Bright" w:hAnsi="Lucida Bright"/>
          <w:rPrChange w:id="269" w:author="Amy Cohen" w:date="2015-05-20T15:11:00Z">
            <w:rPr/>
          </w:rPrChange>
        </w:rPr>
      </w:pPr>
      <w:r w:rsidRPr="006D06AC">
        <w:rPr>
          <w:rFonts w:ascii="Lucida Bright" w:hAnsi="Lucida Bright"/>
          <w:i/>
          <w:rPrChange w:id="270" w:author="Amy Cohen" w:date="2015-05-20T15:11:00Z">
            <w:rPr>
              <w:i/>
            </w:rPr>
          </w:rPrChange>
        </w:rPr>
        <w:t>Teacher Notes: Both articles highlight a refusal to be intimidated in the face of terroristic actions. “A Copperhead Victory” article calls for the object of terrorism to refuse to alter course (e.g., to move the convention to a different city) in the face of terrorism. The government (Mayor and police) pledge support for the safety of the attendees. The CNN article shows a broad response across groups to act together in defiance of terrorism.  Government officials as well as those who were not directly targeted (whites in Syracuse and the broader population in France) become actively involved in the opposition to the terrorists.</w:t>
      </w:r>
    </w:p>
    <w:p w:rsidR="00A8504D" w:rsidRPr="00893C1F" w:rsidRDefault="00A8504D" w:rsidP="005542EE">
      <w:pPr>
        <w:rPr>
          <w:rFonts w:ascii="Lucida Bright" w:hAnsi="Lucida Bright"/>
          <w:rPrChange w:id="271" w:author="Amy Cohen" w:date="2015-05-20T15:11:00Z">
            <w:rPr/>
          </w:rPrChange>
        </w:rPr>
      </w:pPr>
    </w:p>
    <w:p w:rsidR="00A8504D" w:rsidRPr="00893C1F" w:rsidRDefault="00A8504D" w:rsidP="005542EE">
      <w:pPr>
        <w:numPr>
          <w:ins w:id="272" w:author="Amy Cohen" w:date="2015-03-30T14:25:00Z"/>
        </w:numPr>
        <w:rPr>
          <w:ins w:id="273" w:author="Amy Cohen" w:date="2015-03-30T14:25:00Z"/>
          <w:rFonts w:ascii="Lucida Bright" w:hAnsi="Lucida Bright"/>
          <w:rPrChange w:id="274" w:author="Amy Cohen" w:date="2015-05-20T15:11:00Z">
            <w:rPr>
              <w:ins w:id="275" w:author="Amy Cohen" w:date="2015-03-30T14:25:00Z"/>
            </w:rPr>
          </w:rPrChange>
        </w:rPr>
      </w:pPr>
    </w:p>
    <w:p w:rsidR="006F7A47" w:rsidRPr="00893C1F" w:rsidRDefault="006F7A47" w:rsidP="005542EE">
      <w:pPr>
        <w:numPr>
          <w:ins w:id="276" w:author="Amy Cohen" w:date="2015-03-30T14:25:00Z"/>
        </w:numPr>
        <w:rPr>
          <w:ins w:id="277" w:author="Amy Cohen" w:date="2015-03-30T14:25:00Z"/>
          <w:rFonts w:ascii="Lucida Bright" w:hAnsi="Lucida Bright"/>
          <w:rPrChange w:id="278" w:author="Amy Cohen" w:date="2015-05-20T15:11:00Z">
            <w:rPr>
              <w:ins w:id="279" w:author="Amy Cohen" w:date="2015-03-30T14:25:00Z"/>
            </w:rPr>
          </w:rPrChange>
        </w:rPr>
      </w:pPr>
    </w:p>
    <w:p w:rsidR="006F7A47" w:rsidRPr="00893C1F" w:rsidRDefault="006F7A47" w:rsidP="005542EE">
      <w:pPr>
        <w:numPr>
          <w:ins w:id="280" w:author="Amy Cohen" w:date="2015-03-30T14:25:00Z"/>
        </w:numPr>
        <w:rPr>
          <w:ins w:id="281" w:author="Amy Cohen" w:date="2015-03-30T14:25:00Z"/>
          <w:rFonts w:ascii="Lucida Bright" w:hAnsi="Lucida Bright"/>
          <w:rPrChange w:id="282" w:author="Amy Cohen" w:date="2015-05-20T15:11:00Z">
            <w:rPr>
              <w:ins w:id="283" w:author="Amy Cohen" w:date="2015-03-30T14:25:00Z"/>
            </w:rPr>
          </w:rPrChange>
        </w:rPr>
      </w:pPr>
    </w:p>
    <w:p w:rsidR="006F7A47" w:rsidRPr="00893C1F" w:rsidDel="002842E3" w:rsidRDefault="006F7A47" w:rsidP="005542EE">
      <w:pPr>
        <w:numPr>
          <w:ins w:id="284" w:author="Amy Cohen" w:date="2015-03-30T14:25:00Z"/>
        </w:numPr>
        <w:rPr>
          <w:ins w:id="285" w:author="Amy Cohen" w:date="2015-03-30T14:25:00Z"/>
          <w:del w:id="286" w:author="Krystal Appiah" w:date="2015-07-29T10:49:00Z"/>
          <w:rFonts w:ascii="Lucida Bright" w:hAnsi="Lucida Bright"/>
          <w:rPrChange w:id="287" w:author="Amy Cohen" w:date="2015-05-20T15:11:00Z">
            <w:rPr>
              <w:ins w:id="288" w:author="Amy Cohen" w:date="2015-03-30T14:25:00Z"/>
              <w:del w:id="289" w:author="Krystal Appiah" w:date="2015-07-29T10:49:00Z"/>
            </w:rPr>
          </w:rPrChange>
        </w:rPr>
      </w:pPr>
    </w:p>
    <w:p w:rsidR="006F7A47" w:rsidRPr="00893C1F" w:rsidDel="002842E3" w:rsidRDefault="006F7A47" w:rsidP="005542EE">
      <w:pPr>
        <w:numPr>
          <w:ins w:id="290" w:author="Amy Cohen" w:date="2015-03-30T14:25:00Z"/>
        </w:numPr>
        <w:rPr>
          <w:ins w:id="291" w:author="Amy Cohen" w:date="2015-03-30T14:25:00Z"/>
          <w:del w:id="292" w:author="Krystal Appiah" w:date="2015-07-29T10:49:00Z"/>
          <w:rFonts w:ascii="Lucida Bright" w:hAnsi="Lucida Bright"/>
          <w:rPrChange w:id="293" w:author="Amy Cohen" w:date="2015-05-20T15:11:00Z">
            <w:rPr>
              <w:ins w:id="294" w:author="Amy Cohen" w:date="2015-03-30T14:25:00Z"/>
              <w:del w:id="295" w:author="Krystal Appiah" w:date="2015-07-29T10:49:00Z"/>
            </w:rPr>
          </w:rPrChange>
        </w:rPr>
      </w:pPr>
    </w:p>
    <w:p w:rsidR="006F7A47" w:rsidRPr="00893C1F" w:rsidDel="002842E3" w:rsidRDefault="006F7A47" w:rsidP="005542EE">
      <w:pPr>
        <w:numPr>
          <w:ins w:id="296" w:author="Amy Cohen" w:date="2015-03-30T14:25:00Z"/>
        </w:numPr>
        <w:rPr>
          <w:ins w:id="297" w:author="Amy Cohen" w:date="2015-03-30T14:25:00Z"/>
          <w:del w:id="298" w:author="Krystal Appiah" w:date="2015-07-29T10:49:00Z"/>
          <w:rFonts w:ascii="Lucida Bright" w:hAnsi="Lucida Bright"/>
          <w:rPrChange w:id="299" w:author="Amy Cohen" w:date="2015-05-20T15:11:00Z">
            <w:rPr>
              <w:ins w:id="300" w:author="Amy Cohen" w:date="2015-03-30T14:25:00Z"/>
              <w:del w:id="301" w:author="Krystal Appiah" w:date="2015-07-29T10:49:00Z"/>
            </w:rPr>
          </w:rPrChange>
        </w:rPr>
      </w:pPr>
    </w:p>
    <w:p w:rsidR="006F7A47" w:rsidRPr="00893C1F" w:rsidDel="002842E3" w:rsidRDefault="006F7A47" w:rsidP="005542EE">
      <w:pPr>
        <w:rPr>
          <w:del w:id="302" w:author="Krystal Appiah" w:date="2015-07-29T10:49:00Z"/>
          <w:rFonts w:ascii="Lucida Bright" w:hAnsi="Lucida Bright"/>
          <w:rPrChange w:id="303" w:author="Amy Cohen" w:date="2015-05-20T15:11:00Z">
            <w:rPr>
              <w:del w:id="304" w:author="Krystal Appiah" w:date="2015-07-29T10:49:00Z"/>
            </w:rPr>
          </w:rPrChange>
        </w:rPr>
      </w:pPr>
    </w:p>
    <w:p w:rsidR="005542EE" w:rsidRPr="00893C1F" w:rsidDel="002842E3" w:rsidRDefault="005542EE" w:rsidP="005542EE">
      <w:pPr>
        <w:rPr>
          <w:del w:id="305" w:author="Krystal Appiah" w:date="2015-07-29T10:49:00Z"/>
          <w:rFonts w:ascii="Lucida Bright" w:hAnsi="Lucida Bright"/>
          <w:rPrChange w:id="306" w:author="Amy Cohen" w:date="2015-05-20T15:11:00Z">
            <w:rPr>
              <w:del w:id="307" w:author="Krystal Appiah" w:date="2015-07-29T10:49:00Z"/>
            </w:rPr>
          </w:rPrChange>
        </w:rPr>
      </w:pPr>
    </w:p>
    <w:p w:rsidR="00932751" w:rsidRPr="00893C1F" w:rsidRDefault="003B04DB">
      <w:pPr>
        <w:rPr>
          <w:rFonts w:ascii="Lucida Bright" w:hAnsi="Lucida Bright"/>
          <w:rPrChange w:id="308" w:author="Amy Cohen" w:date="2015-05-20T15:11:00Z">
            <w:rPr/>
          </w:rPrChange>
        </w:rPr>
      </w:pPr>
      <w:r>
        <w:rPr>
          <w:rFonts w:ascii="Lucida Bright" w:hAnsi="Lucida Bright"/>
          <w:noProof/>
          <w:lang w:eastAsia="en-US"/>
          <w:rPrChange w:id="309">
            <w:rPr>
              <w:noProof/>
              <w:lang w:eastAsia="en-US"/>
            </w:rPr>
          </w:rPrChange>
        </w:rPr>
        <w:drawing>
          <wp:inline distT="0" distB="0" distL="0" distR="0">
            <wp:extent cx="4800600" cy="101870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801152" cy="1018823"/>
                    </a:xfrm>
                    <a:prstGeom prst="rect">
                      <a:avLst/>
                    </a:prstGeom>
                    <a:noFill/>
                    <a:ln>
                      <a:noFill/>
                    </a:ln>
                  </pic:spPr>
                </pic:pic>
              </a:graphicData>
            </a:graphic>
          </wp:inline>
        </w:drawing>
      </w:r>
    </w:p>
    <w:p w:rsidR="00A8504D" w:rsidRDefault="00420DE0">
      <w:r>
        <w:rPr>
          <w:noProof/>
          <w:lang w:eastAsia="en-US"/>
        </w:rPr>
        <w:drawing>
          <wp:inline distT="0" distB="0" distL="0" distR="0">
            <wp:extent cx="5943600" cy="29742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0" cy="2974202"/>
                    </a:xfrm>
                    <a:prstGeom prst="rect">
                      <a:avLst/>
                    </a:prstGeom>
                    <a:noFill/>
                    <a:ln>
                      <a:noFill/>
                    </a:ln>
                  </pic:spPr>
                </pic:pic>
              </a:graphicData>
            </a:graphic>
          </wp:inline>
        </w:drawing>
      </w:r>
    </w:p>
    <w:p w:rsidR="00A8504D" w:rsidRPr="00A8504D" w:rsidRDefault="00A8504D" w:rsidP="00A8504D"/>
    <w:p w:rsidR="00A8504D" w:rsidRDefault="00A8504D" w:rsidP="00A8504D"/>
    <w:p w:rsidR="005542EE" w:rsidRDefault="005542EE" w:rsidP="00A8504D">
      <w:pPr>
        <w:jc w:val="right"/>
      </w:pPr>
    </w:p>
    <w:p w:rsidR="006D06AC" w:rsidRDefault="006D06AC">
      <w:pPr>
        <w:ind w:left="-270"/>
        <w:jc w:val="right"/>
        <w:pPrChange w:id="310" w:author="Amy Cohen" w:date="2015-03-30T14:36:00Z">
          <w:pPr>
            <w:jc w:val="right"/>
          </w:pPr>
        </w:pPrChange>
      </w:pPr>
    </w:p>
    <w:p w:rsidR="006D06AC" w:rsidRDefault="006F7A47">
      <w:pPr>
        <w:numPr>
          <w:numberingChange w:id="311" w:author="Amy Cohen" w:date="2015-03-30T14:17:00Z" w:original="%1:6:0:."/>
        </w:numPr>
        <w:pPrChange w:id="312" w:author="Amy Cohen" w:date="2015-03-30T14:36:00Z">
          <w:pPr>
            <w:pStyle w:val="ListParagraph"/>
            <w:numPr>
              <w:numId w:val="8"/>
            </w:numPr>
            <w:ind w:hanging="360"/>
          </w:pPr>
        </w:pPrChange>
      </w:pPr>
      <w:ins w:id="313" w:author="Amy Cohen" w:date="2015-03-30T14:36:00Z">
        <w:r>
          <w:t xml:space="preserve">6. </w:t>
        </w:r>
      </w:ins>
      <w:r w:rsidR="00A8504D">
        <w:t>What questions do you have about the event or information described in the article?</w:t>
      </w:r>
    </w:p>
    <w:p w:rsidR="006D06AC" w:rsidRDefault="0022548B">
      <w:pPr>
        <w:rPr>
          <w:i/>
        </w:rPr>
        <w:pPrChange w:id="314" w:author="Amy Cohen" w:date="2015-03-30T14:36:00Z">
          <w:pPr>
            <w:ind w:left="360"/>
          </w:pPr>
        </w:pPrChange>
      </w:pPr>
      <w:r>
        <w:rPr>
          <w:i/>
        </w:rPr>
        <w:t>Teacher Notes: Some topics rich for further discussion might include:</w:t>
      </w:r>
    </w:p>
    <w:p w:rsidR="006D06AC" w:rsidRDefault="0022548B">
      <w:pPr>
        <w:pStyle w:val="ListParagraph"/>
        <w:numPr>
          <w:ilvl w:val="0"/>
          <w:numId w:val="15"/>
        </w:numPr>
        <w:ind w:left="0" w:firstLine="0"/>
        <w:pPrChange w:id="315" w:author="Amy Cohen" w:date="2015-03-30T14:36:00Z">
          <w:pPr>
            <w:pStyle w:val="ListParagraph"/>
            <w:numPr>
              <w:numId w:val="15"/>
            </w:numPr>
            <w:ind w:left="1080" w:hanging="360"/>
          </w:pPr>
        </w:pPrChange>
      </w:pPr>
      <w:r w:rsidRPr="003E119E">
        <w:t>Who was Reverend Garnet and why was he a leader at the Convention?</w:t>
      </w:r>
    </w:p>
    <w:p w:rsidR="006D06AC" w:rsidRDefault="0022548B">
      <w:pPr>
        <w:pStyle w:val="ListParagraph"/>
        <w:numPr>
          <w:ilvl w:val="0"/>
          <w:numId w:val="15"/>
        </w:numPr>
        <w:ind w:left="0" w:firstLine="0"/>
        <w:pPrChange w:id="316" w:author="Amy Cohen" w:date="2015-03-30T14:36:00Z">
          <w:pPr>
            <w:pStyle w:val="ListParagraph"/>
            <w:numPr>
              <w:numId w:val="15"/>
            </w:numPr>
            <w:ind w:left="1080" w:hanging="360"/>
          </w:pPr>
        </w:pPrChange>
      </w:pPr>
      <w:r w:rsidRPr="003E119E">
        <w:t>What was the agenda for the Convention? What was achieved?</w:t>
      </w:r>
    </w:p>
    <w:p w:rsidR="006D06AC" w:rsidRDefault="0022548B">
      <w:pPr>
        <w:pStyle w:val="ListParagraph"/>
        <w:numPr>
          <w:ilvl w:val="0"/>
          <w:numId w:val="15"/>
        </w:numPr>
        <w:ind w:left="0" w:firstLine="0"/>
        <w:pPrChange w:id="317" w:author="Amy Cohen" w:date="2015-03-30T14:36:00Z">
          <w:pPr>
            <w:pStyle w:val="ListParagraph"/>
            <w:numPr>
              <w:numId w:val="15"/>
            </w:numPr>
            <w:ind w:left="1080" w:hanging="360"/>
          </w:pPr>
        </w:pPrChange>
      </w:pPr>
      <w:r w:rsidRPr="003E119E">
        <w:t>Were some cities safer than Syracuse for black activists? If so, where? Why were they safer?</w:t>
      </w:r>
    </w:p>
    <w:p w:rsidR="006D06AC" w:rsidRDefault="00FF53D7">
      <w:pPr>
        <w:pStyle w:val="ListParagraph"/>
        <w:numPr>
          <w:ilvl w:val="0"/>
          <w:numId w:val="15"/>
        </w:numPr>
        <w:ind w:left="0" w:firstLine="0"/>
        <w:pPrChange w:id="318" w:author="Amy Cohen" w:date="2015-03-30T14:36:00Z">
          <w:pPr>
            <w:pStyle w:val="ListParagraph"/>
            <w:numPr>
              <w:numId w:val="15"/>
            </w:numPr>
            <w:ind w:left="1080" w:hanging="360"/>
          </w:pPr>
        </w:pPrChange>
      </w:pPr>
      <w:r w:rsidRPr="003E119E">
        <w:t>Were these types of violent events typical o</w:t>
      </w:r>
      <w:r w:rsidR="003E119E">
        <w:t>f the Copperheads? Did they</w:t>
      </w:r>
      <w:r w:rsidRPr="003E119E">
        <w:t xml:space="preserve"> achieve the intended results?</w:t>
      </w:r>
    </w:p>
    <w:p w:rsidR="006D06AC" w:rsidRDefault="0027416E">
      <w:pPr>
        <w:pStyle w:val="ListParagraph"/>
        <w:numPr>
          <w:ilvl w:val="0"/>
          <w:numId w:val="15"/>
        </w:numPr>
        <w:ind w:left="0" w:firstLine="0"/>
        <w:pPrChange w:id="319" w:author="Amy Cohen" w:date="2015-03-30T14:36:00Z">
          <w:pPr>
            <w:pStyle w:val="ListParagraph"/>
            <w:numPr>
              <w:numId w:val="15"/>
            </w:numPr>
            <w:ind w:left="1080" w:hanging="360"/>
          </w:pPr>
        </w:pPrChange>
      </w:pPr>
      <w:r>
        <w:t>How instrumental were these types of conventions in the overall advancement of political, economic and civil rights for blacks at the time?</w:t>
      </w:r>
    </w:p>
    <w:sectPr w:rsidR="006D06AC" w:rsidSect="00E835CC">
      <w:headerReference w:type="default" r:id="rId1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B35" w:rsidRDefault="00735B35" w:rsidP="00D43516">
      <w:r>
        <w:separator/>
      </w:r>
    </w:p>
  </w:endnote>
  <w:endnote w:type="continuationSeparator" w:id="0">
    <w:p w:rsidR="00735B35" w:rsidRDefault="00735B35" w:rsidP="00D43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auto"/>
    <w:pitch w:val="variable"/>
    <w:sig w:usb0="00000000" w:usb1="00000000" w:usb2="0001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00000003" w:usb1="00000000" w:usb2="00000000" w:usb3="00000000" w:csb0="00000001" w:csb1="00000000"/>
  </w:font>
  <w:font w:name="Lucida Bright">
    <w:panose1 w:val="020406020505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B35" w:rsidRDefault="00735B35" w:rsidP="00D43516">
      <w:r>
        <w:separator/>
      </w:r>
    </w:p>
  </w:footnote>
  <w:footnote w:type="continuationSeparator" w:id="0">
    <w:p w:rsidR="00735B35" w:rsidRDefault="00735B35" w:rsidP="00D435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B35" w:rsidRDefault="00735B35">
    <w:pPr>
      <w:pStyle w:val="Header"/>
    </w:pP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B123E"/>
    <w:multiLevelType w:val="hybridMultilevel"/>
    <w:tmpl w:val="31725B8E"/>
    <w:lvl w:ilvl="0" w:tplc="6EFAC75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B45DF0"/>
    <w:multiLevelType w:val="hybridMultilevel"/>
    <w:tmpl w:val="1A2C7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4A7465"/>
    <w:multiLevelType w:val="hybridMultilevel"/>
    <w:tmpl w:val="213690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A5678E"/>
    <w:multiLevelType w:val="hybridMultilevel"/>
    <w:tmpl w:val="E3164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CE3B00"/>
    <w:multiLevelType w:val="hybridMultilevel"/>
    <w:tmpl w:val="74BEF74A"/>
    <w:lvl w:ilvl="0" w:tplc="6EFAC754">
      <w:start w:val="1"/>
      <w:numFmt w:val="bullet"/>
      <w:lvlText w:val=""/>
      <w:lvlJc w:val="left"/>
      <w:pPr>
        <w:ind w:left="1440" w:hanging="360"/>
      </w:pPr>
      <w:rPr>
        <w:rFonts w:ascii="Webdings" w:hAnsi="Web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1B00AA7"/>
    <w:multiLevelType w:val="hybridMultilevel"/>
    <w:tmpl w:val="94BA41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DCE0269"/>
    <w:multiLevelType w:val="hybridMultilevel"/>
    <w:tmpl w:val="5D7613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E5D6E6A"/>
    <w:multiLevelType w:val="hybridMultilevel"/>
    <w:tmpl w:val="750601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C63F23"/>
    <w:multiLevelType w:val="hybridMultilevel"/>
    <w:tmpl w:val="AFE8D036"/>
    <w:lvl w:ilvl="0" w:tplc="04090001">
      <w:start w:val="1"/>
      <w:numFmt w:val="bullet"/>
      <w:lvlText w:val=""/>
      <w:lvlJc w:val="left"/>
      <w:pPr>
        <w:ind w:left="1493" w:hanging="360"/>
      </w:pPr>
      <w:rPr>
        <w:rFonts w:ascii="Symbol" w:hAnsi="Symbol" w:hint="default"/>
      </w:rPr>
    </w:lvl>
    <w:lvl w:ilvl="1" w:tplc="04090003" w:tentative="1">
      <w:start w:val="1"/>
      <w:numFmt w:val="bullet"/>
      <w:lvlText w:val="o"/>
      <w:lvlJc w:val="left"/>
      <w:pPr>
        <w:ind w:left="2213" w:hanging="360"/>
      </w:pPr>
      <w:rPr>
        <w:rFonts w:ascii="Courier New" w:hAnsi="Courier New" w:hint="default"/>
      </w:rPr>
    </w:lvl>
    <w:lvl w:ilvl="2" w:tplc="04090005" w:tentative="1">
      <w:start w:val="1"/>
      <w:numFmt w:val="bullet"/>
      <w:lvlText w:val=""/>
      <w:lvlJc w:val="left"/>
      <w:pPr>
        <w:ind w:left="2933" w:hanging="360"/>
      </w:pPr>
      <w:rPr>
        <w:rFonts w:ascii="Wingdings" w:hAnsi="Wingdings" w:hint="default"/>
      </w:rPr>
    </w:lvl>
    <w:lvl w:ilvl="3" w:tplc="04090001" w:tentative="1">
      <w:start w:val="1"/>
      <w:numFmt w:val="bullet"/>
      <w:lvlText w:val=""/>
      <w:lvlJc w:val="left"/>
      <w:pPr>
        <w:ind w:left="3653" w:hanging="360"/>
      </w:pPr>
      <w:rPr>
        <w:rFonts w:ascii="Symbol" w:hAnsi="Symbol" w:hint="default"/>
      </w:rPr>
    </w:lvl>
    <w:lvl w:ilvl="4" w:tplc="04090003" w:tentative="1">
      <w:start w:val="1"/>
      <w:numFmt w:val="bullet"/>
      <w:lvlText w:val="o"/>
      <w:lvlJc w:val="left"/>
      <w:pPr>
        <w:ind w:left="4373" w:hanging="360"/>
      </w:pPr>
      <w:rPr>
        <w:rFonts w:ascii="Courier New" w:hAnsi="Courier New" w:hint="default"/>
      </w:rPr>
    </w:lvl>
    <w:lvl w:ilvl="5" w:tplc="04090005" w:tentative="1">
      <w:start w:val="1"/>
      <w:numFmt w:val="bullet"/>
      <w:lvlText w:val=""/>
      <w:lvlJc w:val="left"/>
      <w:pPr>
        <w:ind w:left="5093" w:hanging="360"/>
      </w:pPr>
      <w:rPr>
        <w:rFonts w:ascii="Wingdings" w:hAnsi="Wingdings" w:hint="default"/>
      </w:rPr>
    </w:lvl>
    <w:lvl w:ilvl="6" w:tplc="04090001" w:tentative="1">
      <w:start w:val="1"/>
      <w:numFmt w:val="bullet"/>
      <w:lvlText w:val=""/>
      <w:lvlJc w:val="left"/>
      <w:pPr>
        <w:ind w:left="5813" w:hanging="360"/>
      </w:pPr>
      <w:rPr>
        <w:rFonts w:ascii="Symbol" w:hAnsi="Symbol" w:hint="default"/>
      </w:rPr>
    </w:lvl>
    <w:lvl w:ilvl="7" w:tplc="04090003" w:tentative="1">
      <w:start w:val="1"/>
      <w:numFmt w:val="bullet"/>
      <w:lvlText w:val="o"/>
      <w:lvlJc w:val="left"/>
      <w:pPr>
        <w:ind w:left="6533" w:hanging="360"/>
      </w:pPr>
      <w:rPr>
        <w:rFonts w:ascii="Courier New" w:hAnsi="Courier New" w:hint="default"/>
      </w:rPr>
    </w:lvl>
    <w:lvl w:ilvl="8" w:tplc="04090005" w:tentative="1">
      <w:start w:val="1"/>
      <w:numFmt w:val="bullet"/>
      <w:lvlText w:val=""/>
      <w:lvlJc w:val="left"/>
      <w:pPr>
        <w:ind w:left="7253" w:hanging="360"/>
      </w:pPr>
      <w:rPr>
        <w:rFonts w:ascii="Wingdings" w:hAnsi="Wingdings" w:hint="default"/>
      </w:rPr>
    </w:lvl>
  </w:abstractNum>
  <w:abstractNum w:abstractNumId="9">
    <w:nsid w:val="3AA21FE7"/>
    <w:multiLevelType w:val="hybridMultilevel"/>
    <w:tmpl w:val="9A52B208"/>
    <w:lvl w:ilvl="0" w:tplc="6EFAC754">
      <w:start w:val="1"/>
      <w:numFmt w:val="bullet"/>
      <w:lvlText w:val=""/>
      <w:lvlJc w:val="left"/>
      <w:pPr>
        <w:ind w:left="1080" w:hanging="360"/>
      </w:pPr>
      <w:rPr>
        <w:rFonts w:ascii="Symbol" w:hAnsi="Symbol" w:hint="default"/>
        <w:sz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418D7C0F"/>
    <w:multiLevelType w:val="hybridMultilevel"/>
    <w:tmpl w:val="61624248"/>
    <w:lvl w:ilvl="0" w:tplc="6EFAC754">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2085593"/>
    <w:multiLevelType w:val="hybridMultilevel"/>
    <w:tmpl w:val="674E7F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2B831C5"/>
    <w:multiLevelType w:val="hybridMultilevel"/>
    <w:tmpl w:val="547C7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0AB3E9E"/>
    <w:multiLevelType w:val="hybridMultilevel"/>
    <w:tmpl w:val="D49CE1F6"/>
    <w:lvl w:ilvl="0" w:tplc="6EFAC754">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6E74B39"/>
    <w:multiLevelType w:val="hybridMultilevel"/>
    <w:tmpl w:val="276CBF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3"/>
  </w:num>
  <w:num w:numId="3">
    <w:abstractNumId w:val="4"/>
  </w:num>
  <w:num w:numId="4">
    <w:abstractNumId w:val="9"/>
  </w:num>
  <w:num w:numId="5">
    <w:abstractNumId w:val="0"/>
  </w:num>
  <w:num w:numId="6">
    <w:abstractNumId w:val="12"/>
  </w:num>
  <w:num w:numId="7">
    <w:abstractNumId w:val="14"/>
  </w:num>
  <w:num w:numId="8">
    <w:abstractNumId w:val="7"/>
  </w:num>
  <w:num w:numId="9">
    <w:abstractNumId w:val="2"/>
  </w:num>
  <w:num w:numId="10">
    <w:abstractNumId w:val="1"/>
  </w:num>
  <w:num w:numId="11">
    <w:abstractNumId w:val="5"/>
  </w:num>
  <w:num w:numId="12">
    <w:abstractNumId w:val="3"/>
  </w:num>
  <w:num w:numId="13">
    <w:abstractNumId w:val="8"/>
  </w:num>
  <w:num w:numId="14">
    <w:abstractNumId w:val="6"/>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proofState w:spelling="clean" w:grammar="clean"/>
  <w:revisionView w:markup="0"/>
  <w:trackRevision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D83"/>
    <w:rsid w:val="00005370"/>
    <w:rsid w:val="00021C12"/>
    <w:rsid w:val="00047DBA"/>
    <w:rsid w:val="00053365"/>
    <w:rsid w:val="00086C51"/>
    <w:rsid w:val="0009518C"/>
    <w:rsid w:val="000B1A8E"/>
    <w:rsid w:val="000D074B"/>
    <w:rsid w:val="000D6914"/>
    <w:rsid w:val="000F2363"/>
    <w:rsid w:val="00125056"/>
    <w:rsid w:val="00152548"/>
    <w:rsid w:val="001B7A5A"/>
    <w:rsid w:val="001D4C54"/>
    <w:rsid w:val="001D66E7"/>
    <w:rsid w:val="001F4F66"/>
    <w:rsid w:val="002065A8"/>
    <w:rsid w:val="0022548B"/>
    <w:rsid w:val="00244962"/>
    <w:rsid w:val="0027416E"/>
    <w:rsid w:val="002842E3"/>
    <w:rsid w:val="002A3D7C"/>
    <w:rsid w:val="002C7183"/>
    <w:rsid w:val="002F2425"/>
    <w:rsid w:val="00326DCD"/>
    <w:rsid w:val="0039450F"/>
    <w:rsid w:val="003B04DB"/>
    <w:rsid w:val="003B0D47"/>
    <w:rsid w:val="003B4691"/>
    <w:rsid w:val="003C18BE"/>
    <w:rsid w:val="003D00D0"/>
    <w:rsid w:val="003D2EAF"/>
    <w:rsid w:val="003E119E"/>
    <w:rsid w:val="00420DE0"/>
    <w:rsid w:val="004476C3"/>
    <w:rsid w:val="00464314"/>
    <w:rsid w:val="00466A9C"/>
    <w:rsid w:val="00495D7D"/>
    <w:rsid w:val="004D2D89"/>
    <w:rsid w:val="004D472E"/>
    <w:rsid w:val="004F1CE7"/>
    <w:rsid w:val="005501C4"/>
    <w:rsid w:val="005542EE"/>
    <w:rsid w:val="005D5FA9"/>
    <w:rsid w:val="005E300B"/>
    <w:rsid w:val="00642831"/>
    <w:rsid w:val="00650EFA"/>
    <w:rsid w:val="006D06AC"/>
    <w:rsid w:val="006D3B76"/>
    <w:rsid w:val="006E63A5"/>
    <w:rsid w:val="006F7A47"/>
    <w:rsid w:val="00701C5A"/>
    <w:rsid w:val="00735B35"/>
    <w:rsid w:val="00752397"/>
    <w:rsid w:val="0078171F"/>
    <w:rsid w:val="007818B9"/>
    <w:rsid w:val="007C20F5"/>
    <w:rsid w:val="007D7A0C"/>
    <w:rsid w:val="0081238D"/>
    <w:rsid w:val="00812A8C"/>
    <w:rsid w:val="00812BA8"/>
    <w:rsid w:val="00870E13"/>
    <w:rsid w:val="00876D78"/>
    <w:rsid w:val="008869A3"/>
    <w:rsid w:val="00893C1F"/>
    <w:rsid w:val="00932751"/>
    <w:rsid w:val="009741DA"/>
    <w:rsid w:val="00976871"/>
    <w:rsid w:val="00982191"/>
    <w:rsid w:val="00992AC4"/>
    <w:rsid w:val="00995CDE"/>
    <w:rsid w:val="009B04D9"/>
    <w:rsid w:val="00A05D3D"/>
    <w:rsid w:val="00A57B7C"/>
    <w:rsid w:val="00A8504D"/>
    <w:rsid w:val="00AA49E0"/>
    <w:rsid w:val="00AC2E7B"/>
    <w:rsid w:val="00AC442E"/>
    <w:rsid w:val="00AC51A7"/>
    <w:rsid w:val="00AD3BB6"/>
    <w:rsid w:val="00AD5040"/>
    <w:rsid w:val="00B12AAA"/>
    <w:rsid w:val="00B40C9B"/>
    <w:rsid w:val="00B60FF5"/>
    <w:rsid w:val="00B80310"/>
    <w:rsid w:val="00BB79BB"/>
    <w:rsid w:val="00BC33B6"/>
    <w:rsid w:val="00C17879"/>
    <w:rsid w:val="00CB3E65"/>
    <w:rsid w:val="00D108B2"/>
    <w:rsid w:val="00D31074"/>
    <w:rsid w:val="00D35F55"/>
    <w:rsid w:val="00D43516"/>
    <w:rsid w:val="00D4402C"/>
    <w:rsid w:val="00D75645"/>
    <w:rsid w:val="00D807BC"/>
    <w:rsid w:val="00DA46BA"/>
    <w:rsid w:val="00DC0D7C"/>
    <w:rsid w:val="00DC2D09"/>
    <w:rsid w:val="00DD45EF"/>
    <w:rsid w:val="00DE4934"/>
    <w:rsid w:val="00E01C4B"/>
    <w:rsid w:val="00E16FCB"/>
    <w:rsid w:val="00E40EFA"/>
    <w:rsid w:val="00E52F19"/>
    <w:rsid w:val="00E534B6"/>
    <w:rsid w:val="00E835CC"/>
    <w:rsid w:val="00EE17EC"/>
    <w:rsid w:val="00F20477"/>
    <w:rsid w:val="00F70D85"/>
    <w:rsid w:val="00F96D83"/>
    <w:rsid w:val="00FA0134"/>
    <w:rsid w:val="00FC5E9E"/>
    <w:rsid w:val="00FC7296"/>
    <w:rsid w:val="00FF53D7"/>
    <w:rsid w:val="00FF661B"/>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C7183"/>
    <w:pPr>
      <w:ind w:left="720"/>
      <w:contextualSpacing/>
    </w:pPr>
  </w:style>
  <w:style w:type="paragraph" w:styleId="BalloonText">
    <w:name w:val="Balloon Text"/>
    <w:basedOn w:val="Normal"/>
    <w:link w:val="BalloonTextChar"/>
    <w:uiPriority w:val="99"/>
    <w:semiHidden/>
    <w:unhideWhenUsed/>
    <w:rsid w:val="003B4691"/>
    <w:rPr>
      <w:rFonts w:ascii="Lucida Grande" w:hAnsi="Lucida Grande"/>
      <w:sz w:val="18"/>
      <w:szCs w:val="18"/>
    </w:rPr>
  </w:style>
  <w:style w:type="character" w:customStyle="1" w:styleId="BalloonTextChar">
    <w:name w:val="Balloon Text Char"/>
    <w:basedOn w:val="DefaultParagraphFont"/>
    <w:link w:val="BalloonText"/>
    <w:uiPriority w:val="99"/>
    <w:semiHidden/>
    <w:rsid w:val="003B4691"/>
    <w:rPr>
      <w:rFonts w:ascii="Lucida Grande" w:hAnsi="Lucida Grande"/>
      <w:sz w:val="18"/>
      <w:szCs w:val="18"/>
    </w:rPr>
  </w:style>
  <w:style w:type="table" w:styleId="TableGrid">
    <w:name w:val="Table Grid"/>
    <w:basedOn w:val="TableNormal"/>
    <w:uiPriority w:val="59"/>
    <w:rsid w:val="00BC33B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FA0134"/>
    <w:rPr>
      <w:color w:val="0000FF" w:themeColor="hyperlink"/>
      <w:u w:val="single"/>
    </w:rPr>
  </w:style>
  <w:style w:type="character" w:customStyle="1" w:styleId="apple-converted-space">
    <w:name w:val="apple-converted-space"/>
    <w:basedOn w:val="DefaultParagraphFont"/>
    <w:rsid w:val="00D108B2"/>
  </w:style>
  <w:style w:type="paragraph" w:styleId="Header">
    <w:name w:val="header"/>
    <w:basedOn w:val="Normal"/>
    <w:link w:val="HeaderChar"/>
    <w:uiPriority w:val="99"/>
    <w:unhideWhenUsed/>
    <w:rsid w:val="00D43516"/>
    <w:pPr>
      <w:tabs>
        <w:tab w:val="center" w:pos="4320"/>
        <w:tab w:val="right" w:pos="8640"/>
      </w:tabs>
    </w:pPr>
  </w:style>
  <w:style w:type="character" w:customStyle="1" w:styleId="HeaderChar">
    <w:name w:val="Header Char"/>
    <w:basedOn w:val="DefaultParagraphFont"/>
    <w:link w:val="Header"/>
    <w:uiPriority w:val="99"/>
    <w:rsid w:val="00D43516"/>
  </w:style>
  <w:style w:type="paragraph" w:styleId="Footer">
    <w:name w:val="footer"/>
    <w:basedOn w:val="Normal"/>
    <w:link w:val="FooterChar"/>
    <w:uiPriority w:val="99"/>
    <w:unhideWhenUsed/>
    <w:rsid w:val="00D43516"/>
    <w:pPr>
      <w:tabs>
        <w:tab w:val="center" w:pos="4320"/>
        <w:tab w:val="right" w:pos="8640"/>
      </w:tabs>
    </w:pPr>
  </w:style>
  <w:style w:type="character" w:customStyle="1" w:styleId="FooterChar">
    <w:name w:val="Footer Char"/>
    <w:basedOn w:val="DefaultParagraphFont"/>
    <w:link w:val="Footer"/>
    <w:uiPriority w:val="99"/>
    <w:rsid w:val="00D43516"/>
  </w:style>
  <w:style w:type="character" w:styleId="PageNumber">
    <w:name w:val="page number"/>
    <w:basedOn w:val="DefaultParagraphFont"/>
    <w:uiPriority w:val="99"/>
    <w:semiHidden/>
    <w:unhideWhenUsed/>
    <w:rsid w:val="00D435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C7183"/>
    <w:pPr>
      <w:ind w:left="720"/>
      <w:contextualSpacing/>
    </w:pPr>
  </w:style>
  <w:style w:type="paragraph" w:styleId="BalloonText">
    <w:name w:val="Balloon Text"/>
    <w:basedOn w:val="Normal"/>
    <w:link w:val="BalloonTextChar"/>
    <w:uiPriority w:val="99"/>
    <w:semiHidden/>
    <w:unhideWhenUsed/>
    <w:rsid w:val="003B4691"/>
    <w:rPr>
      <w:rFonts w:ascii="Lucida Grande" w:hAnsi="Lucida Grande"/>
      <w:sz w:val="18"/>
      <w:szCs w:val="18"/>
    </w:rPr>
  </w:style>
  <w:style w:type="character" w:customStyle="1" w:styleId="BalloonTextChar">
    <w:name w:val="Balloon Text Char"/>
    <w:basedOn w:val="DefaultParagraphFont"/>
    <w:link w:val="BalloonText"/>
    <w:uiPriority w:val="99"/>
    <w:semiHidden/>
    <w:rsid w:val="003B4691"/>
    <w:rPr>
      <w:rFonts w:ascii="Lucida Grande" w:hAnsi="Lucida Grande"/>
      <w:sz w:val="18"/>
      <w:szCs w:val="18"/>
    </w:rPr>
  </w:style>
  <w:style w:type="table" w:styleId="TableGrid">
    <w:name w:val="Table Grid"/>
    <w:basedOn w:val="TableNormal"/>
    <w:uiPriority w:val="59"/>
    <w:rsid w:val="00BC33B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FA0134"/>
    <w:rPr>
      <w:color w:val="0000FF" w:themeColor="hyperlink"/>
      <w:u w:val="single"/>
    </w:rPr>
  </w:style>
  <w:style w:type="character" w:customStyle="1" w:styleId="apple-converted-space">
    <w:name w:val="apple-converted-space"/>
    <w:basedOn w:val="DefaultParagraphFont"/>
    <w:rsid w:val="00D108B2"/>
  </w:style>
  <w:style w:type="paragraph" w:styleId="Header">
    <w:name w:val="header"/>
    <w:basedOn w:val="Normal"/>
    <w:link w:val="HeaderChar"/>
    <w:uiPriority w:val="99"/>
    <w:unhideWhenUsed/>
    <w:rsid w:val="00D43516"/>
    <w:pPr>
      <w:tabs>
        <w:tab w:val="center" w:pos="4320"/>
        <w:tab w:val="right" w:pos="8640"/>
      </w:tabs>
    </w:pPr>
  </w:style>
  <w:style w:type="character" w:customStyle="1" w:styleId="HeaderChar">
    <w:name w:val="Header Char"/>
    <w:basedOn w:val="DefaultParagraphFont"/>
    <w:link w:val="Header"/>
    <w:uiPriority w:val="99"/>
    <w:rsid w:val="00D43516"/>
  </w:style>
  <w:style w:type="paragraph" w:styleId="Footer">
    <w:name w:val="footer"/>
    <w:basedOn w:val="Normal"/>
    <w:link w:val="FooterChar"/>
    <w:uiPriority w:val="99"/>
    <w:unhideWhenUsed/>
    <w:rsid w:val="00D43516"/>
    <w:pPr>
      <w:tabs>
        <w:tab w:val="center" w:pos="4320"/>
        <w:tab w:val="right" w:pos="8640"/>
      </w:tabs>
    </w:pPr>
  </w:style>
  <w:style w:type="character" w:customStyle="1" w:styleId="FooterChar">
    <w:name w:val="Footer Char"/>
    <w:basedOn w:val="DefaultParagraphFont"/>
    <w:link w:val="Footer"/>
    <w:uiPriority w:val="99"/>
    <w:rsid w:val="00D43516"/>
  </w:style>
  <w:style w:type="character" w:styleId="PageNumber">
    <w:name w:val="page number"/>
    <w:basedOn w:val="DefaultParagraphFont"/>
    <w:uiPriority w:val="99"/>
    <w:semiHidden/>
    <w:unhideWhenUsed/>
    <w:rsid w:val="00D43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40407">
      <w:bodyDiv w:val="1"/>
      <w:marLeft w:val="0"/>
      <w:marRight w:val="0"/>
      <w:marTop w:val="0"/>
      <w:marBottom w:val="0"/>
      <w:divBdr>
        <w:top w:val="none" w:sz="0" w:space="0" w:color="auto"/>
        <w:left w:val="none" w:sz="0" w:space="0" w:color="auto"/>
        <w:bottom w:val="none" w:sz="0" w:space="0" w:color="auto"/>
        <w:right w:val="none" w:sz="0" w:space="0" w:color="auto"/>
      </w:divBdr>
    </w:div>
    <w:div w:id="289821578">
      <w:bodyDiv w:val="1"/>
      <w:marLeft w:val="0"/>
      <w:marRight w:val="0"/>
      <w:marTop w:val="0"/>
      <w:marBottom w:val="0"/>
      <w:divBdr>
        <w:top w:val="none" w:sz="0" w:space="0" w:color="auto"/>
        <w:left w:val="none" w:sz="0" w:space="0" w:color="auto"/>
        <w:bottom w:val="none" w:sz="0" w:space="0" w:color="auto"/>
        <w:right w:val="none" w:sz="0" w:space="0" w:color="auto"/>
      </w:divBdr>
    </w:div>
    <w:div w:id="339550362">
      <w:bodyDiv w:val="1"/>
      <w:marLeft w:val="0"/>
      <w:marRight w:val="0"/>
      <w:marTop w:val="0"/>
      <w:marBottom w:val="0"/>
      <w:divBdr>
        <w:top w:val="none" w:sz="0" w:space="0" w:color="auto"/>
        <w:left w:val="none" w:sz="0" w:space="0" w:color="auto"/>
        <w:bottom w:val="none" w:sz="0" w:space="0" w:color="auto"/>
        <w:right w:val="none" w:sz="0" w:space="0" w:color="auto"/>
      </w:divBdr>
    </w:div>
    <w:div w:id="1420174235">
      <w:bodyDiv w:val="1"/>
      <w:marLeft w:val="0"/>
      <w:marRight w:val="0"/>
      <w:marTop w:val="0"/>
      <w:marBottom w:val="0"/>
      <w:divBdr>
        <w:top w:val="none" w:sz="0" w:space="0" w:color="auto"/>
        <w:left w:val="none" w:sz="0" w:space="0" w:color="auto"/>
        <w:bottom w:val="none" w:sz="0" w:space="0" w:color="auto"/>
        <w:right w:val="none" w:sz="0" w:space="0" w:color="auto"/>
      </w:divBdr>
    </w:div>
    <w:div w:id="193739931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13320-02D3-4957-824D-92CBAAC38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1093</Words>
  <Characters>6234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Library Company of Philadelphia</Company>
  <LinksUpToDate>false</LinksUpToDate>
  <CharactersWithSpaces>7313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Terry Anne Wildman</dc:creator>
  <cp:lastModifiedBy>Krystal Appiah</cp:lastModifiedBy>
  <cp:revision>7</cp:revision>
  <dcterms:created xsi:type="dcterms:W3CDTF">2015-07-29T14:40:00Z</dcterms:created>
  <dcterms:modified xsi:type="dcterms:W3CDTF">2015-07-29T14:50:00Z</dcterms:modified>
</cp:coreProperties>
</file>