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51F" w:rsidRPr="000E451F" w:rsidRDefault="000E451F">
      <w:pPr>
        <w:spacing w:after="0"/>
        <w:rPr>
          <w:del w:id="0" w:author="Amy Cohen" w:date="2015-03-16T14:59:00Z"/>
          <w:rFonts w:ascii="Lucida Bright" w:hAnsi="Lucida Bright"/>
          <w:b/>
          <w:color w:val="FF6600"/>
          <w:rPrChange w:id="1" w:author="Amy Cohen" w:date="2015-03-17T12:18:00Z">
            <w:rPr>
              <w:del w:id="2" w:author="Amy Cohen" w:date="2015-03-16T14:59:00Z"/>
              <w:rFonts w:ascii="Lucida Bright" w:hAnsi="Lucida Bright"/>
              <w:b/>
              <w:color w:val="FF0000"/>
              <w:u w:val="single"/>
            </w:rPr>
          </w:rPrChange>
        </w:rPr>
        <w:pPrChange w:id="3" w:author="Amy Cohen" w:date="2013-09-30T14:00:00Z">
          <w:pPr>
            <w:spacing w:after="0"/>
            <w:jc w:val="both"/>
          </w:pPr>
        </w:pPrChange>
      </w:pPr>
      <w:del w:id="4" w:author="Amy Cohen" w:date="2015-03-16T14:59:00Z">
        <w:r w:rsidRPr="000E451F">
          <w:rPr>
            <w:rFonts w:ascii="Lucida Bright" w:hAnsi="Lucida Bright"/>
            <w:b/>
            <w:color w:val="FF6600"/>
            <w:rPrChange w:id="5" w:author="Amy Cohen" w:date="2015-03-17T12:18:00Z">
              <w:rPr>
                <w:rFonts w:ascii="Lucida Bright" w:hAnsi="Lucida Bright"/>
                <w:b/>
                <w:color w:val="FF0000"/>
                <w:u w:val="single"/>
              </w:rPr>
            </w:rPrChange>
          </w:rPr>
          <w:delText>BEFORE</w:delText>
        </w:r>
      </w:del>
    </w:p>
    <w:p w:rsidR="000E451F" w:rsidRPr="000E451F" w:rsidDel="00A705F7" w:rsidRDefault="004F36FE">
      <w:pPr>
        <w:numPr>
          <w:ins w:id="6" w:author="Amy Cohen" w:date="2013-09-30T13:32:00Z"/>
        </w:numPr>
        <w:spacing w:after="0"/>
        <w:rPr>
          <w:del w:id="7" w:author="Amy Cohen" w:date="2015-05-20T14:49:00Z"/>
          <w:rFonts w:ascii="Lucida Bright" w:hAnsi="Lucida Bright"/>
          <w:i/>
          <w:rPrChange w:id="8" w:author="Amy Cohen" w:date="2015-03-17T12:18:00Z">
            <w:rPr>
              <w:del w:id="9" w:author="Amy Cohen" w:date="2015-05-20T14:49:00Z"/>
              <w:rFonts w:ascii="Lucida Bright" w:hAnsi="Lucida Bright"/>
              <w:b/>
              <w:i/>
            </w:rPr>
          </w:rPrChange>
        </w:rPr>
        <w:pPrChange w:id="10" w:author="Amy Cohen" w:date="2013-09-30T14:00:00Z">
          <w:pPr>
            <w:spacing w:after="0"/>
            <w:jc w:val="both"/>
          </w:pPr>
        </w:pPrChange>
      </w:pPr>
      <w:del w:id="11" w:author="Amy Cohen" w:date="2015-03-16T15:00:00Z">
        <w:r>
          <w:rPr>
            <w:rFonts w:ascii="Lucida Bright" w:hAnsi="Lucida Bright"/>
            <w:b/>
          </w:rPr>
          <w:delText>(</w:delText>
        </w:r>
        <w:r>
          <w:rPr>
            <w:rFonts w:ascii="Lucida Bright" w:hAnsi="Lucida Bright"/>
            <w:b/>
            <w:i/>
          </w:rPr>
          <w:delText>Preparing for and showing the episode should take approximately one 50 minute class period.)</w:delText>
        </w:r>
      </w:del>
    </w:p>
    <w:p w:rsidR="00911923" w:rsidRPr="00AF65BD" w:rsidDel="00A705F7" w:rsidRDefault="00911923">
      <w:pPr>
        <w:widowControl w:val="0"/>
        <w:numPr>
          <w:ins w:id="12" w:author="Amy Cohen" w:date="2013-09-30T13:44:00Z"/>
        </w:numPr>
        <w:autoSpaceDE w:val="0"/>
        <w:autoSpaceDN w:val="0"/>
        <w:adjustRightInd w:val="0"/>
        <w:spacing w:after="0"/>
        <w:rPr>
          <w:del w:id="13" w:author="Amy Cohen" w:date="2015-05-20T14:49:00Z"/>
          <w:rFonts w:ascii="Lucida Bright" w:hAnsi="Lucida Bright" w:cs="Arial"/>
          <w:szCs w:val="26"/>
        </w:rPr>
      </w:pPr>
    </w:p>
    <w:p w:rsidR="000E451F" w:rsidRDefault="000E451F">
      <w:pPr>
        <w:spacing w:after="0"/>
        <w:rPr>
          <w:del w:id="14" w:author="Amy Cohen" w:date="2013-09-30T13:30:00Z"/>
          <w:rFonts w:ascii="Lucida Bright" w:hAnsi="Lucida Bright"/>
        </w:rPr>
        <w:pPrChange w:id="15" w:author="Amy Cohen" w:date="2013-09-30T14:00:00Z">
          <w:pPr>
            <w:spacing w:after="0"/>
            <w:jc w:val="both"/>
          </w:pPr>
        </w:pPrChange>
      </w:pPr>
      <w:del w:id="16" w:author="Amy Cohen" w:date="2013-09-30T13:30:00Z">
        <w:r w:rsidRPr="000E451F">
          <w:rPr>
            <w:rFonts w:ascii="Lucida Bright" w:hAnsi="Lucida Bright"/>
            <w:rPrChange w:id="17" w:author="Amy Cohen" w:date="2015-03-17T12:18:00Z">
              <w:rPr>
                <w:rFonts w:ascii="Lucida Bright" w:hAnsi="Lucida Bright"/>
                <w:color w:val="0000FF" w:themeColor="hyperlink"/>
                <w:u w:val="single"/>
              </w:rPr>
            </w:rPrChange>
          </w:rPr>
          <w:delText>To stimulate student interest, read the following words in a dramatic voice as if in a movie preview:</w:delText>
        </w:r>
      </w:del>
    </w:p>
    <w:p w:rsidR="00FD0B02" w:rsidRPr="00AF65BD" w:rsidRDefault="000E451F">
      <w:pPr>
        <w:rPr>
          <w:del w:id="18" w:author="Amy Cohen" w:date="2013-09-30T13:30:00Z"/>
          <w:rFonts w:ascii="Lucida Bright" w:hAnsi="Lucida Bright"/>
          <w:i/>
        </w:rPr>
      </w:pPr>
      <w:del w:id="19" w:author="Amy Cohen" w:date="2013-09-30T13:30:00Z">
        <w:r w:rsidRPr="000E451F">
          <w:rPr>
            <w:rFonts w:ascii="Lucida Bright" w:hAnsi="Lucida Bright"/>
            <w:i/>
            <w:rPrChange w:id="20" w:author="Amy Cohen" w:date="2015-03-17T12:18:00Z">
              <w:rPr>
                <w:rFonts w:ascii="Lucida Bright" w:hAnsi="Lucida Bright"/>
                <w:i/>
                <w:color w:val="0000FF" w:themeColor="hyperlink"/>
                <w:u w:val="single"/>
              </w:rPr>
            </w:rPrChange>
          </w:rPr>
          <w:delText>"Imagine a scenario in which people begin to mysteriously get ill and drop dead around you—after turning a hideous shade and bleeding from their nose, gums, ears and places we can't mention. Imagine that half the people in your community flee to escape this mysterious, deadly disease. Even the President of the United States, the Congress, and the state government have run away. Those who don't leave are faced with a mounting death toll and no idea how to stop it. By the time the dying stops as mysteriously as it began, one in ten members of your community have perished—friends, family, neighbors—one in ten have gone to their grave and no one can explain why.</w:delText>
        </w:r>
      </w:del>
    </w:p>
    <w:p w:rsidR="00FD0B02" w:rsidRPr="00AF65BD" w:rsidRDefault="000E451F">
      <w:pPr>
        <w:rPr>
          <w:del w:id="21" w:author="Amy Cohen" w:date="2013-09-30T13:30:00Z"/>
          <w:rFonts w:ascii="Lucida Bright" w:hAnsi="Lucida Bright"/>
          <w:i/>
        </w:rPr>
      </w:pPr>
      <w:del w:id="22" w:author="Amy Cohen" w:date="2013-09-30T13:30:00Z">
        <w:r w:rsidRPr="000E451F">
          <w:rPr>
            <w:rFonts w:ascii="Lucida Bright" w:hAnsi="Lucida Bright"/>
            <w:i/>
            <w:rPrChange w:id="23" w:author="Amy Cohen" w:date="2015-03-17T12:18:00Z">
              <w:rPr>
                <w:rFonts w:ascii="Lucida Bright" w:hAnsi="Lucida Bright"/>
                <w:i/>
                <w:color w:val="0000FF" w:themeColor="hyperlink"/>
                <w:u w:val="single"/>
              </w:rPr>
            </w:rPrChange>
          </w:rPr>
          <w:delText>Sound like a horror film, the plot of a new Stephen King book, or the worst nightmare one could imagine?</w:delText>
        </w:r>
      </w:del>
    </w:p>
    <w:p w:rsidR="00FD0B02" w:rsidRPr="00AF65BD" w:rsidDel="00A705F7" w:rsidRDefault="000E451F">
      <w:pPr>
        <w:numPr>
          <w:ins w:id="24" w:author="Amy Cohen" w:date="2015-03-16T16:18:00Z"/>
        </w:numPr>
        <w:rPr>
          <w:del w:id="25" w:author="Amy Cohen" w:date="2015-05-20T14:49:00Z"/>
          <w:rFonts w:ascii="Lucida Bright" w:hAnsi="Lucida Bright"/>
        </w:rPr>
      </w:pPr>
      <w:del w:id="26" w:author="Amy Cohen" w:date="2013-09-30T13:31:00Z">
        <w:r w:rsidRPr="000E451F">
          <w:rPr>
            <w:rFonts w:ascii="Lucida Bright" w:hAnsi="Lucida Bright"/>
            <w:i/>
            <w:rPrChange w:id="27" w:author="Amy Cohen" w:date="2015-03-17T12:18:00Z">
              <w:rPr>
                <w:rFonts w:ascii="Lucida Bright" w:hAnsi="Lucida Bright"/>
                <w:i/>
                <w:color w:val="0000FF" w:themeColor="hyperlink"/>
                <w:u w:val="single"/>
              </w:rPr>
            </w:rPrChange>
          </w:rPr>
          <w:delText>This really happened. It happened in 1793. And it happened in Philadelphia."</w:delText>
        </w:r>
      </w:del>
    </w:p>
    <w:p w:rsidR="00AF65BD" w:rsidDel="00DA03DB" w:rsidRDefault="00AF65BD" w:rsidP="00AF65BD">
      <w:pPr>
        <w:widowControl w:val="0"/>
        <w:numPr>
          <w:ins w:id="28" w:author="Amy Cohen" w:date="2015-03-17T12:17:00Z"/>
        </w:numPr>
        <w:autoSpaceDE w:val="0"/>
        <w:autoSpaceDN w:val="0"/>
        <w:adjustRightInd w:val="0"/>
        <w:spacing w:after="0"/>
        <w:rPr>
          <w:ins w:id="29" w:author="Amy Cohen" w:date="2015-03-17T12:17:00Z"/>
          <w:del w:id="30" w:author="Krystal Appiah" w:date="2015-07-24T11:58:00Z"/>
          <w:rFonts w:ascii="Lucida Bright" w:hAnsi="Lucida Bright" w:cs="Verdana"/>
          <w:b/>
          <w:sz w:val="22"/>
          <w:szCs w:val="28"/>
          <w:u w:val="single"/>
        </w:rPr>
      </w:pPr>
    </w:p>
    <w:p w:rsidR="00AF65BD" w:rsidDel="00DA03DB" w:rsidRDefault="00AF65BD" w:rsidP="00AF65BD">
      <w:pPr>
        <w:widowControl w:val="0"/>
        <w:numPr>
          <w:ins w:id="31" w:author="Amy Cohen" w:date="2015-03-17T12:17:00Z"/>
        </w:numPr>
        <w:autoSpaceDE w:val="0"/>
        <w:autoSpaceDN w:val="0"/>
        <w:adjustRightInd w:val="0"/>
        <w:spacing w:after="0"/>
        <w:rPr>
          <w:ins w:id="32" w:author="Amy Cohen" w:date="2015-03-17T12:17:00Z"/>
          <w:del w:id="33" w:author="Krystal Appiah" w:date="2015-07-24T11:58:00Z"/>
          <w:rFonts w:ascii="Lucida Bright" w:hAnsi="Lucida Bright" w:cs="Verdana"/>
          <w:b/>
          <w:sz w:val="22"/>
          <w:szCs w:val="28"/>
          <w:u w:val="single"/>
        </w:rPr>
      </w:pPr>
    </w:p>
    <w:p w:rsidR="000E451F" w:rsidRPr="000E451F" w:rsidRDefault="000E451F">
      <w:pPr>
        <w:widowControl w:val="0"/>
        <w:numPr>
          <w:ins w:id="34" w:author="Amy Cohen" w:date="2015-03-16T16:28:00Z"/>
        </w:numPr>
        <w:autoSpaceDE w:val="0"/>
        <w:autoSpaceDN w:val="0"/>
        <w:adjustRightInd w:val="0"/>
        <w:spacing w:after="0"/>
        <w:rPr>
          <w:ins w:id="35" w:author="Amy Cohen" w:date="2015-03-16T16:28:00Z"/>
          <w:rFonts w:ascii="Lucida Bright" w:hAnsi="Lucida Bright" w:cs="Verdana"/>
          <w:b/>
          <w:sz w:val="22"/>
          <w:szCs w:val="28"/>
          <w:rPrChange w:id="36" w:author="Amy Cohen" w:date="2015-03-16T16:30:00Z">
            <w:rPr>
              <w:ins w:id="37" w:author="Amy Cohen" w:date="2015-03-16T16:28:00Z"/>
              <w:rFonts w:ascii="Gill Sans" w:hAnsi="Gill Sans" w:cs="Verdana"/>
              <w:b/>
              <w:sz w:val="28"/>
              <w:szCs w:val="28"/>
            </w:rPr>
          </w:rPrChange>
        </w:rPr>
        <w:pPrChange w:id="38" w:author="Amy Cohen" w:date="2015-03-17T12:17:00Z">
          <w:pPr>
            <w:widowControl w:val="0"/>
            <w:autoSpaceDE w:val="0"/>
            <w:autoSpaceDN w:val="0"/>
            <w:adjustRightInd w:val="0"/>
            <w:spacing w:after="0"/>
            <w:jc w:val="center"/>
          </w:pPr>
        </w:pPrChange>
      </w:pPr>
      <w:ins w:id="39" w:author="Amy Cohen" w:date="2015-03-16T16:28:00Z">
        <w:r w:rsidRPr="000E451F">
          <w:rPr>
            <w:rFonts w:ascii="Lucida Bright" w:hAnsi="Lucida Bright" w:cs="Verdana"/>
            <w:b/>
            <w:sz w:val="22"/>
            <w:szCs w:val="28"/>
            <w:u w:val="single"/>
            <w:rPrChange w:id="40" w:author="Amy Cohen" w:date="2015-03-16T16:30:00Z">
              <w:rPr>
                <w:rFonts w:ascii="Gill Sans" w:hAnsi="Gill Sans" w:cs="Verdana"/>
                <w:b/>
                <w:color w:val="0000FF" w:themeColor="hyperlink"/>
                <w:sz w:val="28"/>
                <w:szCs w:val="28"/>
                <w:u w:val="single"/>
              </w:rPr>
            </w:rPrChange>
          </w:rPr>
          <w:t>Primary Source 1</w:t>
        </w:r>
        <w:r w:rsidRPr="000E451F">
          <w:rPr>
            <w:rFonts w:ascii="Lucida Bright" w:hAnsi="Lucida Bright" w:cs="Verdana"/>
            <w:b/>
            <w:sz w:val="22"/>
            <w:szCs w:val="28"/>
            <w:rPrChange w:id="41" w:author="Amy Cohen" w:date="2015-03-16T16:30:00Z">
              <w:rPr>
                <w:rFonts w:ascii="Gill Sans" w:hAnsi="Gill Sans" w:cs="Verdana"/>
                <w:b/>
                <w:color w:val="0000FF" w:themeColor="hyperlink"/>
                <w:sz w:val="28"/>
                <w:szCs w:val="28"/>
                <w:u w:val="single"/>
              </w:rPr>
            </w:rPrChange>
          </w:rPr>
          <w:t xml:space="preserve">: </w:t>
        </w:r>
      </w:ins>
      <w:ins w:id="42" w:author="Krystal Appiah" w:date="2015-07-24T10:35:00Z">
        <w:r w:rsidR="00353BA8">
          <w:rPr>
            <w:rFonts w:ascii="Lucida Bright" w:hAnsi="Lucida Bright" w:cs="Verdana"/>
            <w:b/>
            <w:sz w:val="22"/>
            <w:szCs w:val="28"/>
          </w:rPr>
          <w:t>“</w:t>
        </w:r>
      </w:ins>
      <w:ins w:id="43" w:author="Amy Cohen" w:date="2015-03-16T16:28:00Z">
        <w:r w:rsidRPr="000E451F">
          <w:rPr>
            <w:rFonts w:ascii="Lucida Bright" w:hAnsi="Lucida Bright" w:cs="Verdana"/>
            <w:b/>
            <w:sz w:val="22"/>
            <w:szCs w:val="28"/>
            <w:rPrChange w:id="44" w:author="Amy Cohen" w:date="2015-03-16T16:30:00Z">
              <w:rPr>
                <w:rFonts w:ascii="Gill Sans" w:hAnsi="Gill Sans" w:cs="Verdana"/>
                <w:b/>
                <w:color w:val="0000FF" w:themeColor="hyperlink"/>
                <w:sz w:val="28"/>
                <w:szCs w:val="28"/>
                <w:u w:val="single"/>
              </w:rPr>
            </w:rPrChange>
          </w:rPr>
          <w:t>Colored People and the Cars,</w:t>
        </w:r>
      </w:ins>
      <w:ins w:id="45" w:author="Krystal Appiah" w:date="2015-07-24T10:35:00Z">
        <w:r w:rsidR="00353BA8">
          <w:rPr>
            <w:rFonts w:ascii="Lucida Bright" w:hAnsi="Lucida Bright" w:cs="Verdana"/>
            <w:b/>
            <w:sz w:val="22"/>
            <w:szCs w:val="28"/>
          </w:rPr>
          <w:t>”</w:t>
        </w:r>
      </w:ins>
      <w:ins w:id="46" w:author="Amy Cohen" w:date="2015-03-16T16:28:00Z">
        <w:r w:rsidRPr="000E451F">
          <w:rPr>
            <w:rFonts w:ascii="Lucida Bright" w:hAnsi="Lucida Bright" w:cs="Verdana"/>
            <w:b/>
            <w:sz w:val="22"/>
            <w:szCs w:val="28"/>
            <w:rPrChange w:id="47" w:author="Amy Cohen" w:date="2015-03-16T16:30:00Z">
              <w:rPr>
                <w:rFonts w:ascii="Gill Sans" w:hAnsi="Gill Sans" w:cs="Verdana"/>
                <w:b/>
                <w:color w:val="0000FF" w:themeColor="hyperlink"/>
                <w:sz w:val="28"/>
                <w:szCs w:val="28"/>
                <w:u w:val="single"/>
              </w:rPr>
            </w:rPrChange>
          </w:rPr>
          <w:t xml:space="preserve"> August 31, 1859</w:t>
        </w:r>
      </w:ins>
    </w:p>
    <w:p w:rsidR="009A265D" w:rsidRDefault="000E451F" w:rsidP="009B10EC">
      <w:pPr>
        <w:widowControl w:val="0"/>
        <w:numPr>
          <w:ins w:id="48" w:author="Amy Cohen" w:date="2015-03-16T16:28:00Z"/>
        </w:numPr>
        <w:autoSpaceDE w:val="0"/>
        <w:autoSpaceDN w:val="0"/>
        <w:adjustRightInd w:val="0"/>
        <w:spacing w:after="0" w:line="360" w:lineRule="auto"/>
        <w:rPr>
          <w:ins w:id="49" w:author="Krystal Appiah" w:date="2015-07-24T10:32:00Z"/>
          <w:rFonts w:ascii="Lucida Bright" w:hAnsi="Lucida Bright" w:cs="Verdana"/>
          <w:sz w:val="22"/>
          <w:szCs w:val="26"/>
        </w:rPr>
      </w:pPr>
      <w:ins w:id="50" w:author="Amy Cohen" w:date="2015-03-16T16:28:00Z">
        <w:r w:rsidRPr="000E451F">
          <w:rPr>
            <w:rFonts w:ascii="Lucida Bright" w:hAnsi="Lucida Bright" w:cs="Verdana"/>
            <w:b/>
            <w:i/>
            <w:sz w:val="22"/>
            <w:szCs w:val="26"/>
            <w:rPrChange w:id="51" w:author="Amy Cohen" w:date="2015-03-16T16:30:00Z">
              <w:rPr>
                <w:rFonts w:ascii="Gill Sans" w:hAnsi="Gill Sans" w:cs="Verdana"/>
                <w:b/>
                <w:i/>
                <w:color w:val="0000FF" w:themeColor="hyperlink"/>
                <w:szCs w:val="26"/>
                <w:u w:val="single"/>
              </w:rPr>
            </w:rPrChange>
          </w:rPr>
          <w:t>To the Editor of the North American and United States Gazette:</w:t>
        </w:r>
        <w:r w:rsidRPr="000E451F">
          <w:rPr>
            <w:rFonts w:ascii="Lucida Bright" w:hAnsi="Lucida Bright" w:cs="Verdana"/>
            <w:sz w:val="22"/>
            <w:szCs w:val="26"/>
            <w:rPrChange w:id="52" w:author="Amy Cohen" w:date="2015-03-16T16:30:00Z">
              <w:rPr>
                <w:rFonts w:ascii="Gill Sans" w:hAnsi="Gill Sans" w:cs="Verdana"/>
                <w:color w:val="0000FF" w:themeColor="hyperlink"/>
                <w:szCs w:val="26"/>
                <w:u w:val="single"/>
              </w:rPr>
            </w:rPrChange>
          </w:rPr>
          <w:t xml:space="preserve"> </w:t>
        </w:r>
      </w:ins>
    </w:p>
    <w:p w:rsidR="009B10EC" w:rsidRPr="009B10EC" w:rsidDel="00556A0B" w:rsidRDefault="000E451F" w:rsidP="009B10EC">
      <w:pPr>
        <w:widowControl w:val="0"/>
        <w:numPr>
          <w:ins w:id="53" w:author="Amy Cohen" w:date="2015-03-16T16:28:00Z"/>
        </w:numPr>
        <w:autoSpaceDE w:val="0"/>
        <w:autoSpaceDN w:val="0"/>
        <w:adjustRightInd w:val="0"/>
        <w:spacing w:after="0" w:line="360" w:lineRule="auto"/>
        <w:rPr>
          <w:ins w:id="54" w:author="Amy Cohen" w:date="2015-03-16T16:28:00Z"/>
          <w:del w:id="55" w:author="Krystal Appiah" w:date="2015-07-24T10:41:00Z"/>
          <w:rFonts w:ascii="Lucida Bright" w:hAnsi="Lucida Bright" w:cs="Verdana"/>
          <w:sz w:val="22"/>
          <w:szCs w:val="26"/>
          <w:rPrChange w:id="56" w:author="Amy Cohen" w:date="2015-03-16T16:30:00Z">
            <w:rPr>
              <w:ins w:id="57" w:author="Amy Cohen" w:date="2015-03-16T16:28:00Z"/>
              <w:del w:id="58" w:author="Krystal Appiah" w:date="2015-07-24T10:41:00Z"/>
              <w:rFonts w:ascii="Gill Sans" w:hAnsi="Gill Sans" w:cs="Verdana"/>
              <w:szCs w:val="26"/>
            </w:rPr>
          </w:rPrChange>
        </w:rPr>
      </w:pPr>
      <w:proofErr w:type="gramStart"/>
      <w:ins w:id="59" w:author="Amy Cohen" w:date="2015-03-16T16:28:00Z">
        <w:r w:rsidRPr="000E451F">
          <w:rPr>
            <w:rFonts w:ascii="Lucida Bright" w:hAnsi="Lucida Bright" w:cs="Verdana"/>
            <w:sz w:val="22"/>
            <w:szCs w:val="26"/>
            <w:rPrChange w:id="60" w:author="Amy Cohen" w:date="2015-03-16T16:30:00Z">
              <w:rPr>
                <w:rFonts w:ascii="Gill Sans" w:hAnsi="Gill Sans" w:cs="Verdana"/>
                <w:color w:val="0000FF" w:themeColor="hyperlink"/>
                <w:szCs w:val="26"/>
                <w:u w:val="single"/>
              </w:rPr>
            </w:rPrChange>
          </w:rPr>
          <w:t>Sir :</w:t>
        </w:r>
        <w:proofErr w:type="gramEnd"/>
      </w:ins>
    </w:p>
    <w:p w:rsidR="00DA03DB" w:rsidRDefault="00556A0B" w:rsidP="009B10EC">
      <w:pPr>
        <w:widowControl w:val="0"/>
        <w:numPr>
          <w:ins w:id="61" w:author="Amy Cohen" w:date="2015-03-16T16:28:00Z"/>
        </w:numPr>
        <w:autoSpaceDE w:val="0"/>
        <w:autoSpaceDN w:val="0"/>
        <w:adjustRightInd w:val="0"/>
        <w:spacing w:after="0" w:line="360" w:lineRule="auto"/>
        <w:rPr>
          <w:ins w:id="62" w:author="Krystal Appiah" w:date="2015-07-24T11:57:00Z"/>
          <w:rFonts w:ascii="Lucida Bright" w:hAnsi="Lucida Bright" w:cs="Verdana"/>
          <w:sz w:val="22"/>
          <w:szCs w:val="26"/>
        </w:rPr>
      </w:pPr>
      <w:ins w:id="63" w:author="Krystal Appiah" w:date="2015-07-24T10:41:00Z">
        <w:r>
          <w:rPr>
            <w:rFonts w:ascii="Lucida Bright" w:hAnsi="Lucida Bright" w:cs="Verdana"/>
            <w:sz w:val="22"/>
            <w:szCs w:val="26"/>
          </w:rPr>
          <w:t xml:space="preserve"> </w:t>
        </w:r>
      </w:ins>
    </w:p>
    <w:p w:rsidR="00DA03DB" w:rsidRDefault="000E451F" w:rsidP="00DA03DB">
      <w:pPr>
        <w:widowControl w:val="0"/>
        <w:numPr>
          <w:ins w:id="64" w:author="Amy Cohen" w:date="2015-03-16T16:28:00Z"/>
        </w:numPr>
        <w:autoSpaceDE w:val="0"/>
        <w:autoSpaceDN w:val="0"/>
        <w:adjustRightInd w:val="0"/>
        <w:spacing w:after="0" w:line="360" w:lineRule="auto"/>
        <w:ind w:firstLine="720"/>
        <w:rPr>
          <w:ins w:id="65" w:author="Krystal Appiah" w:date="2015-07-24T11:57:00Z"/>
          <w:rFonts w:ascii="Lucida Bright" w:hAnsi="Lucida Bright" w:cs="Verdana"/>
          <w:sz w:val="22"/>
          <w:szCs w:val="26"/>
        </w:rPr>
        <w:pPrChange w:id="66" w:author="Krystal Appiah" w:date="2015-07-24T11:57:00Z">
          <w:pPr>
            <w:widowControl w:val="0"/>
            <w:autoSpaceDE w:val="0"/>
            <w:autoSpaceDN w:val="0"/>
            <w:adjustRightInd w:val="0"/>
            <w:spacing w:after="0" w:line="360" w:lineRule="auto"/>
          </w:pPr>
        </w:pPrChange>
      </w:pPr>
      <w:ins w:id="67" w:author="Amy Cohen" w:date="2015-03-16T16:28:00Z">
        <w:r w:rsidRPr="000E451F">
          <w:rPr>
            <w:rFonts w:ascii="Lucida Bright" w:hAnsi="Lucida Bright" w:cs="Verdana"/>
            <w:sz w:val="22"/>
            <w:szCs w:val="26"/>
            <w:rPrChange w:id="68" w:author="Amy Cohen" w:date="2015-03-16T16:30:00Z">
              <w:rPr>
                <w:rFonts w:ascii="Gill Sans" w:hAnsi="Gill Sans" w:cs="Verdana"/>
                <w:color w:val="0000FF" w:themeColor="hyperlink"/>
                <w:szCs w:val="26"/>
                <w:u w:val="single"/>
              </w:rPr>
            </w:rPrChange>
          </w:rPr>
          <w:t xml:space="preserve">As a colored man, and constant reader of your paper, allow me a brief corner in your columns to make a few remarks on the sore grievance of genteel </w:t>
        </w:r>
        <w:r w:rsidRPr="000E451F">
          <w:rPr>
            <w:rFonts w:ascii="Lucida Bright" w:hAnsi="Lucida Bright" w:cs="Verdana"/>
            <w:i/>
            <w:sz w:val="22"/>
            <w:szCs w:val="26"/>
            <w:rPrChange w:id="69" w:author="Amy Cohen" w:date="2015-03-16T16:30:00Z">
              <w:rPr>
                <w:rFonts w:ascii="Gill Sans" w:hAnsi="Gill Sans" w:cs="Verdana"/>
                <w:i/>
                <w:color w:val="0000FF" w:themeColor="hyperlink"/>
                <w:szCs w:val="26"/>
                <w:u w:val="single"/>
              </w:rPr>
            </w:rPrChange>
          </w:rPr>
          <w:t xml:space="preserve">(refined, respectable) </w:t>
        </w:r>
        <w:r w:rsidRPr="000E451F">
          <w:rPr>
            <w:rFonts w:ascii="Lucida Bright" w:hAnsi="Lucida Bright" w:cs="Verdana"/>
            <w:sz w:val="22"/>
            <w:szCs w:val="26"/>
            <w:rPrChange w:id="70" w:author="Amy Cohen" w:date="2015-03-16T16:30:00Z">
              <w:rPr>
                <w:rFonts w:ascii="Gill Sans" w:hAnsi="Gill Sans" w:cs="Verdana"/>
                <w:color w:val="0000FF" w:themeColor="hyperlink"/>
                <w:szCs w:val="26"/>
                <w:u w:val="single"/>
              </w:rPr>
            </w:rPrChange>
          </w:rPr>
          <w:t xml:space="preserve">colored people in being excluded from the city passenger railroad cars, except they choose to " stand on the front platform with the driver." </w:t>
        </w:r>
      </w:ins>
      <w:ins w:id="71" w:author="Krystal Appiah" w:date="2015-07-24T11:57:00Z">
        <w:r w:rsidR="00DA03DB">
          <w:rPr>
            <w:rFonts w:ascii="Lucida Bright" w:hAnsi="Lucida Bright" w:cs="Verdana"/>
            <w:sz w:val="22"/>
            <w:szCs w:val="26"/>
          </w:rPr>
          <w:tab/>
        </w:r>
      </w:ins>
    </w:p>
    <w:p w:rsidR="00DA03DB" w:rsidRDefault="000E451F" w:rsidP="00DA03DB">
      <w:pPr>
        <w:widowControl w:val="0"/>
        <w:numPr>
          <w:ins w:id="72" w:author="Amy Cohen" w:date="2015-03-16T16:28:00Z"/>
        </w:numPr>
        <w:autoSpaceDE w:val="0"/>
        <w:autoSpaceDN w:val="0"/>
        <w:adjustRightInd w:val="0"/>
        <w:spacing w:after="0" w:line="360" w:lineRule="auto"/>
        <w:ind w:firstLine="720"/>
        <w:rPr>
          <w:ins w:id="73" w:author="Krystal Appiah" w:date="2015-07-24T11:57:00Z"/>
          <w:rFonts w:ascii="Lucida Bright" w:hAnsi="Lucida Bright" w:cs="Verdana"/>
          <w:sz w:val="22"/>
          <w:szCs w:val="26"/>
        </w:rPr>
        <w:pPrChange w:id="74" w:author="Krystal Appiah" w:date="2015-07-24T11:57:00Z">
          <w:pPr>
            <w:widowControl w:val="0"/>
            <w:autoSpaceDE w:val="0"/>
            <w:autoSpaceDN w:val="0"/>
            <w:adjustRightInd w:val="0"/>
            <w:spacing w:after="0" w:line="360" w:lineRule="auto"/>
          </w:pPr>
        </w:pPrChange>
      </w:pPr>
      <w:ins w:id="75" w:author="Amy Cohen" w:date="2015-03-16T16:28:00Z">
        <w:r w:rsidRPr="000E451F">
          <w:rPr>
            <w:rFonts w:ascii="Lucida Bright" w:hAnsi="Lucida Bright" w:cs="Verdana"/>
            <w:sz w:val="22"/>
            <w:szCs w:val="26"/>
            <w:rPrChange w:id="76" w:author="Amy Cohen" w:date="2015-03-16T16:30:00Z">
              <w:rPr>
                <w:rFonts w:ascii="Gill Sans" w:hAnsi="Gill Sans" w:cs="Verdana"/>
                <w:color w:val="0000FF" w:themeColor="hyperlink"/>
                <w:szCs w:val="26"/>
                <w:u w:val="single"/>
              </w:rPr>
            </w:rPrChange>
          </w:rPr>
          <w:t xml:space="preserve">However long the distance they may have to go, or great their hurry—however unwell or aged, genteel or neatly attired—however hot, cold or stormy the weather—however few in the cars, as the masses of the colored people now understand it, they are unceremoniously excluded. </w:t>
        </w:r>
      </w:ins>
    </w:p>
    <w:p w:rsidR="00DA03DB" w:rsidRDefault="000E451F" w:rsidP="00DA03DB">
      <w:pPr>
        <w:widowControl w:val="0"/>
        <w:numPr>
          <w:ins w:id="77" w:author="Amy Cohen" w:date="2015-03-16T16:28:00Z"/>
        </w:numPr>
        <w:autoSpaceDE w:val="0"/>
        <w:autoSpaceDN w:val="0"/>
        <w:adjustRightInd w:val="0"/>
        <w:spacing w:after="0" w:line="360" w:lineRule="auto"/>
        <w:ind w:firstLine="720"/>
        <w:rPr>
          <w:ins w:id="78" w:author="Krystal Appiah" w:date="2015-07-24T11:57:00Z"/>
          <w:rFonts w:ascii="Lucida Bright" w:hAnsi="Lucida Bright" w:cs="Verdana"/>
          <w:sz w:val="22"/>
          <w:szCs w:val="26"/>
        </w:rPr>
        <w:pPrChange w:id="79" w:author="Krystal Appiah" w:date="2015-07-24T11:57:00Z">
          <w:pPr>
            <w:widowControl w:val="0"/>
            <w:autoSpaceDE w:val="0"/>
            <w:autoSpaceDN w:val="0"/>
            <w:adjustRightInd w:val="0"/>
            <w:spacing w:after="0" w:line="360" w:lineRule="auto"/>
          </w:pPr>
        </w:pPrChange>
      </w:pPr>
      <w:ins w:id="80" w:author="Amy Cohen" w:date="2015-03-16T16:28:00Z">
        <w:r w:rsidRPr="000E451F">
          <w:rPr>
            <w:rFonts w:ascii="Lucida Bright" w:hAnsi="Lucida Bright" w:cs="Verdana"/>
            <w:sz w:val="22"/>
            <w:szCs w:val="26"/>
            <w:rPrChange w:id="81" w:author="Amy Cohen" w:date="2015-03-16T16:30:00Z">
              <w:rPr>
                <w:rFonts w:ascii="Gill Sans" w:hAnsi="Gill Sans" w:cs="Verdana"/>
                <w:color w:val="0000FF" w:themeColor="hyperlink"/>
                <w:szCs w:val="26"/>
                <w:u w:val="single"/>
              </w:rPr>
            </w:rPrChange>
          </w:rPr>
          <w:t xml:space="preserve">Of course my own humble opinion will weigh but little with yourself and readers (being, as I am, of the proscribed </w:t>
        </w:r>
        <w:r w:rsidRPr="000E451F">
          <w:rPr>
            <w:rFonts w:ascii="Lucida Bright" w:hAnsi="Lucida Bright" w:cs="Verdana"/>
            <w:i/>
            <w:sz w:val="22"/>
            <w:szCs w:val="26"/>
            <w:rPrChange w:id="82" w:author="Amy Cohen" w:date="2015-03-16T16:30:00Z">
              <w:rPr>
                <w:rFonts w:ascii="Gill Sans" w:hAnsi="Gill Sans" w:cs="Verdana"/>
                <w:i/>
                <w:color w:val="0000FF" w:themeColor="hyperlink"/>
                <w:szCs w:val="26"/>
                <w:u w:val="single"/>
              </w:rPr>
            </w:rPrChange>
          </w:rPr>
          <w:t xml:space="preserve">(restricted) </w:t>
        </w:r>
        <w:r w:rsidRPr="000E451F">
          <w:rPr>
            <w:rFonts w:ascii="Lucida Bright" w:hAnsi="Lucida Bright" w:cs="Verdana"/>
            <w:sz w:val="22"/>
            <w:szCs w:val="26"/>
            <w:rPrChange w:id="83" w:author="Amy Cohen" w:date="2015-03-16T16:30:00Z">
              <w:rPr>
                <w:rFonts w:ascii="Gill Sans" w:hAnsi="Gill Sans" w:cs="Verdana"/>
                <w:color w:val="0000FF" w:themeColor="hyperlink"/>
                <w:szCs w:val="26"/>
                <w:u w:val="single"/>
              </w:rPr>
            </w:rPrChange>
          </w:rPr>
          <w:t xml:space="preserve">class) as to whether it is reasonable or unreasonable, just or unjust—as to whether it is a loss or a gain to railroad companies, thus to exclude colored people. Nevertheless, pardon me for saying that this severe proscription, for some unaccountable reason, is carried to an extent in Philadelphia unparalleled in any of the leading cities of this Union. This is not imagination or an exaggerated assertion. </w:t>
        </w:r>
      </w:ins>
    </w:p>
    <w:p w:rsidR="00DA03DB" w:rsidRDefault="000E451F" w:rsidP="00DA03DB">
      <w:pPr>
        <w:widowControl w:val="0"/>
        <w:numPr>
          <w:ins w:id="84" w:author="Amy Cohen" w:date="2015-03-16T16:28:00Z"/>
        </w:numPr>
        <w:autoSpaceDE w:val="0"/>
        <w:autoSpaceDN w:val="0"/>
        <w:adjustRightInd w:val="0"/>
        <w:spacing w:after="0" w:line="360" w:lineRule="auto"/>
        <w:ind w:firstLine="720"/>
        <w:rPr>
          <w:ins w:id="85" w:author="Krystal Appiah" w:date="2015-07-24T11:57:00Z"/>
          <w:rFonts w:ascii="Lucida Bright" w:hAnsi="Lucida Bright" w:cs="Verdana"/>
          <w:sz w:val="22"/>
          <w:szCs w:val="26"/>
        </w:rPr>
        <w:pPrChange w:id="86" w:author="Krystal Appiah" w:date="2015-07-24T11:57:00Z">
          <w:pPr>
            <w:widowControl w:val="0"/>
            <w:autoSpaceDE w:val="0"/>
            <w:autoSpaceDN w:val="0"/>
            <w:adjustRightInd w:val="0"/>
            <w:spacing w:after="0" w:line="360" w:lineRule="auto"/>
          </w:pPr>
        </w:pPrChange>
      </w:pPr>
      <w:ins w:id="87" w:author="Amy Cohen" w:date="2015-03-16T16:28:00Z">
        <w:r w:rsidRPr="000E451F">
          <w:rPr>
            <w:rFonts w:ascii="Lucida Bright" w:hAnsi="Lucida Bright" w:cs="Verdana"/>
            <w:sz w:val="22"/>
            <w:szCs w:val="26"/>
            <w:rPrChange w:id="88" w:author="Amy Cohen" w:date="2015-03-16T16:30:00Z">
              <w:rPr>
                <w:rFonts w:ascii="Gill Sans" w:hAnsi="Gill Sans" w:cs="Verdana"/>
                <w:color w:val="0000FF" w:themeColor="hyperlink"/>
                <w:szCs w:val="26"/>
                <w:u w:val="single"/>
              </w:rPr>
            </w:rPrChange>
          </w:rPr>
          <w:t xml:space="preserve">In New Orleans, colored people—slaves as well as free—ride in all the city cars and omnibuses. In Cincinnati, colored women are accommodated in the city omnibuses, but colored men are proscribed to a certain extent. In Chicago it may be safely said that not the slightest proscription exists in the public conveyances </w:t>
        </w:r>
        <w:r w:rsidRPr="000E451F">
          <w:rPr>
            <w:rFonts w:ascii="Lucida Bright" w:hAnsi="Lucida Bright" w:cs="Verdana"/>
            <w:i/>
            <w:sz w:val="22"/>
            <w:szCs w:val="26"/>
            <w:rPrChange w:id="89" w:author="Amy Cohen" w:date="2015-03-16T16:30:00Z">
              <w:rPr>
                <w:rFonts w:ascii="Gill Sans" w:hAnsi="Gill Sans" w:cs="Verdana"/>
                <w:i/>
                <w:color w:val="0000FF" w:themeColor="hyperlink"/>
                <w:szCs w:val="26"/>
                <w:u w:val="single"/>
              </w:rPr>
            </w:rPrChange>
          </w:rPr>
          <w:t>(transportation)</w:t>
        </w:r>
        <w:r w:rsidRPr="000E451F">
          <w:rPr>
            <w:rFonts w:ascii="Lucida Bright" w:hAnsi="Lucida Bright" w:cs="Verdana"/>
            <w:sz w:val="22"/>
            <w:szCs w:val="26"/>
            <w:rPrChange w:id="90" w:author="Amy Cohen" w:date="2015-03-16T16:30:00Z">
              <w:rPr>
                <w:rFonts w:ascii="Gill Sans" w:hAnsi="Gill Sans" w:cs="Verdana"/>
                <w:color w:val="0000FF" w:themeColor="hyperlink"/>
                <w:szCs w:val="26"/>
                <w:u w:val="single"/>
              </w:rPr>
            </w:rPrChange>
          </w:rPr>
          <w:t xml:space="preserve"> of that flourishing city. In New York, Brooklyn, &amp;c, (except on one or two of the New York city passenger lines,) there is not the slightest barrier to any persons riding, on account of complexion. There is no obstruction in the way of colored persons riding in any of the Boston cars or omnibuses. </w:t>
        </w:r>
      </w:ins>
    </w:p>
    <w:p w:rsidR="009B10EC" w:rsidRPr="009B10EC" w:rsidDel="009A265D" w:rsidRDefault="000E451F" w:rsidP="00DA03DB">
      <w:pPr>
        <w:widowControl w:val="0"/>
        <w:numPr>
          <w:ins w:id="91" w:author="Amy Cohen" w:date="2015-03-16T16:28:00Z"/>
        </w:numPr>
        <w:autoSpaceDE w:val="0"/>
        <w:autoSpaceDN w:val="0"/>
        <w:adjustRightInd w:val="0"/>
        <w:spacing w:after="0" w:line="360" w:lineRule="auto"/>
        <w:ind w:firstLine="720"/>
        <w:rPr>
          <w:ins w:id="92" w:author="Amy Cohen" w:date="2015-03-16T16:28:00Z"/>
          <w:del w:id="93" w:author="Krystal Appiah" w:date="2015-07-24T10:31:00Z"/>
          <w:rFonts w:ascii="Lucida Bright" w:hAnsi="Lucida Bright" w:cs="Verdana"/>
          <w:sz w:val="22"/>
          <w:szCs w:val="26"/>
          <w:rPrChange w:id="94" w:author="Amy Cohen" w:date="2015-03-16T16:30:00Z">
            <w:rPr>
              <w:ins w:id="95" w:author="Amy Cohen" w:date="2015-03-16T16:28:00Z"/>
              <w:del w:id="96" w:author="Krystal Appiah" w:date="2015-07-24T10:31:00Z"/>
              <w:rFonts w:ascii="Gill Sans" w:hAnsi="Gill Sans" w:cs="Verdana"/>
              <w:szCs w:val="26"/>
            </w:rPr>
          </w:rPrChange>
        </w:rPr>
        <w:pPrChange w:id="97" w:author="Krystal Appiah" w:date="2015-07-24T11:57:00Z">
          <w:pPr>
            <w:widowControl w:val="0"/>
            <w:autoSpaceDE w:val="0"/>
            <w:autoSpaceDN w:val="0"/>
            <w:adjustRightInd w:val="0"/>
            <w:spacing w:after="0" w:line="360" w:lineRule="auto"/>
          </w:pPr>
        </w:pPrChange>
      </w:pPr>
      <w:ins w:id="98" w:author="Amy Cohen" w:date="2015-03-16T16:28:00Z">
        <w:r w:rsidRPr="000E451F">
          <w:rPr>
            <w:rFonts w:ascii="Lucida Bright" w:hAnsi="Lucida Bright" w:cs="Verdana"/>
            <w:sz w:val="22"/>
            <w:szCs w:val="26"/>
            <w:rPrChange w:id="99" w:author="Amy Cohen" w:date="2015-03-16T16:30:00Z">
              <w:rPr>
                <w:rFonts w:ascii="Gill Sans" w:hAnsi="Gill Sans" w:cs="Verdana"/>
                <w:color w:val="0000FF" w:themeColor="hyperlink"/>
                <w:szCs w:val="26"/>
                <w:u w:val="single"/>
              </w:rPr>
            </w:rPrChange>
          </w:rPr>
          <w:t xml:space="preserve">I need not allude </w:t>
        </w:r>
        <w:r w:rsidRPr="000E451F">
          <w:rPr>
            <w:rFonts w:ascii="Lucida Bright" w:hAnsi="Lucida Bright" w:cs="Verdana"/>
            <w:i/>
            <w:sz w:val="22"/>
            <w:szCs w:val="26"/>
            <w:rPrChange w:id="100" w:author="Amy Cohen" w:date="2015-03-16T16:30:00Z">
              <w:rPr>
                <w:rFonts w:ascii="Gill Sans" w:hAnsi="Gill Sans" w:cs="Verdana"/>
                <w:i/>
                <w:color w:val="0000FF" w:themeColor="hyperlink"/>
                <w:szCs w:val="26"/>
                <w:u w:val="single"/>
              </w:rPr>
            </w:rPrChange>
          </w:rPr>
          <w:t>(refer)</w:t>
        </w:r>
        <w:r w:rsidRPr="000E451F">
          <w:rPr>
            <w:rFonts w:ascii="Lucida Bright" w:hAnsi="Lucida Bright" w:cs="Verdana"/>
            <w:sz w:val="22"/>
            <w:szCs w:val="26"/>
            <w:rPrChange w:id="101" w:author="Amy Cohen" w:date="2015-03-16T16:30:00Z">
              <w:rPr>
                <w:rFonts w:ascii="Gill Sans" w:hAnsi="Gill Sans" w:cs="Verdana"/>
                <w:color w:val="0000FF" w:themeColor="hyperlink"/>
                <w:szCs w:val="26"/>
                <w:u w:val="single"/>
              </w:rPr>
            </w:rPrChange>
          </w:rPr>
          <w:t xml:space="preserve"> to the cities of minor importance, whether favorable or unfavorable, North or South. Sufficient are the facts in the examples of the cities already alluded to, to make it a very painfully serious inquiry with intelligent colored people, why it is so in Philadelphia, the city of "Brotherly Love," so noted as the bulwark </w:t>
        </w:r>
        <w:r w:rsidRPr="000E451F">
          <w:rPr>
            <w:rFonts w:ascii="Lucida Bright" w:hAnsi="Lucida Bright" w:cs="Verdana"/>
            <w:i/>
            <w:sz w:val="22"/>
            <w:szCs w:val="26"/>
            <w:rPrChange w:id="102" w:author="Amy Cohen" w:date="2015-03-16T16:30:00Z">
              <w:rPr>
                <w:rFonts w:ascii="Gill Sans" w:hAnsi="Gill Sans" w:cs="Verdana"/>
                <w:i/>
                <w:color w:val="0000FF" w:themeColor="hyperlink"/>
                <w:szCs w:val="26"/>
                <w:u w:val="single"/>
              </w:rPr>
            </w:rPrChange>
          </w:rPr>
          <w:t>(wall of defense)</w:t>
        </w:r>
        <w:r w:rsidRPr="000E451F">
          <w:rPr>
            <w:rFonts w:ascii="Lucida Bright" w:hAnsi="Lucida Bright" w:cs="Verdana"/>
            <w:sz w:val="22"/>
            <w:szCs w:val="26"/>
            <w:rPrChange w:id="103" w:author="Amy Cohen" w:date="2015-03-16T16:30:00Z">
              <w:rPr>
                <w:rFonts w:ascii="Gill Sans" w:hAnsi="Gill Sans" w:cs="Verdana"/>
                <w:color w:val="0000FF" w:themeColor="hyperlink"/>
                <w:szCs w:val="26"/>
                <w:u w:val="single"/>
              </w:rPr>
            </w:rPrChange>
          </w:rPr>
          <w:t xml:space="preserve"> of the </w:t>
        </w:r>
      </w:ins>
    </w:p>
    <w:p w:rsidR="00DA03DB" w:rsidRDefault="000E451F" w:rsidP="00DA03DB">
      <w:pPr>
        <w:widowControl w:val="0"/>
        <w:numPr>
          <w:ins w:id="104" w:author="Amy Cohen" w:date="2015-03-16T16:28:00Z"/>
        </w:numPr>
        <w:autoSpaceDE w:val="0"/>
        <w:autoSpaceDN w:val="0"/>
        <w:adjustRightInd w:val="0"/>
        <w:spacing w:after="0" w:line="360" w:lineRule="auto"/>
        <w:ind w:firstLine="720"/>
        <w:rPr>
          <w:ins w:id="105" w:author="Krystal Appiah" w:date="2015-07-24T11:57:00Z"/>
          <w:rFonts w:ascii="Lucida Bright" w:hAnsi="Lucida Bright" w:cs="Verdana"/>
          <w:sz w:val="22"/>
          <w:szCs w:val="26"/>
        </w:rPr>
        <w:pPrChange w:id="106" w:author="Krystal Appiah" w:date="2015-07-24T11:57:00Z">
          <w:pPr>
            <w:widowControl w:val="0"/>
            <w:autoSpaceDE w:val="0"/>
            <w:autoSpaceDN w:val="0"/>
            <w:adjustRightInd w:val="0"/>
            <w:spacing w:after="0" w:line="360" w:lineRule="auto"/>
          </w:pPr>
        </w:pPrChange>
      </w:pPr>
      <w:ins w:id="107" w:author="Amy Cohen" w:date="2015-03-16T16:28:00Z">
        <w:r w:rsidRPr="000E451F">
          <w:rPr>
            <w:rFonts w:ascii="Lucida Bright" w:hAnsi="Lucida Bright" w:cs="Verdana"/>
            <w:sz w:val="22"/>
            <w:szCs w:val="26"/>
            <w:rPrChange w:id="108" w:author="Amy Cohen" w:date="2015-03-16T16:30:00Z">
              <w:rPr>
                <w:rFonts w:ascii="Gill Sans" w:hAnsi="Gill Sans" w:cs="Verdana"/>
                <w:color w:val="0000FF" w:themeColor="hyperlink"/>
                <w:szCs w:val="26"/>
                <w:u w:val="single"/>
              </w:rPr>
            </w:rPrChange>
          </w:rPr>
          <w:t xml:space="preserve">"Religious Society of Friends, commonly called Quakers," so noted as one of the leading cities in the Union, in great religious and benevolent </w:t>
        </w:r>
        <w:r w:rsidRPr="000E451F">
          <w:rPr>
            <w:rFonts w:ascii="Lucida Bright" w:hAnsi="Lucida Bright" w:cs="Verdana"/>
            <w:i/>
            <w:sz w:val="22"/>
            <w:szCs w:val="26"/>
            <w:rPrChange w:id="109" w:author="Amy Cohen" w:date="2015-03-16T16:30:00Z">
              <w:rPr>
                <w:rFonts w:ascii="Gill Sans" w:hAnsi="Gill Sans" w:cs="Verdana"/>
                <w:i/>
                <w:color w:val="0000FF" w:themeColor="hyperlink"/>
                <w:szCs w:val="26"/>
                <w:u w:val="single"/>
              </w:rPr>
            </w:rPrChange>
          </w:rPr>
          <w:t xml:space="preserve">(charitable) </w:t>
        </w:r>
        <w:r w:rsidRPr="000E451F">
          <w:rPr>
            <w:rFonts w:ascii="Lucida Bright" w:hAnsi="Lucida Bright" w:cs="Verdana"/>
            <w:sz w:val="22"/>
            <w:szCs w:val="26"/>
            <w:rPrChange w:id="110" w:author="Amy Cohen" w:date="2015-03-16T16:30:00Z">
              <w:rPr>
                <w:rFonts w:ascii="Gill Sans" w:hAnsi="Gill Sans" w:cs="Verdana"/>
                <w:color w:val="0000FF" w:themeColor="hyperlink"/>
                <w:szCs w:val="26"/>
                <w:u w:val="single"/>
              </w:rPr>
            </w:rPrChange>
          </w:rPr>
          <w:lastRenderedPageBreak/>
          <w:t xml:space="preserve">enterprises, so pre-eminently favorable to elevating the heathen in Africa, while forgetful of those in their very precincts—those who are taxed to support the very highways that they are rejected from. </w:t>
        </w:r>
      </w:ins>
      <w:ins w:id="111" w:author="Krystal Appiah" w:date="2015-07-24T11:57:00Z">
        <w:r w:rsidR="00DA03DB">
          <w:rPr>
            <w:rFonts w:ascii="Lucida Bright" w:hAnsi="Lucida Bright" w:cs="Verdana"/>
            <w:sz w:val="22"/>
            <w:szCs w:val="26"/>
          </w:rPr>
          <w:tab/>
        </w:r>
      </w:ins>
    </w:p>
    <w:p w:rsidR="00DA03DB" w:rsidRDefault="000E451F" w:rsidP="00DA03DB">
      <w:pPr>
        <w:widowControl w:val="0"/>
        <w:numPr>
          <w:ins w:id="112" w:author="Amy Cohen" w:date="2015-03-16T16:28:00Z"/>
        </w:numPr>
        <w:autoSpaceDE w:val="0"/>
        <w:autoSpaceDN w:val="0"/>
        <w:adjustRightInd w:val="0"/>
        <w:spacing w:after="0" w:line="360" w:lineRule="auto"/>
        <w:ind w:firstLine="720"/>
        <w:rPr>
          <w:ins w:id="113" w:author="Krystal Appiah" w:date="2015-07-24T11:58:00Z"/>
          <w:rFonts w:ascii="Lucida Bright" w:hAnsi="Lucida Bright" w:cs="Verdana"/>
          <w:sz w:val="22"/>
          <w:szCs w:val="26"/>
        </w:rPr>
        <w:pPrChange w:id="114" w:author="Krystal Appiah" w:date="2015-07-24T11:57:00Z">
          <w:pPr>
            <w:widowControl w:val="0"/>
            <w:autoSpaceDE w:val="0"/>
            <w:autoSpaceDN w:val="0"/>
            <w:adjustRightInd w:val="0"/>
            <w:spacing w:after="0" w:line="360" w:lineRule="auto"/>
          </w:pPr>
        </w:pPrChange>
      </w:pPr>
      <w:ins w:id="115" w:author="Amy Cohen" w:date="2015-03-16T16:28:00Z">
        <w:r w:rsidRPr="000E451F">
          <w:rPr>
            <w:rFonts w:ascii="Lucida Bright" w:hAnsi="Lucida Bright" w:cs="Verdana"/>
            <w:sz w:val="22"/>
            <w:szCs w:val="26"/>
            <w:rPrChange w:id="116" w:author="Amy Cohen" w:date="2015-03-16T16:30:00Z">
              <w:rPr>
                <w:rFonts w:ascii="Gill Sans" w:hAnsi="Gill Sans" w:cs="Verdana"/>
                <w:color w:val="0000FF" w:themeColor="hyperlink"/>
                <w:szCs w:val="26"/>
                <w:u w:val="single"/>
              </w:rPr>
            </w:rPrChange>
          </w:rPr>
          <w:t xml:space="preserve">But, doubtless, on a hurried consideration of the claims of the colored people, serious objections would be found by railroad boards and others, under the erroneous </w:t>
        </w:r>
        <w:r w:rsidRPr="000E451F">
          <w:rPr>
            <w:rFonts w:ascii="Lucida Bright" w:hAnsi="Lucida Bright" w:cs="Verdana"/>
            <w:i/>
            <w:sz w:val="22"/>
            <w:szCs w:val="26"/>
            <w:rPrChange w:id="117" w:author="Amy Cohen" w:date="2015-03-16T16:30:00Z">
              <w:rPr>
                <w:rFonts w:ascii="Gill Sans" w:hAnsi="Gill Sans" w:cs="Verdana"/>
                <w:i/>
                <w:color w:val="0000FF" w:themeColor="hyperlink"/>
                <w:szCs w:val="26"/>
                <w:u w:val="single"/>
              </w:rPr>
            </w:rPrChange>
          </w:rPr>
          <w:t xml:space="preserve">(false) </w:t>
        </w:r>
        <w:r w:rsidRPr="000E451F">
          <w:rPr>
            <w:rFonts w:ascii="Lucida Bright" w:hAnsi="Lucida Bright" w:cs="Verdana"/>
            <w:sz w:val="22"/>
            <w:szCs w:val="26"/>
            <w:rPrChange w:id="118" w:author="Amy Cohen" w:date="2015-03-16T16:30:00Z">
              <w:rPr>
                <w:rFonts w:ascii="Gill Sans" w:hAnsi="Gill Sans" w:cs="Verdana"/>
                <w:color w:val="0000FF" w:themeColor="hyperlink"/>
                <w:szCs w:val="26"/>
                <w:u w:val="single"/>
              </w:rPr>
            </w:rPrChange>
          </w:rPr>
          <w:t xml:space="preserve">impression that the vicinity of St. Mary, Bedford, Seventh and Lombard streets, &amp;c, furnishes a sample of the great body of colored people residing in Philadelphia. </w:t>
        </w:r>
      </w:ins>
    </w:p>
    <w:p w:rsidR="009B10EC" w:rsidRPr="009B10EC" w:rsidRDefault="000E451F" w:rsidP="00DA03DB">
      <w:pPr>
        <w:widowControl w:val="0"/>
        <w:numPr>
          <w:ins w:id="119" w:author="Amy Cohen" w:date="2015-03-16T16:28:00Z"/>
        </w:numPr>
        <w:autoSpaceDE w:val="0"/>
        <w:autoSpaceDN w:val="0"/>
        <w:adjustRightInd w:val="0"/>
        <w:spacing w:after="0" w:line="360" w:lineRule="auto"/>
        <w:ind w:firstLine="720"/>
        <w:rPr>
          <w:ins w:id="120" w:author="Amy Cohen" w:date="2015-03-16T16:28:00Z"/>
          <w:rFonts w:ascii="Lucida Bright" w:hAnsi="Lucida Bright" w:cs="Verdana"/>
          <w:sz w:val="22"/>
          <w:szCs w:val="26"/>
          <w:rPrChange w:id="121" w:author="Amy Cohen" w:date="2015-03-16T16:30:00Z">
            <w:rPr>
              <w:ins w:id="122" w:author="Amy Cohen" w:date="2015-03-16T16:28:00Z"/>
              <w:rFonts w:ascii="Gill Sans" w:hAnsi="Gill Sans" w:cs="Verdana"/>
              <w:szCs w:val="26"/>
            </w:rPr>
          </w:rPrChange>
        </w:rPr>
        <w:pPrChange w:id="123" w:author="Krystal Appiah" w:date="2015-07-24T11:57:00Z">
          <w:pPr>
            <w:widowControl w:val="0"/>
            <w:autoSpaceDE w:val="0"/>
            <w:autoSpaceDN w:val="0"/>
            <w:adjustRightInd w:val="0"/>
            <w:spacing w:after="0" w:line="360" w:lineRule="auto"/>
          </w:pPr>
        </w:pPrChange>
      </w:pPr>
      <w:ins w:id="124" w:author="Amy Cohen" w:date="2015-03-16T16:28:00Z">
        <w:r w:rsidRPr="000E451F">
          <w:rPr>
            <w:rFonts w:ascii="Lucida Bright" w:hAnsi="Lucida Bright" w:cs="Verdana"/>
            <w:sz w:val="22"/>
            <w:szCs w:val="26"/>
            <w:rPrChange w:id="125" w:author="Amy Cohen" w:date="2015-03-16T16:30:00Z">
              <w:rPr>
                <w:rFonts w:ascii="Gill Sans" w:hAnsi="Gill Sans" w:cs="Verdana"/>
                <w:color w:val="0000FF" w:themeColor="hyperlink"/>
                <w:szCs w:val="26"/>
                <w:u w:val="single"/>
              </w:rPr>
            </w:rPrChange>
          </w:rPr>
          <w:t xml:space="preserve">I beg, Mr. Editor, to respectfully add, that the inhabitants of this ill-fated region are by no means a fair sample of the twenty thousand colored people of Philadelphia. The gulf between this degraded class and the great mass of industrious colored people, is well nigh as marked as was the gulf between Dives and Lazarus*, in the parable; as I shall attempt to demonstrate here, besides volunteering further to prove, by ocular </w:t>
        </w:r>
        <w:r w:rsidRPr="000E451F">
          <w:rPr>
            <w:rFonts w:ascii="Lucida Bright" w:hAnsi="Lucida Bright" w:cs="Verdana"/>
            <w:i/>
            <w:sz w:val="22"/>
            <w:szCs w:val="26"/>
            <w:rPrChange w:id="126" w:author="Amy Cohen" w:date="2015-03-16T16:30:00Z">
              <w:rPr>
                <w:rFonts w:ascii="Gill Sans" w:hAnsi="Gill Sans" w:cs="Verdana"/>
                <w:i/>
                <w:color w:val="0000FF" w:themeColor="hyperlink"/>
                <w:szCs w:val="26"/>
                <w:u w:val="single"/>
              </w:rPr>
            </w:rPrChange>
          </w:rPr>
          <w:t>(by eye)</w:t>
        </w:r>
        <w:r w:rsidRPr="000E451F">
          <w:rPr>
            <w:rFonts w:ascii="Lucida Bright" w:hAnsi="Lucida Bright" w:cs="Verdana"/>
            <w:sz w:val="22"/>
            <w:szCs w:val="26"/>
            <w:rPrChange w:id="127" w:author="Amy Cohen" w:date="2015-03-16T16:30:00Z">
              <w:rPr>
                <w:rFonts w:ascii="Gill Sans" w:hAnsi="Gill Sans" w:cs="Verdana"/>
                <w:color w:val="0000FF" w:themeColor="hyperlink"/>
                <w:szCs w:val="26"/>
                <w:u w:val="single"/>
              </w:rPr>
            </w:rPrChange>
          </w:rPr>
          <w:t xml:space="preserve"> testimony, if any of your readers choose to condescend to accompany me to parts and places where the decent portions of colored people reside; to the eighteen or twenty colored churches, with their Sabbath schools ; to at least twenty day schools, of a public and private character; to the dozens of beneficial societies, united for the mutual support of their sick and disabled members; to the neat and </w:t>
        </w:r>
        <w:proofErr w:type="spellStart"/>
        <w:r w:rsidRPr="000E451F">
          <w:rPr>
            <w:rFonts w:ascii="Lucida Bright" w:hAnsi="Lucida Bright" w:cs="Verdana"/>
            <w:sz w:val="22"/>
            <w:szCs w:val="26"/>
            <w:rPrChange w:id="128" w:author="Amy Cohen" w:date="2015-03-16T16:30:00Z">
              <w:rPr>
                <w:rFonts w:ascii="Gill Sans" w:hAnsi="Gill Sans" w:cs="Verdana"/>
                <w:color w:val="0000FF" w:themeColor="hyperlink"/>
                <w:szCs w:val="26"/>
                <w:u w:val="single"/>
              </w:rPr>
            </w:rPrChange>
          </w:rPr>
          <w:t>genteely</w:t>
        </w:r>
        <w:proofErr w:type="spellEnd"/>
        <w:r w:rsidRPr="000E451F">
          <w:rPr>
            <w:rFonts w:ascii="Lucida Bright" w:hAnsi="Lucida Bright" w:cs="Verdana"/>
            <w:sz w:val="22"/>
            <w:szCs w:val="26"/>
            <w:rPrChange w:id="129" w:author="Amy Cohen" w:date="2015-03-16T16:30:00Z">
              <w:rPr>
                <w:rFonts w:ascii="Gill Sans" w:hAnsi="Gill Sans" w:cs="Verdana"/>
                <w:color w:val="0000FF" w:themeColor="hyperlink"/>
                <w:szCs w:val="26"/>
                <w:u w:val="single"/>
              </w:rPr>
            </w:rPrChange>
          </w:rPr>
          <w:t xml:space="preserve"> furnished three-story brick houses, owned, occupied, and paid taxes for, almost entirely by colored people—on Rodman street, Ronaldson street and Washington street; to observe the extent of valuable property owned on South and Lombard streets (in the most respectable part of those streets;) to examine some of the stores (they may not be large) kept by colored men; (of which more will be said presently) to pass those living in respectable houses, elegantly furnished, houses alone worth from five to ten thousand dollars; likewise leaving out the many in various other parts of the city, where industrious, sober and decent people live and own considerable real estate. I think abundant evidence may be found in the directions alluded to, to convince the most prejudiced against the colored man, that he is by no mean so sadly degraded and miserably poor as the public have generally been led to suppose, from all that has been said of him in connection with the degraded localities alluded to before</w:t>
        </w:r>
        <w:r w:rsidRPr="000E451F">
          <w:rPr>
            <w:rFonts w:ascii="Lucida Bright" w:hAnsi="Lucida Bright" w:cs="Verdana"/>
            <w:i/>
            <w:sz w:val="22"/>
            <w:szCs w:val="26"/>
            <w:rPrChange w:id="130" w:author="Amy Cohen" w:date="2015-03-16T16:49:00Z">
              <w:rPr>
                <w:rFonts w:ascii="Gill Sans" w:hAnsi="Gill Sans" w:cs="Verdana"/>
                <w:color w:val="0000FF" w:themeColor="hyperlink"/>
                <w:szCs w:val="26"/>
                <w:u w:val="single"/>
              </w:rPr>
            </w:rPrChange>
          </w:rPr>
          <w:t xml:space="preserve">. </w:t>
        </w:r>
      </w:ins>
      <w:ins w:id="131" w:author="Amy Cohen" w:date="2015-03-16T16:49:00Z">
        <w:r w:rsidRPr="000E451F">
          <w:rPr>
            <w:rFonts w:ascii="Lucida Bright" w:hAnsi="Lucida Bright" w:cs="Verdana"/>
            <w:i/>
            <w:sz w:val="22"/>
            <w:szCs w:val="26"/>
            <w:rPrChange w:id="132" w:author="Amy Cohen" w:date="2015-03-16T16:49:00Z">
              <w:rPr>
                <w:rFonts w:ascii="Lucida Bright" w:hAnsi="Lucida Bright" w:cs="Verdana"/>
                <w:color w:val="0000FF" w:themeColor="hyperlink"/>
                <w:sz w:val="22"/>
                <w:szCs w:val="26"/>
                <w:u w:val="single"/>
              </w:rPr>
            </w:rPrChange>
          </w:rPr>
          <w:t xml:space="preserve"> –Wm. Still</w:t>
        </w:r>
      </w:ins>
    </w:p>
    <w:p w:rsidR="009B10EC" w:rsidRPr="009B10EC" w:rsidRDefault="009B10EC" w:rsidP="009B10EC">
      <w:pPr>
        <w:widowControl w:val="0"/>
        <w:numPr>
          <w:ins w:id="133" w:author="Amy Cohen" w:date="2015-03-16T16:28:00Z"/>
        </w:numPr>
        <w:autoSpaceDE w:val="0"/>
        <w:autoSpaceDN w:val="0"/>
        <w:adjustRightInd w:val="0"/>
        <w:spacing w:after="0"/>
        <w:rPr>
          <w:ins w:id="134" w:author="Amy Cohen" w:date="2015-03-16T16:28:00Z"/>
          <w:rFonts w:ascii="Lucida Bright" w:hAnsi="Lucida Bright" w:cs="Verdana"/>
          <w:sz w:val="22"/>
          <w:szCs w:val="26"/>
          <w:rPrChange w:id="135" w:author="Amy Cohen" w:date="2015-03-16T16:30:00Z">
            <w:rPr>
              <w:ins w:id="136" w:author="Amy Cohen" w:date="2015-03-16T16:28:00Z"/>
              <w:rFonts w:ascii="Gill Sans" w:hAnsi="Gill Sans" w:cs="Verdana"/>
              <w:szCs w:val="26"/>
            </w:rPr>
          </w:rPrChange>
        </w:rPr>
      </w:pPr>
    </w:p>
    <w:p w:rsidR="009B10EC" w:rsidRPr="009B10EC" w:rsidRDefault="000E451F" w:rsidP="009B10EC">
      <w:pPr>
        <w:widowControl w:val="0"/>
        <w:numPr>
          <w:ins w:id="137" w:author="Amy Cohen" w:date="2015-03-16T16:28:00Z"/>
        </w:numPr>
        <w:autoSpaceDE w:val="0"/>
        <w:autoSpaceDN w:val="0"/>
        <w:adjustRightInd w:val="0"/>
        <w:spacing w:after="0"/>
        <w:rPr>
          <w:ins w:id="138" w:author="Amy Cohen" w:date="2015-03-16T16:28:00Z"/>
          <w:rFonts w:ascii="Lucida Bright" w:hAnsi="Lucida Bright" w:cs="Verdana"/>
          <w:sz w:val="22"/>
          <w:szCs w:val="26"/>
          <w:rPrChange w:id="139" w:author="Amy Cohen" w:date="2015-03-16T16:30:00Z">
            <w:rPr>
              <w:ins w:id="140" w:author="Amy Cohen" w:date="2015-03-16T16:28:00Z"/>
              <w:rFonts w:ascii="Gill Sans" w:hAnsi="Gill Sans" w:cs="Verdana"/>
              <w:szCs w:val="26"/>
            </w:rPr>
          </w:rPrChange>
        </w:rPr>
      </w:pPr>
      <w:ins w:id="141" w:author="Amy Cohen" w:date="2015-03-16T16:28:00Z">
        <w:r w:rsidRPr="000E451F">
          <w:rPr>
            <w:rFonts w:ascii="Lucida Bright" w:hAnsi="Lucida Bright" w:cs="Verdana"/>
            <w:sz w:val="22"/>
            <w:szCs w:val="26"/>
            <w:rPrChange w:id="142" w:author="Amy Cohen" w:date="2015-03-16T16:30:00Z">
              <w:rPr>
                <w:rFonts w:ascii="Gill Sans" w:hAnsi="Gill Sans" w:cs="Verdana"/>
                <w:color w:val="0000FF" w:themeColor="hyperlink"/>
                <w:szCs w:val="26"/>
                <w:u w:val="single"/>
              </w:rPr>
            </w:rPrChange>
          </w:rPr>
          <w:t xml:space="preserve">* </w:t>
        </w:r>
        <w:r w:rsidRPr="000E451F">
          <w:rPr>
            <w:rFonts w:ascii="Lucida Bright" w:hAnsi="Lucida Bright" w:cs="Verdana"/>
            <w:i/>
            <w:sz w:val="22"/>
            <w:szCs w:val="26"/>
            <w:rPrChange w:id="143" w:author="Amy Cohen" w:date="2015-03-16T16:30:00Z">
              <w:rPr>
                <w:rFonts w:ascii="Gill Sans" w:hAnsi="Gill Sans" w:cs="Verdana"/>
                <w:i/>
                <w:color w:val="0000FF" w:themeColor="hyperlink"/>
                <w:szCs w:val="26"/>
                <w:u w:val="single"/>
              </w:rPr>
            </w:rPrChange>
          </w:rPr>
          <w:t>In a biblical story, Dives is a rich man who refuses to give food to a beggar named Lazarus</w:t>
        </w:r>
      </w:ins>
    </w:p>
    <w:p w:rsidR="009B10EC" w:rsidDel="00566153" w:rsidRDefault="009B10EC">
      <w:pPr>
        <w:widowControl w:val="0"/>
        <w:numPr>
          <w:ins w:id="144" w:author="Amy Cohen" w:date="2015-03-16T16:44:00Z"/>
        </w:numPr>
        <w:autoSpaceDE w:val="0"/>
        <w:autoSpaceDN w:val="0"/>
        <w:adjustRightInd w:val="0"/>
        <w:spacing w:after="0"/>
        <w:jc w:val="center"/>
        <w:rPr>
          <w:del w:id="145" w:author="Krystal Appiah" w:date="2015-07-24T10:31:00Z"/>
          <w:rFonts w:ascii="Lucida Bright" w:hAnsi="Lucida Bright"/>
          <w:i/>
        </w:rPr>
        <w:pPrChange w:id="146" w:author="Amy Cohen" w:date="2015-03-16T16:45:00Z">
          <w:pPr>
            <w:widowControl w:val="0"/>
            <w:autoSpaceDE w:val="0"/>
            <w:autoSpaceDN w:val="0"/>
            <w:adjustRightInd w:val="0"/>
            <w:spacing w:after="0"/>
          </w:pPr>
        </w:pPrChange>
      </w:pPr>
    </w:p>
    <w:p w:rsidR="00566153" w:rsidRDefault="00566153">
      <w:pPr>
        <w:numPr>
          <w:ins w:id="147" w:author="Amy Cohen" w:date="2015-03-16T16:44:00Z"/>
        </w:numPr>
        <w:rPr>
          <w:ins w:id="148" w:author="Krystal Appiah" w:date="2015-07-24T11:59:00Z"/>
          <w:rFonts w:ascii="Lucida Bright" w:hAnsi="Lucida Bright"/>
          <w:i/>
        </w:rPr>
      </w:pPr>
    </w:p>
    <w:p w:rsidR="00566153" w:rsidRDefault="00566153">
      <w:pPr>
        <w:numPr>
          <w:ins w:id="149" w:author="Amy Cohen" w:date="2015-03-16T16:44:00Z"/>
        </w:numPr>
        <w:rPr>
          <w:ins w:id="150" w:author="Krystal Appiah" w:date="2015-07-24T11:59:00Z"/>
          <w:rFonts w:ascii="Lucida Bright" w:hAnsi="Lucida Bright"/>
          <w:i/>
        </w:rPr>
      </w:pPr>
    </w:p>
    <w:p w:rsidR="00566153" w:rsidRDefault="00566153">
      <w:pPr>
        <w:numPr>
          <w:ins w:id="151" w:author="Amy Cohen" w:date="2015-03-16T16:44:00Z"/>
        </w:numPr>
        <w:rPr>
          <w:ins w:id="152" w:author="Krystal Appiah" w:date="2015-07-24T11:59:00Z"/>
          <w:rFonts w:ascii="Lucida Bright" w:hAnsi="Lucida Bright"/>
          <w:i/>
        </w:rPr>
      </w:pPr>
    </w:p>
    <w:p w:rsidR="00A33B23" w:rsidDel="009A265D" w:rsidRDefault="00A33B23" w:rsidP="00566153">
      <w:pPr>
        <w:numPr>
          <w:ins w:id="153" w:author="Amy Cohen" w:date="2015-03-16T16:44:00Z"/>
        </w:numPr>
        <w:rPr>
          <w:ins w:id="154" w:author="Amy Cohen" w:date="2015-03-16T16:44:00Z"/>
          <w:del w:id="155" w:author="Krystal Appiah" w:date="2015-07-24T10:31:00Z"/>
          <w:rFonts w:ascii="Lucida Bright" w:hAnsi="Lucida Bright"/>
          <w:i/>
        </w:rPr>
        <w:pPrChange w:id="156" w:author="Krystal Appiah" w:date="2015-07-24T12:01:00Z">
          <w:pPr/>
        </w:pPrChange>
      </w:pPr>
    </w:p>
    <w:p w:rsidR="000E451F" w:rsidRPr="000E451F" w:rsidRDefault="00A33B23" w:rsidP="00566153">
      <w:pPr>
        <w:widowControl w:val="0"/>
        <w:numPr>
          <w:ins w:id="157" w:author="Amy Cohen" w:date="2015-03-16T16:44:00Z"/>
        </w:numPr>
        <w:autoSpaceDE w:val="0"/>
        <w:autoSpaceDN w:val="0"/>
        <w:adjustRightInd w:val="0"/>
        <w:spacing w:after="0"/>
        <w:rPr>
          <w:ins w:id="158" w:author="Amy Cohen" w:date="2015-03-16T16:44:00Z"/>
          <w:rFonts w:ascii="Lucida Bright" w:hAnsi="Lucida Bright" w:cs="Verdana"/>
          <w:b/>
          <w:sz w:val="22"/>
          <w:szCs w:val="28"/>
          <w:rPrChange w:id="159" w:author="Amy Cohen" w:date="2015-03-16T16:45:00Z">
            <w:rPr>
              <w:ins w:id="160" w:author="Amy Cohen" w:date="2015-03-16T16:44:00Z"/>
              <w:rFonts w:ascii="Gill Sans" w:hAnsi="Gill Sans" w:cs="Verdana"/>
              <w:szCs w:val="26"/>
            </w:rPr>
          </w:rPrChange>
        </w:rPr>
        <w:pPrChange w:id="161" w:author="Krystal Appiah" w:date="2015-07-24T12:01:00Z">
          <w:pPr>
            <w:widowControl w:val="0"/>
            <w:autoSpaceDE w:val="0"/>
            <w:autoSpaceDN w:val="0"/>
            <w:adjustRightInd w:val="0"/>
            <w:spacing w:after="0"/>
          </w:pPr>
        </w:pPrChange>
      </w:pPr>
      <w:ins w:id="162" w:author="Amy Cohen" w:date="2015-03-16T16:45:00Z">
        <w:r w:rsidRPr="009B10EC">
          <w:rPr>
            <w:rFonts w:ascii="Lucida Bright" w:hAnsi="Lucida Bright" w:cs="Verdana"/>
            <w:b/>
            <w:sz w:val="22"/>
            <w:szCs w:val="28"/>
            <w:u w:val="single"/>
          </w:rPr>
          <w:t>Primary Source 1</w:t>
        </w:r>
        <w:r w:rsidRPr="009B10EC">
          <w:rPr>
            <w:rFonts w:ascii="Lucida Bright" w:hAnsi="Lucida Bright" w:cs="Verdana"/>
            <w:b/>
            <w:sz w:val="22"/>
            <w:szCs w:val="28"/>
          </w:rPr>
          <w:t xml:space="preserve">: </w:t>
        </w:r>
      </w:ins>
      <w:ins w:id="163" w:author="Krystal Appiah" w:date="2015-07-24T12:01:00Z">
        <w:r w:rsidR="00566153">
          <w:rPr>
            <w:rFonts w:ascii="Lucida Bright" w:hAnsi="Lucida Bright" w:cs="Verdana"/>
            <w:b/>
            <w:sz w:val="22"/>
            <w:szCs w:val="28"/>
          </w:rPr>
          <w:t>“</w:t>
        </w:r>
      </w:ins>
      <w:ins w:id="164" w:author="Amy Cohen" w:date="2015-03-16T16:45:00Z">
        <w:r w:rsidRPr="009B10EC">
          <w:rPr>
            <w:rFonts w:ascii="Lucida Bright" w:hAnsi="Lucida Bright" w:cs="Verdana"/>
            <w:b/>
            <w:sz w:val="22"/>
            <w:szCs w:val="28"/>
          </w:rPr>
          <w:t>Colored People and the Cars,</w:t>
        </w:r>
      </w:ins>
      <w:ins w:id="165" w:author="Krystal Appiah" w:date="2015-07-24T12:01:00Z">
        <w:r w:rsidR="00566153">
          <w:rPr>
            <w:rFonts w:ascii="Lucida Bright" w:hAnsi="Lucida Bright" w:cs="Verdana"/>
            <w:b/>
            <w:sz w:val="22"/>
            <w:szCs w:val="28"/>
          </w:rPr>
          <w:t>”</w:t>
        </w:r>
      </w:ins>
      <w:ins w:id="166" w:author="Amy Cohen" w:date="2015-03-16T16:45:00Z">
        <w:r w:rsidRPr="009B10EC">
          <w:rPr>
            <w:rFonts w:ascii="Lucida Bright" w:hAnsi="Lucida Bright" w:cs="Verdana"/>
            <w:b/>
            <w:sz w:val="22"/>
            <w:szCs w:val="28"/>
          </w:rPr>
          <w:t xml:space="preserve"> August 31, 1859</w:t>
        </w:r>
      </w:ins>
    </w:p>
    <w:p w:rsidR="00A33B23" w:rsidRDefault="00A33B23" w:rsidP="00A33B23">
      <w:pPr>
        <w:widowControl w:val="0"/>
        <w:numPr>
          <w:ins w:id="167" w:author="Amy Cohen" w:date="2015-03-16T16:44:00Z"/>
        </w:numPr>
        <w:autoSpaceDE w:val="0"/>
        <w:autoSpaceDN w:val="0"/>
        <w:adjustRightInd w:val="0"/>
        <w:spacing w:after="0"/>
        <w:rPr>
          <w:ins w:id="168" w:author="Amy Cohen" w:date="2015-03-16T16:44:00Z"/>
          <w:rFonts w:ascii="Gill Sans" w:hAnsi="Gill Sans" w:cs="Verdana"/>
          <w:szCs w:val="26"/>
        </w:rPr>
      </w:pPr>
    </w:p>
    <w:p w:rsidR="00A33B23" w:rsidRPr="008943AC" w:rsidRDefault="00A33B23" w:rsidP="00A33B23">
      <w:pPr>
        <w:widowControl w:val="0"/>
        <w:numPr>
          <w:ins w:id="169" w:author="Amy Cohen" w:date="2015-03-16T16:44:00Z"/>
        </w:numPr>
        <w:autoSpaceDE w:val="0"/>
        <w:autoSpaceDN w:val="0"/>
        <w:adjustRightInd w:val="0"/>
        <w:spacing w:after="0"/>
        <w:rPr>
          <w:ins w:id="170" w:author="Amy Cohen" w:date="2015-03-16T16:44:00Z"/>
          <w:rFonts w:ascii="Gill Sans" w:hAnsi="Gill Sans" w:cs="Verdana"/>
          <w:szCs w:val="26"/>
        </w:rPr>
      </w:pPr>
      <w:ins w:id="171" w:author="Amy Cohen" w:date="2015-03-16T16:44:00Z">
        <w:r w:rsidRPr="00653FEC">
          <w:rPr>
            <w:rFonts w:ascii="Gill Sans" w:hAnsi="Gill Sans" w:cs="Verdana"/>
            <w:b/>
            <w:szCs w:val="26"/>
          </w:rPr>
          <w:t>1.</w:t>
        </w:r>
        <w:r w:rsidRPr="008943AC">
          <w:rPr>
            <w:rFonts w:ascii="Gill Sans" w:hAnsi="Gill Sans" w:cs="Verdana"/>
            <w:szCs w:val="26"/>
          </w:rPr>
          <w:t xml:space="preserve"> What are two specific examples William Still gives to support his assertion that black riders are better treated in other American cities?</w:t>
        </w:r>
      </w:ins>
    </w:p>
    <w:p w:rsidR="00A33B23" w:rsidRPr="008943AC" w:rsidRDefault="00A33B23" w:rsidP="00A33B23">
      <w:pPr>
        <w:widowControl w:val="0"/>
        <w:numPr>
          <w:ins w:id="172" w:author="Amy Cohen" w:date="2015-03-16T16:44:00Z"/>
        </w:numPr>
        <w:autoSpaceDE w:val="0"/>
        <w:autoSpaceDN w:val="0"/>
        <w:adjustRightInd w:val="0"/>
        <w:spacing w:after="0"/>
        <w:rPr>
          <w:ins w:id="173" w:author="Amy Cohen" w:date="2015-03-16T16:44:00Z"/>
          <w:rFonts w:ascii="Gill Sans" w:hAnsi="Gill Sans" w:cs="Verdana"/>
          <w:szCs w:val="26"/>
        </w:rPr>
      </w:pPr>
    </w:p>
    <w:p w:rsidR="00A33B23" w:rsidRPr="008943AC" w:rsidRDefault="00A33B23" w:rsidP="00A33B23">
      <w:pPr>
        <w:widowControl w:val="0"/>
        <w:numPr>
          <w:ins w:id="174" w:author="Amy Cohen" w:date="2015-03-16T16:44:00Z"/>
        </w:numPr>
        <w:autoSpaceDE w:val="0"/>
        <w:autoSpaceDN w:val="0"/>
        <w:adjustRightInd w:val="0"/>
        <w:spacing w:after="0"/>
        <w:rPr>
          <w:ins w:id="175" w:author="Amy Cohen" w:date="2015-03-16T16:44:00Z"/>
          <w:rFonts w:ascii="Gill Sans" w:hAnsi="Gill Sans" w:cs="Verdana"/>
          <w:szCs w:val="26"/>
        </w:rPr>
      </w:pPr>
    </w:p>
    <w:p w:rsidR="00A33B23" w:rsidRDefault="00A33B23" w:rsidP="00A33B23">
      <w:pPr>
        <w:widowControl w:val="0"/>
        <w:numPr>
          <w:ins w:id="176" w:author="Amy Cohen" w:date="2015-03-16T16:44:00Z"/>
        </w:numPr>
        <w:autoSpaceDE w:val="0"/>
        <w:autoSpaceDN w:val="0"/>
        <w:adjustRightInd w:val="0"/>
        <w:spacing w:after="0"/>
        <w:rPr>
          <w:ins w:id="177" w:author="Amy Cohen" w:date="2015-03-16T16:44:00Z"/>
          <w:rFonts w:ascii="Gill Sans" w:hAnsi="Gill Sans" w:cs="Verdana"/>
          <w:color w:val="494949"/>
          <w:szCs w:val="26"/>
        </w:rPr>
      </w:pPr>
    </w:p>
    <w:p w:rsidR="00A33B23" w:rsidRDefault="00A33B23" w:rsidP="00A33B23">
      <w:pPr>
        <w:widowControl w:val="0"/>
        <w:numPr>
          <w:ins w:id="178" w:author="Amy Cohen" w:date="2015-03-16T16:44:00Z"/>
        </w:numPr>
        <w:autoSpaceDE w:val="0"/>
        <w:autoSpaceDN w:val="0"/>
        <w:adjustRightInd w:val="0"/>
        <w:spacing w:after="0"/>
        <w:rPr>
          <w:ins w:id="179" w:author="Amy Cohen" w:date="2015-03-16T16:44:00Z"/>
          <w:rFonts w:ascii="Gill Sans" w:hAnsi="Gill Sans" w:cs="Verdana"/>
          <w:color w:val="494949"/>
          <w:szCs w:val="26"/>
        </w:rPr>
      </w:pPr>
    </w:p>
    <w:p w:rsidR="00A33B23" w:rsidRDefault="00A33B23" w:rsidP="00A33B23">
      <w:pPr>
        <w:widowControl w:val="0"/>
        <w:numPr>
          <w:ins w:id="180" w:author="Amy Cohen" w:date="2015-03-16T16:44:00Z"/>
        </w:numPr>
        <w:autoSpaceDE w:val="0"/>
        <w:autoSpaceDN w:val="0"/>
        <w:adjustRightInd w:val="0"/>
        <w:spacing w:after="0"/>
        <w:rPr>
          <w:ins w:id="181" w:author="Amy Cohen" w:date="2015-03-16T16:44:00Z"/>
          <w:rFonts w:ascii="Gill Sans" w:hAnsi="Gill Sans" w:cs="Verdana"/>
          <w:color w:val="494949"/>
          <w:szCs w:val="26"/>
        </w:rPr>
      </w:pPr>
    </w:p>
    <w:p w:rsidR="00A33B23" w:rsidRPr="008943AC" w:rsidRDefault="00A33B23" w:rsidP="00A33B23">
      <w:pPr>
        <w:widowControl w:val="0"/>
        <w:numPr>
          <w:ins w:id="182" w:author="Amy Cohen" w:date="2015-03-16T16:44:00Z"/>
        </w:numPr>
        <w:autoSpaceDE w:val="0"/>
        <w:autoSpaceDN w:val="0"/>
        <w:adjustRightInd w:val="0"/>
        <w:spacing w:after="0"/>
        <w:rPr>
          <w:ins w:id="183" w:author="Amy Cohen" w:date="2015-03-16T16:44:00Z"/>
          <w:rFonts w:ascii="Gill Sans" w:hAnsi="Gill Sans" w:cs="Verdana"/>
          <w:szCs w:val="26"/>
        </w:rPr>
      </w:pPr>
      <w:ins w:id="184" w:author="Amy Cohen" w:date="2015-03-16T16:44:00Z">
        <w:r w:rsidRPr="00653FEC">
          <w:rPr>
            <w:rFonts w:ascii="Gill Sans" w:hAnsi="Gill Sans" w:cs="Verdana"/>
            <w:b/>
            <w:szCs w:val="26"/>
          </w:rPr>
          <w:t>2.</w:t>
        </w:r>
        <w:r w:rsidRPr="008943AC">
          <w:rPr>
            <w:rFonts w:ascii="Gill Sans" w:hAnsi="Gill Sans" w:cs="Verdana"/>
            <w:szCs w:val="26"/>
          </w:rPr>
          <w:t xml:space="preserve"> In what way does </w:t>
        </w:r>
        <w:proofErr w:type="gramStart"/>
        <w:r w:rsidRPr="008943AC">
          <w:rPr>
            <w:rFonts w:ascii="Gill Sans" w:hAnsi="Gill Sans" w:cs="Verdana"/>
            <w:szCs w:val="26"/>
          </w:rPr>
          <w:t>Still</w:t>
        </w:r>
        <w:proofErr w:type="gramEnd"/>
        <w:r w:rsidRPr="008943AC">
          <w:rPr>
            <w:rFonts w:ascii="Gill Sans" w:hAnsi="Gill Sans" w:cs="Verdana"/>
            <w:szCs w:val="26"/>
          </w:rPr>
          <w:t xml:space="preserve"> find it hypocritical that black riders are so severely restricted in Philadelphia?</w:t>
        </w:r>
      </w:ins>
    </w:p>
    <w:p w:rsidR="00A33B23" w:rsidRPr="008943AC" w:rsidRDefault="00A33B23" w:rsidP="00A33B23">
      <w:pPr>
        <w:widowControl w:val="0"/>
        <w:numPr>
          <w:ins w:id="185" w:author="Amy Cohen" w:date="2015-03-16T16:44:00Z"/>
        </w:numPr>
        <w:autoSpaceDE w:val="0"/>
        <w:autoSpaceDN w:val="0"/>
        <w:adjustRightInd w:val="0"/>
        <w:spacing w:after="0"/>
        <w:rPr>
          <w:ins w:id="186" w:author="Amy Cohen" w:date="2015-03-16T16:44:00Z"/>
          <w:rFonts w:ascii="Gill Sans" w:hAnsi="Gill Sans" w:cs="Verdana"/>
          <w:szCs w:val="26"/>
        </w:rPr>
      </w:pPr>
    </w:p>
    <w:p w:rsidR="00A33B23" w:rsidRPr="008943AC" w:rsidRDefault="00A33B23" w:rsidP="00A33B23">
      <w:pPr>
        <w:widowControl w:val="0"/>
        <w:numPr>
          <w:ins w:id="187" w:author="Amy Cohen" w:date="2015-03-16T16:44:00Z"/>
        </w:numPr>
        <w:autoSpaceDE w:val="0"/>
        <w:autoSpaceDN w:val="0"/>
        <w:adjustRightInd w:val="0"/>
        <w:spacing w:after="0"/>
        <w:rPr>
          <w:ins w:id="188" w:author="Amy Cohen" w:date="2015-03-16T16:44:00Z"/>
          <w:rFonts w:ascii="Gill Sans" w:hAnsi="Gill Sans" w:cs="Verdana"/>
          <w:szCs w:val="26"/>
        </w:rPr>
      </w:pPr>
    </w:p>
    <w:p w:rsidR="00A33B23" w:rsidRPr="008943AC" w:rsidRDefault="00A33B23" w:rsidP="00A33B23">
      <w:pPr>
        <w:widowControl w:val="0"/>
        <w:numPr>
          <w:ins w:id="189" w:author="Amy Cohen" w:date="2015-03-16T16:44:00Z"/>
        </w:numPr>
        <w:autoSpaceDE w:val="0"/>
        <w:autoSpaceDN w:val="0"/>
        <w:adjustRightInd w:val="0"/>
        <w:spacing w:after="0"/>
        <w:rPr>
          <w:ins w:id="190" w:author="Amy Cohen" w:date="2015-03-16T16:44:00Z"/>
          <w:rFonts w:ascii="Gill Sans" w:hAnsi="Gill Sans" w:cs="Verdana"/>
          <w:szCs w:val="26"/>
        </w:rPr>
      </w:pPr>
    </w:p>
    <w:p w:rsidR="00A33B23" w:rsidRPr="008943AC" w:rsidRDefault="00A33B23" w:rsidP="00A33B23">
      <w:pPr>
        <w:widowControl w:val="0"/>
        <w:numPr>
          <w:ins w:id="191" w:author="Amy Cohen" w:date="2015-03-16T16:44:00Z"/>
        </w:numPr>
        <w:autoSpaceDE w:val="0"/>
        <w:autoSpaceDN w:val="0"/>
        <w:adjustRightInd w:val="0"/>
        <w:spacing w:after="0"/>
        <w:rPr>
          <w:ins w:id="192" w:author="Amy Cohen" w:date="2015-03-16T16:44:00Z"/>
          <w:rFonts w:ascii="Gill Sans" w:hAnsi="Gill Sans" w:cs="Verdana"/>
          <w:szCs w:val="26"/>
        </w:rPr>
      </w:pPr>
    </w:p>
    <w:p w:rsidR="00A33B23" w:rsidRPr="008943AC" w:rsidRDefault="00A33B23" w:rsidP="00A33B23">
      <w:pPr>
        <w:widowControl w:val="0"/>
        <w:numPr>
          <w:ins w:id="193" w:author="Amy Cohen" w:date="2015-03-16T16:44:00Z"/>
        </w:numPr>
        <w:autoSpaceDE w:val="0"/>
        <w:autoSpaceDN w:val="0"/>
        <w:adjustRightInd w:val="0"/>
        <w:spacing w:after="0"/>
        <w:rPr>
          <w:ins w:id="194" w:author="Amy Cohen" w:date="2015-03-16T16:44:00Z"/>
          <w:rFonts w:ascii="Gill Sans" w:hAnsi="Gill Sans" w:cs="Verdana"/>
          <w:szCs w:val="26"/>
        </w:rPr>
      </w:pPr>
      <w:ins w:id="195" w:author="Amy Cohen" w:date="2015-03-16T16:44:00Z">
        <w:r w:rsidRPr="00653FEC">
          <w:rPr>
            <w:rFonts w:ascii="Gill Sans" w:hAnsi="Gill Sans" w:cs="Verdana"/>
            <w:b/>
            <w:szCs w:val="26"/>
          </w:rPr>
          <w:t>3.</w:t>
        </w:r>
        <w:r w:rsidRPr="008943AC">
          <w:rPr>
            <w:rFonts w:ascii="Gill Sans" w:hAnsi="Gill Sans" w:cs="Verdana"/>
            <w:szCs w:val="26"/>
          </w:rPr>
          <w:t xml:space="preserve"> Still argues that Philadelphians should not generalize about blacks based on the people who live in "the vicinity of St. Mary, Bedford, Seventh and Lombard streets". Give three specific examples of what can be found in black communities outside of this "ill-fated region".</w:t>
        </w:r>
      </w:ins>
    </w:p>
    <w:p w:rsidR="00A33B23" w:rsidRPr="008943AC" w:rsidRDefault="00A33B23" w:rsidP="00A33B23">
      <w:pPr>
        <w:widowControl w:val="0"/>
        <w:numPr>
          <w:ins w:id="196" w:author="Amy Cohen" w:date="2015-03-16T16:44:00Z"/>
        </w:numPr>
        <w:autoSpaceDE w:val="0"/>
        <w:autoSpaceDN w:val="0"/>
        <w:adjustRightInd w:val="0"/>
        <w:spacing w:after="0"/>
        <w:rPr>
          <w:ins w:id="197" w:author="Amy Cohen" w:date="2015-03-16T16:44:00Z"/>
          <w:rFonts w:ascii="Gill Sans" w:hAnsi="Gill Sans" w:cs="Verdana"/>
          <w:szCs w:val="26"/>
        </w:rPr>
      </w:pPr>
    </w:p>
    <w:p w:rsidR="00A33B23" w:rsidRPr="008943AC" w:rsidRDefault="00A33B23" w:rsidP="00A33B23">
      <w:pPr>
        <w:widowControl w:val="0"/>
        <w:numPr>
          <w:ins w:id="198" w:author="Amy Cohen" w:date="2015-03-16T16:44:00Z"/>
        </w:numPr>
        <w:autoSpaceDE w:val="0"/>
        <w:autoSpaceDN w:val="0"/>
        <w:adjustRightInd w:val="0"/>
        <w:spacing w:after="0"/>
        <w:rPr>
          <w:ins w:id="199" w:author="Amy Cohen" w:date="2015-03-16T16:44:00Z"/>
          <w:rFonts w:ascii="Gill Sans" w:hAnsi="Gill Sans" w:cs="Verdana"/>
          <w:szCs w:val="26"/>
        </w:rPr>
      </w:pPr>
    </w:p>
    <w:p w:rsidR="00A33B23" w:rsidRDefault="00A33B23" w:rsidP="00A33B23">
      <w:pPr>
        <w:widowControl w:val="0"/>
        <w:numPr>
          <w:ins w:id="200" w:author="Amy Cohen" w:date="2015-03-16T16:44:00Z"/>
        </w:numPr>
        <w:autoSpaceDE w:val="0"/>
        <w:autoSpaceDN w:val="0"/>
        <w:adjustRightInd w:val="0"/>
        <w:spacing w:after="0"/>
        <w:rPr>
          <w:ins w:id="201" w:author="Amy Cohen" w:date="2015-03-16T16:44:00Z"/>
          <w:rFonts w:ascii="Gill Sans" w:hAnsi="Gill Sans" w:cs="Verdana"/>
          <w:szCs w:val="26"/>
        </w:rPr>
      </w:pPr>
    </w:p>
    <w:p w:rsidR="00A33B23" w:rsidRPr="008943AC" w:rsidRDefault="00A33B23" w:rsidP="00A33B23">
      <w:pPr>
        <w:widowControl w:val="0"/>
        <w:numPr>
          <w:ins w:id="202" w:author="Amy Cohen" w:date="2015-03-16T16:44:00Z"/>
        </w:numPr>
        <w:autoSpaceDE w:val="0"/>
        <w:autoSpaceDN w:val="0"/>
        <w:adjustRightInd w:val="0"/>
        <w:spacing w:after="0"/>
        <w:rPr>
          <w:ins w:id="203" w:author="Amy Cohen" w:date="2015-03-16T16:44:00Z"/>
          <w:rFonts w:ascii="Gill Sans" w:hAnsi="Gill Sans" w:cs="Verdana"/>
          <w:szCs w:val="26"/>
        </w:rPr>
      </w:pPr>
    </w:p>
    <w:p w:rsidR="00A33B23" w:rsidRPr="008943AC" w:rsidRDefault="00A33B23" w:rsidP="00A33B23">
      <w:pPr>
        <w:widowControl w:val="0"/>
        <w:numPr>
          <w:ins w:id="204" w:author="Amy Cohen" w:date="2015-03-16T16:44:00Z"/>
        </w:numPr>
        <w:autoSpaceDE w:val="0"/>
        <w:autoSpaceDN w:val="0"/>
        <w:adjustRightInd w:val="0"/>
        <w:spacing w:after="0"/>
        <w:rPr>
          <w:ins w:id="205" w:author="Amy Cohen" w:date="2015-03-16T16:44:00Z"/>
          <w:rFonts w:ascii="Gill Sans" w:hAnsi="Gill Sans" w:cs="Verdana"/>
          <w:szCs w:val="26"/>
        </w:rPr>
      </w:pPr>
    </w:p>
    <w:p w:rsidR="00A33B23" w:rsidRPr="008943AC" w:rsidRDefault="00A33B23" w:rsidP="00A33B23">
      <w:pPr>
        <w:widowControl w:val="0"/>
        <w:numPr>
          <w:ins w:id="206" w:author="Amy Cohen" w:date="2015-03-16T16:44:00Z"/>
        </w:numPr>
        <w:autoSpaceDE w:val="0"/>
        <w:autoSpaceDN w:val="0"/>
        <w:adjustRightInd w:val="0"/>
        <w:spacing w:after="0"/>
        <w:rPr>
          <w:ins w:id="207" w:author="Amy Cohen" w:date="2015-03-16T16:44:00Z"/>
          <w:rFonts w:ascii="Gill Sans" w:hAnsi="Gill Sans" w:cs="Verdana"/>
          <w:szCs w:val="26"/>
        </w:rPr>
      </w:pPr>
    </w:p>
    <w:p w:rsidR="00A33B23" w:rsidRPr="008943AC" w:rsidRDefault="00A33B23" w:rsidP="00A33B23">
      <w:pPr>
        <w:widowControl w:val="0"/>
        <w:numPr>
          <w:ins w:id="208" w:author="Amy Cohen" w:date="2015-03-16T16:44:00Z"/>
        </w:numPr>
        <w:autoSpaceDE w:val="0"/>
        <w:autoSpaceDN w:val="0"/>
        <w:adjustRightInd w:val="0"/>
        <w:spacing w:after="0"/>
        <w:rPr>
          <w:ins w:id="209" w:author="Amy Cohen" w:date="2015-03-16T16:44:00Z"/>
          <w:rFonts w:ascii="Gill Sans" w:hAnsi="Gill Sans" w:cs="Verdana"/>
          <w:szCs w:val="26"/>
        </w:rPr>
      </w:pPr>
      <w:ins w:id="210" w:author="Amy Cohen" w:date="2015-03-16T16:44:00Z">
        <w:r w:rsidRPr="00653FEC">
          <w:rPr>
            <w:rFonts w:ascii="Gill Sans" w:hAnsi="Gill Sans" w:cs="Verdana"/>
            <w:b/>
            <w:szCs w:val="26"/>
          </w:rPr>
          <w:t>4.</w:t>
        </w:r>
        <w:r w:rsidRPr="008943AC">
          <w:rPr>
            <w:rFonts w:ascii="Gill Sans" w:hAnsi="Gill Sans" w:cs="Verdana"/>
            <w:szCs w:val="26"/>
          </w:rPr>
          <w:t xml:space="preserve"> William Still seems to be arguing for the rights of elite blacks to ride on the streetcars rather than all black people. Why might he have pursued this strategy, and what is your opinion of Still's approach?</w:t>
        </w:r>
      </w:ins>
    </w:p>
    <w:p w:rsidR="00A33B23" w:rsidRPr="008943AC" w:rsidRDefault="00A33B23" w:rsidP="00A33B23">
      <w:pPr>
        <w:widowControl w:val="0"/>
        <w:numPr>
          <w:ins w:id="211" w:author="Amy Cohen" w:date="2015-03-16T16:44:00Z"/>
        </w:numPr>
        <w:autoSpaceDE w:val="0"/>
        <w:autoSpaceDN w:val="0"/>
        <w:adjustRightInd w:val="0"/>
        <w:spacing w:after="0"/>
        <w:rPr>
          <w:ins w:id="212" w:author="Amy Cohen" w:date="2015-03-16T16:44:00Z"/>
          <w:rFonts w:ascii="Gill Sans" w:hAnsi="Gill Sans" w:cs="Verdana"/>
          <w:szCs w:val="26"/>
        </w:rPr>
      </w:pPr>
    </w:p>
    <w:p w:rsidR="00A33B23" w:rsidRPr="008943AC" w:rsidRDefault="00A33B23" w:rsidP="00A33B23">
      <w:pPr>
        <w:widowControl w:val="0"/>
        <w:numPr>
          <w:ins w:id="213" w:author="Amy Cohen" w:date="2015-03-16T16:44:00Z"/>
        </w:numPr>
        <w:autoSpaceDE w:val="0"/>
        <w:autoSpaceDN w:val="0"/>
        <w:adjustRightInd w:val="0"/>
        <w:spacing w:after="0"/>
        <w:rPr>
          <w:ins w:id="214" w:author="Amy Cohen" w:date="2015-03-16T16:44:00Z"/>
          <w:rFonts w:ascii="Gill Sans" w:hAnsi="Gill Sans" w:cs="Verdana"/>
          <w:szCs w:val="26"/>
        </w:rPr>
      </w:pPr>
    </w:p>
    <w:p w:rsidR="00A33B23" w:rsidRPr="008943AC" w:rsidRDefault="00A33B23" w:rsidP="00A33B23">
      <w:pPr>
        <w:widowControl w:val="0"/>
        <w:numPr>
          <w:ins w:id="215" w:author="Amy Cohen" w:date="2015-03-16T16:44:00Z"/>
        </w:numPr>
        <w:autoSpaceDE w:val="0"/>
        <w:autoSpaceDN w:val="0"/>
        <w:adjustRightInd w:val="0"/>
        <w:spacing w:after="0"/>
        <w:rPr>
          <w:ins w:id="216" w:author="Amy Cohen" w:date="2015-03-16T16:44:00Z"/>
          <w:rFonts w:ascii="Gill Sans" w:hAnsi="Gill Sans" w:cs="Verdana"/>
          <w:szCs w:val="26"/>
        </w:rPr>
      </w:pPr>
    </w:p>
    <w:p w:rsidR="00A33B23" w:rsidRDefault="00A33B23" w:rsidP="00A33B23">
      <w:pPr>
        <w:widowControl w:val="0"/>
        <w:numPr>
          <w:ins w:id="217" w:author="Amy Cohen" w:date="2015-03-16T16:44:00Z"/>
        </w:numPr>
        <w:autoSpaceDE w:val="0"/>
        <w:autoSpaceDN w:val="0"/>
        <w:adjustRightInd w:val="0"/>
        <w:spacing w:after="0"/>
        <w:rPr>
          <w:ins w:id="218" w:author="Amy Cohen" w:date="2015-03-16T16:44:00Z"/>
          <w:rFonts w:ascii="Gill Sans" w:hAnsi="Gill Sans" w:cs="Verdana"/>
          <w:szCs w:val="26"/>
        </w:rPr>
      </w:pPr>
    </w:p>
    <w:p w:rsidR="00A33B23" w:rsidRDefault="00A33B23" w:rsidP="00A33B23">
      <w:pPr>
        <w:widowControl w:val="0"/>
        <w:numPr>
          <w:ins w:id="219" w:author="Amy Cohen" w:date="2015-03-16T16:44:00Z"/>
        </w:numPr>
        <w:autoSpaceDE w:val="0"/>
        <w:autoSpaceDN w:val="0"/>
        <w:adjustRightInd w:val="0"/>
        <w:spacing w:after="0"/>
        <w:rPr>
          <w:ins w:id="220" w:author="Amy Cohen" w:date="2015-03-16T16:44:00Z"/>
          <w:rFonts w:ascii="Gill Sans" w:hAnsi="Gill Sans" w:cs="Verdana"/>
          <w:szCs w:val="26"/>
        </w:rPr>
      </w:pPr>
    </w:p>
    <w:p w:rsidR="00A33B23" w:rsidRPr="008943AC" w:rsidRDefault="00A33B23" w:rsidP="00A33B23">
      <w:pPr>
        <w:widowControl w:val="0"/>
        <w:numPr>
          <w:ins w:id="221" w:author="Amy Cohen" w:date="2015-03-16T16:44:00Z"/>
        </w:numPr>
        <w:autoSpaceDE w:val="0"/>
        <w:autoSpaceDN w:val="0"/>
        <w:adjustRightInd w:val="0"/>
        <w:spacing w:after="0"/>
        <w:rPr>
          <w:ins w:id="222" w:author="Amy Cohen" w:date="2015-03-16T16:44:00Z"/>
          <w:rFonts w:ascii="Gill Sans" w:hAnsi="Gill Sans" w:cs="Verdana"/>
          <w:szCs w:val="26"/>
        </w:rPr>
      </w:pPr>
    </w:p>
    <w:p w:rsidR="00A33B23" w:rsidRPr="008943AC" w:rsidRDefault="00A33B23" w:rsidP="00A33B23">
      <w:pPr>
        <w:widowControl w:val="0"/>
        <w:numPr>
          <w:ins w:id="223" w:author="Amy Cohen" w:date="2015-03-16T16:44:00Z"/>
        </w:numPr>
        <w:autoSpaceDE w:val="0"/>
        <w:autoSpaceDN w:val="0"/>
        <w:adjustRightInd w:val="0"/>
        <w:spacing w:after="0"/>
        <w:rPr>
          <w:ins w:id="224" w:author="Amy Cohen" w:date="2015-03-16T16:44:00Z"/>
          <w:rFonts w:ascii="Gill Sans" w:hAnsi="Gill Sans" w:cs="Verdana"/>
          <w:szCs w:val="26"/>
        </w:rPr>
      </w:pPr>
    </w:p>
    <w:p w:rsidR="00A33B23" w:rsidRDefault="00A33B23" w:rsidP="00A33B23">
      <w:pPr>
        <w:widowControl w:val="0"/>
        <w:numPr>
          <w:ins w:id="225" w:author="Amy Cohen" w:date="2015-03-16T16:44:00Z"/>
        </w:numPr>
        <w:autoSpaceDE w:val="0"/>
        <w:autoSpaceDN w:val="0"/>
        <w:adjustRightInd w:val="0"/>
        <w:spacing w:after="0"/>
        <w:ind w:right="4590"/>
        <w:rPr>
          <w:ins w:id="226" w:author="Amy Cohen" w:date="2015-03-16T16:44:00Z"/>
          <w:rFonts w:ascii="Gill Sans" w:hAnsi="Gill Sans" w:cs="Verdana"/>
          <w:szCs w:val="26"/>
        </w:rPr>
      </w:pPr>
    </w:p>
    <w:p w:rsidR="00A33B23" w:rsidRPr="008943AC" w:rsidRDefault="00A33B23" w:rsidP="00A33B23">
      <w:pPr>
        <w:widowControl w:val="0"/>
        <w:numPr>
          <w:ins w:id="227" w:author="Amy Cohen" w:date="2015-03-16T16:44:00Z"/>
        </w:numPr>
        <w:tabs>
          <w:tab w:val="left" w:pos="4140"/>
          <w:tab w:val="left" w:pos="8370"/>
        </w:tabs>
        <w:autoSpaceDE w:val="0"/>
        <w:autoSpaceDN w:val="0"/>
        <w:adjustRightInd w:val="0"/>
        <w:spacing w:after="0"/>
        <w:ind w:right="180"/>
        <w:rPr>
          <w:ins w:id="228" w:author="Amy Cohen" w:date="2015-03-16T16:44:00Z"/>
          <w:rFonts w:ascii="Gill Sans" w:hAnsi="Gill Sans" w:cs="Verdana"/>
          <w:szCs w:val="26"/>
        </w:rPr>
      </w:pPr>
      <w:ins w:id="229" w:author="Amy Cohen" w:date="2015-03-16T16:44:00Z">
        <w:r w:rsidRPr="00653FEC">
          <w:rPr>
            <w:rFonts w:ascii="Gill Sans" w:hAnsi="Gill Sans" w:cs="Verdana"/>
            <w:b/>
            <w:szCs w:val="26"/>
          </w:rPr>
          <w:t>5.</w:t>
        </w:r>
        <w:r w:rsidRPr="008943AC">
          <w:rPr>
            <w:rFonts w:ascii="Gill Sans" w:hAnsi="Gill Sans" w:cs="Verdana"/>
            <w:szCs w:val="26"/>
          </w:rPr>
          <w:t xml:space="preserve"> </w:t>
        </w:r>
        <w:r>
          <w:rPr>
            <w:rFonts w:ascii="Gill Sans" w:hAnsi="Gill Sans" w:cs="Verdana"/>
            <w:i/>
            <w:szCs w:val="26"/>
          </w:rPr>
          <w:t xml:space="preserve">See document on reverse side. </w:t>
        </w:r>
        <w:r w:rsidRPr="008943AC">
          <w:rPr>
            <w:rFonts w:ascii="Gill Sans" w:hAnsi="Gill Sans" w:cs="Verdana"/>
            <w:szCs w:val="26"/>
          </w:rPr>
          <w:t>In 1955, prior to the famous bus boycott, the black community of Montgomery, Alabama presented a list of "Negroes' Most Urgent Needs" to the Montgomery City Council. Why do you think that access to public transportation was seen as such a crucial issue in both the 1850s and 1950s?</w:t>
        </w:r>
      </w:ins>
    </w:p>
    <w:p w:rsidR="00A33B23" w:rsidRPr="00B2503E" w:rsidRDefault="00A33B23" w:rsidP="00A33B23">
      <w:pPr>
        <w:numPr>
          <w:ins w:id="230" w:author="Amy Cohen" w:date="2015-03-16T16:44:00Z"/>
        </w:numPr>
        <w:rPr>
          <w:ins w:id="231" w:author="Amy Cohen" w:date="2015-03-16T16:44:00Z"/>
          <w:rFonts w:ascii="Gill Sans" w:hAnsi="Gill Sans" w:cs="Verdana"/>
          <w:szCs w:val="26"/>
        </w:rPr>
      </w:pPr>
    </w:p>
    <w:p w:rsidR="00A33B23" w:rsidRPr="00B2503E" w:rsidRDefault="00A33B23" w:rsidP="00A33B23">
      <w:pPr>
        <w:numPr>
          <w:ins w:id="232" w:author="Amy Cohen" w:date="2015-03-16T16:44:00Z"/>
        </w:numPr>
        <w:rPr>
          <w:ins w:id="233" w:author="Amy Cohen" w:date="2015-03-16T16:44:00Z"/>
          <w:rFonts w:ascii="Gill Sans" w:hAnsi="Gill Sans" w:cs="Verdana"/>
          <w:szCs w:val="26"/>
        </w:rPr>
      </w:pPr>
    </w:p>
    <w:p w:rsidR="00A33B23" w:rsidRDefault="00A33B23" w:rsidP="00A33B23">
      <w:pPr>
        <w:numPr>
          <w:ins w:id="234" w:author="Amy Cohen" w:date="2015-03-16T16:44:00Z"/>
        </w:numPr>
        <w:tabs>
          <w:tab w:val="left" w:pos="1860"/>
        </w:tabs>
        <w:rPr>
          <w:ins w:id="235" w:author="Amy Cohen" w:date="2015-03-16T16:44:00Z"/>
          <w:rFonts w:ascii="Gill Sans" w:hAnsi="Gill Sans" w:cs="Verdana"/>
          <w:szCs w:val="26"/>
        </w:rPr>
      </w:pPr>
    </w:p>
    <w:p w:rsidR="00A33B23" w:rsidRDefault="00A33B23" w:rsidP="00A33B23">
      <w:pPr>
        <w:numPr>
          <w:ins w:id="236" w:author="Amy Cohen" w:date="2015-03-16T16:44:00Z"/>
        </w:numPr>
        <w:tabs>
          <w:tab w:val="left" w:pos="1860"/>
        </w:tabs>
        <w:rPr>
          <w:ins w:id="237" w:author="Amy Cohen" w:date="2015-03-16T16:44:00Z"/>
          <w:rFonts w:ascii="Gill Sans" w:hAnsi="Gill Sans" w:cs="Verdana"/>
          <w:szCs w:val="26"/>
        </w:rPr>
      </w:pPr>
    </w:p>
    <w:p w:rsidR="00A33B23" w:rsidDel="00D66137" w:rsidRDefault="00D66137" w:rsidP="00A33B23">
      <w:pPr>
        <w:numPr>
          <w:ins w:id="238" w:author="Amy Cohen" w:date="2015-03-16T16:44:00Z"/>
        </w:numPr>
        <w:tabs>
          <w:tab w:val="left" w:pos="1860"/>
        </w:tabs>
        <w:rPr>
          <w:ins w:id="239" w:author="Amy Cohen" w:date="2015-03-16T16:44:00Z"/>
          <w:del w:id="240" w:author="Krystal Appiah" w:date="2015-07-24T10:45:00Z"/>
          <w:rFonts w:ascii="Gill Sans" w:hAnsi="Gill Sans" w:cs="Verdana"/>
          <w:szCs w:val="26"/>
        </w:rPr>
      </w:pPr>
      <w:ins w:id="241" w:author="Amy Cohen" w:date="2015-03-17T12:20:00Z">
        <w:r>
          <w:rPr>
            <w:rFonts w:ascii="Lucida Bright" w:hAnsi="Lucida Bright"/>
            <w:i/>
            <w:noProof/>
            <w:rPrChange w:id="242">
              <w:rPr>
                <w:noProof/>
                <w:color w:val="0000FF" w:themeColor="hyperlink"/>
                <w:u w:val="single"/>
              </w:rPr>
            </w:rPrChange>
          </w:rPr>
          <w:drawing>
            <wp:anchor distT="0" distB="0" distL="114300" distR="114300" simplePos="0" relativeHeight="251671552" behindDoc="1" locked="0" layoutInCell="1" allowOverlap="1" wp14:anchorId="49E7B103" wp14:editId="587EA58B">
              <wp:simplePos x="0" y="0"/>
              <wp:positionH relativeFrom="column">
                <wp:posOffset>-289560</wp:posOffset>
              </wp:positionH>
              <wp:positionV relativeFrom="paragraph">
                <wp:posOffset>-83888</wp:posOffset>
              </wp:positionV>
              <wp:extent cx="6311900" cy="7721600"/>
              <wp:effectExtent l="0" t="0" r="0" b="0"/>
              <wp:wrapNone/>
              <wp:docPr id="7" name="Picture 7" descr="do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4.jpg"/>
                      <pic:cNvPicPr/>
                    </pic:nvPicPr>
                    <pic:blipFill>
                      <a:blip r:embed="rId6"/>
                      <a:stretch>
                        <a:fillRect/>
                      </a:stretch>
                    </pic:blipFill>
                    <pic:spPr>
                      <a:xfrm>
                        <a:off x="0" y="0"/>
                        <a:ext cx="6311900" cy="7721600"/>
                      </a:xfrm>
                      <a:prstGeom prst="rect">
                        <a:avLst/>
                      </a:prstGeom>
                    </pic:spPr>
                  </pic:pic>
                </a:graphicData>
              </a:graphic>
            </wp:anchor>
          </w:drawing>
        </w:r>
      </w:ins>
    </w:p>
    <w:p w:rsidR="00A33B23" w:rsidRPr="00652C1D" w:rsidDel="00D66137" w:rsidRDefault="00A33B23">
      <w:pPr>
        <w:numPr>
          <w:ins w:id="243" w:author="Amy Cohen" w:date="2015-03-16T16:28:00Z"/>
        </w:numPr>
        <w:rPr>
          <w:ins w:id="244" w:author="Amy Cohen" w:date="2015-03-16T16:07:00Z"/>
          <w:del w:id="245" w:author="Krystal Appiah" w:date="2015-07-24T10:47:00Z"/>
          <w:rFonts w:ascii="Lucida Bright" w:hAnsi="Lucida Bright"/>
          <w:i/>
        </w:rPr>
      </w:pPr>
    </w:p>
    <w:p w:rsidR="000E451F" w:rsidRDefault="000E451F" w:rsidP="00D66137">
      <w:pPr>
        <w:rPr>
          <w:del w:id="246" w:author="Amy Cohen" w:date="2015-03-16T15:59:00Z"/>
          <w:rFonts w:ascii="Lucida Bright" w:hAnsi="Lucida Bright"/>
          <w:b/>
        </w:rPr>
        <w:pPrChange w:id="247" w:author="Krystal Appiah" w:date="2015-07-24T10:47:00Z">
          <w:pPr>
            <w:spacing w:after="0"/>
            <w:jc w:val="both"/>
          </w:pPr>
        </w:pPrChange>
      </w:pPr>
      <w:del w:id="248" w:author="Amy Cohen" w:date="2015-03-16T15:59:00Z">
        <w:r w:rsidRPr="000E451F">
          <w:rPr>
            <w:rFonts w:ascii="Lucida Bright" w:hAnsi="Lucida Bright"/>
            <w:b/>
            <w:rPrChange w:id="249" w:author="Amy Cohen" w:date="2015-03-16T15:00:00Z">
              <w:rPr>
                <w:rFonts w:ascii="Lucida Bright" w:hAnsi="Lucida Bright"/>
                <w:b/>
                <w:color w:val="0000FF" w:themeColor="hyperlink"/>
                <w:u w:val="single"/>
              </w:rPr>
            </w:rPrChange>
          </w:rPr>
          <w:delText>Work</w:delText>
        </w:r>
      </w:del>
      <w:ins w:id="250" w:author="Devon" w:date="2013-09-10T17:12:00Z">
        <w:del w:id="251" w:author="Amy Cohen" w:date="2015-03-16T15:59:00Z">
          <w:r w:rsidRPr="000E451F">
            <w:rPr>
              <w:rFonts w:ascii="Lucida Bright" w:hAnsi="Lucida Bright"/>
              <w:b/>
              <w:rPrChange w:id="252" w:author="Amy Cohen" w:date="2015-03-16T15:00:00Z">
                <w:rPr>
                  <w:rFonts w:ascii="Lucida Bright" w:hAnsi="Lucida Bright"/>
                  <w:b/>
                  <w:color w:val="0000FF" w:themeColor="hyperlink"/>
                  <w:u w:val="single"/>
                </w:rPr>
              </w:rPrChange>
            </w:rPr>
            <w:delText xml:space="preserve"> </w:delText>
          </w:r>
        </w:del>
      </w:ins>
      <w:del w:id="253" w:author="Amy Cohen" w:date="2015-03-16T15:59:00Z">
        <w:r w:rsidRPr="000E451F">
          <w:rPr>
            <w:rFonts w:ascii="Lucida Bright" w:hAnsi="Lucida Bright"/>
            <w:b/>
            <w:rPrChange w:id="254" w:author="Amy Cohen" w:date="2015-03-16T15:00:00Z">
              <w:rPr>
                <w:rFonts w:ascii="Lucida Bright" w:hAnsi="Lucida Bright"/>
                <w:b/>
                <w:color w:val="0000FF" w:themeColor="hyperlink"/>
                <w:u w:val="single"/>
              </w:rPr>
            </w:rPrChange>
          </w:rPr>
          <w:delText xml:space="preserve"> before watching: </w:delText>
        </w:r>
      </w:del>
    </w:p>
    <w:p w:rsidR="00FD0B02" w:rsidRPr="00911923" w:rsidDel="00652C1D" w:rsidRDefault="000E451F">
      <w:pPr>
        <w:spacing w:after="0"/>
        <w:rPr>
          <w:del w:id="255" w:author="Amy Cohen" w:date="2015-03-16T15:59:00Z"/>
          <w:rFonts w:ascii="Lucida Bright" w:hAnsi="Lucida Bright"/>
          <w:i/>
        </w:rPr>
      </w:pPr>
      <w:del w:id="256" w:author="Amy Cohen" w:date="2015-03-16T15:59:00Z">
        <w:r w:rsidRPr="000E451F">
          <w:rPr>
            <w:rFonts w:ascii="Lucida Bright" w:hAnsi="Lucida Bright"/>
            <w:i/>
            <w:rPrChange w:id="257" w:author="Amy Cohen" w:date="2015-03-16T15:00:00Z">
              <w:rPr>
                <w:rFonts w:ascii="Lucida Bright" w:hAnsi="Lucida Bright"/>
                <w:i/>
                <w:color w:val="0000FF" w:themeColor="hyperlink"/>
                <w:u w:val="single"/>
              </w:rPr>
            </w:rPrChange>
          </w:rPr>
          <w:delText xml:space="preserve">Have students look at the following images of </w:delText>
        </w:r>
      </w:del>
      <w:del w:id="258" w:author="Amy Cohen" w:date="2013-09-30T14:01:00Z">
        <w:r w:rsidRPr="000E451F">
          <w:rPr>
            <w:rFonts w:ascii="Lucida Bright" w:hAnsi="Lucida Bright"/>
            <w:i/>
            <w:rPrChange w:id="259" w:author="Amy Cohen" w:date="2015-03-16T15:00:00Z">
              <w:rPr>
                <w:rFonts w:ascii="Lucida Bright" w:hAnsi="Lucida Bright"/>
                <w:i/>
                <w:color w:val="0000FF" w:themeColor="hyperlink"/>
                <w:u w:val="single"/>
              </w:rPr>
            </w:rPrChange>
          </w:rPr>
          <w:delText>late 18</w:delText>
        </w:r>
        <w:r w:rsidRPr="000E451F">
          <w:rPr>
            <w:rFonts w:ascii="Lucida Bright" w:hAnsi="Lucida Bright"/>
            <w:i/>
            <w:vertAlign w:val="superscript"/>
            <w:rPrChange w:id="260" w:author="Amy Cohen" w:date="2015-03-16T15:00:00Z">
              <w:rPr>
                <w:rFonts w:ascii="Lucida Bright" w:hAnsi="Lucida Bright"/>
                <w:i/>
                <w:color w:val="0000FF" w:themeColor="hyperlink"/>
                <w:u w:val="single"/>
                <w:vertAlign w:val="superscript"/>
              </w:rPr>
            </w:rPrChange>
          </w:rPr>
          <w:delText>th</w:delText>
        </w:r>
        <w:r w:rsidRPr="000E451F">
          <w:rPr>
            <w:rFonts w:ascii="Lucida Bright" w:hAnsi="Lucida Bright"/>
            <w:i/>
            <w:rPrChange w:id="261" w:author="Amy Cohen" w:date="2015-03-16T15:00:00Z">
              <w:rPr>
                <w:rFonts w:ascii="Lucida Bright" w:hAnsi="Lucida Bright"/>
                <w:i/>
                <w:color w:val="0000FF" w:themeColor="hyperlink"/>
                <w:u w:val="single"/>
              </w:rPr>
            </w:rPrChange>
          </w:rPr>
          <w:delText xml:space="preserve"> century Philadelphia. What observations and predictions can they make about the </w:delText>
        </w:r>
      </w:del>
      <w:del w:id="262" w:author="Amy Cohen" w:date="2013-09-30T13:46:00Z">
        <w:r w:rsidRPr="000E451F">
          <w:rPr>
            <w:rFonts w:ascii="Lucida Bright" w:hAnsi="Lucida Bright"/>
            <w:i/>
            <w:rPrChange w:id="263" w:author="Amy Cohen" w:date="2015-03-16T15:00:00Z">
              <w:rPr>
                <w:rFonts w:ascii="Lucida Bright" w:hAnsi="Lucida Bright"/>
                <w:i/>
                <w:color w:val="0000FF" w:themeColor="hyperlink"/>
                <w:u w:val="single"/>
              </w:rPr>
            </w:rPrChange>
          </w:rPr>
          <w:delText>city during this period</w:delText>
        </w:r>
      </w:del>
      <w:del w:id="264" w:author="Amy Cohen" w:date="2013-09-30T14:01:00Z">
        <w:r w:rsidRPr="000E451F">
          <w:rPr>
            <w:rFonts w:ascii="Lucida Bright" w:hAnsi="Lucida Bright"/>
            <w:i/>
            <w:rPrChange w:id="265" w:author="Amy Cohen" w:date="2015-03-16T15:00:00Z">
              <w:rPr>
                <w:rFonts w:ascii="Lucida Bright" w:hAnsi="Lucida Bright"/>
                <w:i/>
                <w:color w:val="0000FF" w:themeColor="hyperlink"/>
                <w:u w:val="single"/>
              </w:rPr>
            </w:rPrChange>
          </w:rPr>
          <w:delText>?</w:delText>
        </w:r>
      </w:del>
    </w:p>
    <w:p w:rsidR="00FD0B02" w:rsidRPr="00911923" w:rsidDel="00EF203A" w:rsidRDefault="000E451F">
      <w:pPr>
        <w:spacing w:after="0"/>
        <w:rPr>
          <w:del w:id="266" w:author="Amy Cohen" w:date="2013-11-26T10:29:00Z"/>
          <w:rFonts w:ascii="Lucida Bright" w:hAnsi="Lucida Bright"/>
          <w:color w:val="FF6600"/>
          <w:rPrChange w:id="267" w:author="Amy Cohen" w:date="2015-03-16T15:00:00Z">
            <w:rPr>
              <w:del w:id="268" w:author="Amy Cohen" w:date="2013-11-26T10:29:00Z"/>
              <w:rFonts w:ascii="Lucida Bright" w:hAnsi="Lucida Bright"/>
              <w:color w:val="FF0000"/>
            </w:rPr>
          </w:rPrChange>
        </w:rPr>
      </w:pPr>
      <w:del w:id="269" w:author="Amy Cohen" w:date="2013-11-26T10:29:00Z">
        <w:r w:rsidRPr="000E451F">
          <w:rPr>
            <w:rFonts w:ascii="Lucida Bright" w:hAnsi="Lucida Bright"/>
            <w:color w:val="FF6600"/>
            <w:rPrChange w:id="270" w:author="Amy Cohen" w:date="2015-03-16T15:00:00Z">
              <w:rPr>
                <w:rFonts w:ascii="Lucida Bright" w:hAnsi="Lucida Bright"/>
                <w:color w:val="FF0000"/>
                <w:u w:val="single"/>
              </w:rPr>
            </w:rPrChange>
          </w:rPr>
          <w:delText>Links to images:</w:delText>
        </w:r>
      </w:del>
    </w:p>
    <w:p w:rsidR="000E451F" w:rsidRDefault="000E451F">
      <w:pPr>
        <w:spacing w:after="0"/>
        <w:rPr>
          <w:del w:id="271" w:author="Amy Cohen" w:date="2015-03-16T15:59:00Z"/>
          <w:rFonts w:ascii="Lucida Bright" w:hAnsi="Lucida Bright"/>
          <w:b/>
        </w:rPr>
        <w:pPrChange w:id="272" w:author="Amy Cohen" w:date="2013-09-30T14:00:00Z">
          <w:pPr>
            <w:spacing w:after="0"/>
            <w:jc w:val="both"/>
          </w:pPr>
        </w:pPrChange>
      </w:pPr>
    </w:p>
    <w:p w:rsidR="000E451F" w:rsidRDefault="000E451F">
      <w:pPr>
        <w:spacing w:after="0"/>
        <w:rPr>
          <w:del w:id="273" w:author="Amy Cohen" w:date="2015-03-16T15:02:00Z"/>
          <w:rFonts w:ascii="Lucida Bright" w:hAnsi="Lucida Bright"/>
          <w:b/>
        </w:rPr>
        <w:pPrChange w:id="274" w:author="Amy Cohen" w:date="2013-09-30T14:00:00Z">
          <w:pPr>
            <w:spacing w:after="0"/>
            <w:jc w:val="both"/>
          </w:pPr>
        </w:pPrChange>
      </w:pPr>
      <w:del w:id="275" w:author="Amy Cohen" w:date="2015-03-16T15:02:00Z">
        <w:r w:rsidRPr="000E451F">
          <w:rPr>
            <w:rFonts w:ascii="Lucida Bright" w:hAnsi="Lucida Bright"/>
            <w:b/>
            <w:rPrChange w:id="276" w:author="Amy Cohen" w:date="2015-03-16T15:00:00Z">
              <w:rPr>
                <w:rFonts w:ascii="Lucida Bright" w:hAnsi="Lucida Bright"/>
                <w:b/>
                <w:color w:val="0000FF" w:themeColor="hyperlink"/>
                <w:u w:val="single"/>
              </w:rPr>
            </w:rPrChange>
          </w:rPr>
          <w:delText>Words before watching:</w:delText>
        </w:r>
      </w:del>
    </w:p>
    <w:p w:rsidR="000E451F" w:rsidRDefault="000E451F">
      <w:pPr>
        <w:numPr>
          <w:ins w:id="277" w:author="Amy Cohen" w:date="2013-11-26T10:31:00Z"/>
        </w:numPr>
        <w:spacing w:after="0"/>
        <w:rPr>
          <w:del w:id="278" w:author="Amy Cohen" w:date="2015-03-16T15:02:00Z"/>
          <w:rFonts w:ascii="Lucida Bright" w:hAnsi="Lucida Bright"/>
          <w:i/>
        </w:rPr>
        <w:pPrChange w:id="279" w:author="Amy Cohen" w:date="2013-09-30T14:00:00Z">
          <w:pPr>
            <w:spacing w:after="0"/>
            <w:jc w:val="both"/>
          </w:pPr>
        </w:pPrChange>
      </w:pPr>
      <w:del w:id="280" w:author="Amy Cohen" w:date="2015-03-16T15:02:00Z">
        <w:r w:rsidRPr="000E451F">
          <w:rPr>
            <w:rFonts w:ascii="Lucida Bright" w:hAnsi="Lucida Bright"/>
            <w:i/>
            <w:rPrChange w:id="281" w:author="Amy Cohen" w:date="2015-03-16T15:00:00Z">
              <w:rPr>
                <w:rFonts w:ascii="Lucida Bright" w:hAnsi="Lucida Bright"/>
                <w:i/>
                <w:color w:val="0000FF" w:themeColor="hyperlink"/>
                <w:u w:val="single"/>
              </w:rPr>
            </w:rPrChange>
          </w:rPr>
          <w:delText>These are terms that are used in the episode and on the note sheet. It will be helpful to review any unfamiliar terms with students or to distribute the</w:delText>
        </w:r>
        <w:r w:rsidRPr="000E451F">
          <w:rPr>
            <w:rFonts w:ascii="Lucida Bright" w:hAnsi="Lucida Bright"/>
            <w:b/>
            <w:i/>
            <w:color w:val="FF0000"/>
            <w:rPrChange w:id="282" w:author="Amy Cohen" w:date="2015-03-16T15:00:00Z">
              <w:rPr>
                <w:rFonts w:ascii="Lucida Bright" w:hAnsi="Lucida Bright"/>
                <w:i/>
                <w:color w:val="0000FF" w:themeColor="hyperlink"/>
                <w:u w:val="single"/>
              </w:rPr>
            </w:rPrChange>
          </w:rPr>
          <w:delText xml:space="preserve"> list</w:delText>
        </w:r>
        <w:r w:rsidRPr="000E451F">
          <w:rPr>
            <w:rFonts w:ascii="Lucida Bright" w:hAnsi="Lucida Bright"/>
            <w:i/>
            <w:rPrChange w:id="283" w:author="Amy Cohen" w:date="2015-03-16T15:00:00Z">
              <w:rPr>
                <w:rFonts w:ascii="Lucida Bright" w:hAnsi="Lucida Bright"/>
                <w:i/>
                <w:color w:val="0000FF" w:themeColor="hyperlink"/>
                <w:u w:val="single"/>
              </w:rPr>
            </w:rPrChange>
          </w:rPr>
          <w:delText xml:space="preserve"> to students.</w:delText>
        </w:r>
      </w:del>
    </w:p>
    <w:p w:rsidR="000E451F" w:rsidRPr="000E451F" w:rsidRDefault="000E451F">
      <w:pPr>
        <w:spacing w:after="0"/>
        <w:rPr>
          <w:del w:id="284" w:author="Amy Cohen" w:date="2013-11-26T10:31:00Z"/>
          <w:rFonts w:ascii="Lucida Bright" w:hAnsi="Lucida Bright"/>
          <w:color w:val="FF6600"/>
          <w:rPrChange w:id="285" w:author="Amy Cohen" w:date="2015-03-16T15:00:00Z">
            <w:rPr>
              <w:del w:id="286" w:author="Amy Cohen" w:date="2013-11-26T10:31:00Z"/>
              <w:rFonts w:ascii="Lucida Bright" w:hAnsi="Lucida Bright"/>
              <w:color w:val="FF0000"/>
            </w:rPr>
          </w:rPrChange>
        </w:rPr>
        <w:pPrChange w:id="287" w:author="Amy Cohen" w:date="2013-09-30T14:00:00Z">
          <w:pPr>
            <w:spacing w:after="0"/>
            <w:jc w:val="both"/>
          </w:pPr>
        </w:pPrChange>
      </w:pPr>
      <w:del w:id="288" w:author="Amy Cohen" w:date="2013-11-26T10:31:00Z">
        <w:r w:rsidRPr="000E451F">
          <w:rPr>
            <w:rFonts w:ascii="Lucida Bright" w:hAnsi="Lucida Bright"/>
            <w:color w:val="FF6600"/>
            <w:rPrChange w:id="289" w:author="Amy Cohen" w:date="2015-03-16T15:00:00Z">
              <w:rPr>
                <w:rFonts w:ascii="Lucida Bright" w:hAnsi="Lucida Bright"/>
                <w:color w:val="FF0000"/>
                <w:u w:val="single"/>
              </w:rPr>
            </w:rPrChange>
          </w:rPr>
          <w:delText>Link to word list with definitions</w:delText>
        </w:r>
      </w:del>
    </w:p>
    <w:p w:rsidR="000E451F" w:rsidRPr="000E451F" w:rsidRDefault="000E451F">
      <w:pPr>
        <w:pStyle w:val="ListParagraph"/>
        <w:numPr>
          <w:ilvl w:val="0"/>
          <w:numId w:val="10"/>
        </w:numPr>
        <w:spacing w:after="0"/>
        <w:rPr>
          <w:del w:id="290" w:author="Amy Cohen" w:date="2013-09-30T13:48:00Z"/>
          <w:rFonts w:ascii="Lucida Bright" w:hAnsi="Lucida Bright"/>
          <w:rPrChange w:id="291" w:author="Amy Cohen" w:date="2015-03-16T15:00:00Z">
            <w:rPr>
              <w:del w:id="292" w:author="Amy Cohen" w:date="2013-09-30T13:48:00Z"/>
            </w:rPr>
          </w:rPrChange>
        </w:rPr>
        <w:pPrChange w:id="293" w:author="Amy Cohen" w:date="2013-09-30T14:00:00Z">
          <w:pPr>
            <w:spacing w:after="0"/>
            <w:jc w:val="both"/>
          </w:pPr>
        </w:pPrChange>
      </w:pPr>
      <w:ins w:id="294" w:author="Devon" w:date="2013-10-30T16:56:00Z">
        <w:del w:id="295" w:author="Amy Cohen" w:date="2015-03-16T15:02:00Z">
          <w:r w:rsidRPr="000E451F">
            <w:rPr>
              <w:rFonts w:ascii="Lucida Bright" w:hAnsi="Lucida Bright"/>
              <w:rPrChange w:id="296" w:author="Amy Cohen" w:date="2015-03-16T15:00:00Z">
                <w:rPr>
                  <w:rFonts w:ascii="Gill Sans" w:hAnsi="Gill Sans"/>
                  <w:color w:val="0000FF" w:themeColor="hyperlink"/>
                  <w:u w:val="single"/>
                </w:rPr>
              </w:rPrChange>
            </w:rPr>
            <w:delText xml:space="preserve"> – </w:delText>
          </w:r>
        </w:del>
      </w:ins>
      <w:del w:id="297" w:author="Amy Cohen" w:date="2013-09-30T13:48:00Z">
        <w:r w:rsidRPr="000E451F">
          <w:rPr>
            <w:rFonts w:ascii="Lucida Bright" w:hAnsi="Lucida Bright"/>
            <w:rPrChange w:id="298" w:author="Amy Cohen" w:date="2015-03-16T15:00:00Z">
              <w:rPr>
                <w:color w:val="0000FF" w:themeColor="hyperlink"/>
                <w:u w:val="single"/>
              </w:rPr>
            </w:rPrChange>
          </w:rPr>
          <w:delText>Microcosm—</w:delText>
        </w:r>
        <w:r w:rsidRPr="000E451F">
          <w:rPr>
            <w:rFonts w:ascii="Lucida Bright" w:hAnsi="Lucida Bright" w:cs="Arial"/>
            <w:szCs w:val="26"/>
            <w:rPrChange w:id="299" w:author="Amy Cohen" w:date="2015-03-16T15:00:00Z">
              <w:rPr>
                <w:color w:val="0000FF" w:themeColor="hyperlink"/>
                <w:u w:val="single"/>
              </w:rPr>
            </w:rPrChange>
          </w:rPr>
          <w:delText xml:space="preserve">a small, representative system that is similar to a larger system </w:delText>
        </w:r>
      </w:del>
    </w:p>
    <w:p w:rsidR="000E451F" w:rsidRPr="000E451F" w:rsidRDefault="000E451F">
      <w:pPr>
        <w:pStyle w:val="ListParagraph"/>
        <w:numPr>
          <w:ilvl w:val="0"/>
          <w:numId w:val="10"/>
        </w:numPr>
        <w:spacing w:after="0"/>
        <w:rPr>
          <w:del w:id="300" w:author="Amy Cohen" w:date="2013-09-30T13:49:00Z"/>
          <w:rFonts w:ascii="Lucida Bright" w:hAnsi="Lucida Bright"/>
          <w:rPrChange w:id="301" w:author="Amy Cohen" w:date="2015-03-16T15:00:00Z">
            <w:rPr>
              <w:del w:id="302" w:author="Amy Cohen" w:date="2013-09-30T13:49:00Z"/>
            </w:rPr>
          </w:rPrChange>
        </w:rPr>
        <w:pPrChange w:id="303" w:author="Amy Cohen" w:date="2015-03-16T15:02:00Z">
          <w:pPr>
            <w:spacing w:after="0"/>
            <w:jc w:val="both"/>
          </w:pPr>
        </w:pPrChange>
      </w:pPr>
      <w:ins w:id="304" w:author="Devon" w:date="2013-10-30T16:56:00Z">
        <w:del w:id="305" w:author="Amy Cohen" w:date="2015-03-16T15:02:00Z">
          <w:r w:rsidRPr="000E451F">
            <w:rPr>
              <w:rFonts w:ascii="Lucida Bright" w:hAnsi="Lucida Bright"/>
              <w:rPrChange w:id="306" w:author="Amy Cohen" w:date="2015-03-16T15:00:00Z">
                <w:rPr>
                  <w:rFonts w:ascii="Gill Sans" w:hAnsi="Gill Sans"/>
                  <w:color w:val="0000FF" w:themeColor="hyperlink"/>
                  <w:u w:val="single"/>
                </w:rPr>
              </w:rPrChange>
            </w:rPr>
            <w:delText xml:space="preserve"> –  – </w:delText>
          </w:r>
          <w:r w:rsidRPr="000E451F">
            <w:rPr>
              <w:rFonts w:ascii="Lucida Bright" w:hAnsi="Lucida Bright" w:cs="Verdana"/>
              <w:szCs w:val="26"/>
              <w:rPrChange w:id="307" w:author="Amy Cohen" w:date="2015-03-16T15:00:00Z">
                <w:rPr>
                  <w:rFonts w:ascii="Gill Sans" w:hAnsi="Gill Sans" w:cs="Verdana"/>
                  <w:color w:val="0000FF" w:themeColor="hyperlink"/>
                  <w:szCs w:val="26"/>
                  <w:u w:val="single"/>
                </w:rPr>
              </w:rPrChange>
            </w:rPr>
            <w:delText xml:space="preserve"> </w:delText>
          </w:r>
          <w:r w:rsidRPr="000E451F">
            <w:rPr>
              <w:rFonts w:ascii="Lucida Bright" w:hAnsi="Lucida Bright"/>
              <w:rPrChange w:id="308" w:author="Amy Cohen" w:date="2015-03-16T15:00:00Z">
                <w:rPr>
                  <w:rFonts w:ascii="Gill Sans" w:hAnsi="Gill Sans"/>
                  <w:color w:val="0000FF" w:themeColor="hyperlink"/>
                  <w:u w:val="single"/>
                </w:rPr>
              </w:rPrChange>
            </w:rPr>
            <w:delText xml:space="preserve"> </w:delText>
          </w:r>
        </w:del>
      </w:ins>
      <w:ins w:id="309" w:author="Devon" w:date="2013-10-30T16:57:00Z">
        <w:del w:id="310" w:author="Amy Cohen" w:date="2015-03-16T15:02:00Z">
          <w:r w:rsidRPr="000E451F">
            <w:rPr>
              <w:rFonts w:ascii="Lucida Bright" w:hAnsi="Lucida Bright"/>
              <w:rPrChange w:id="311" w:author="Amy Cohen" w:date="2015-03-16T15:00:00Z">
                <w:rPr>
                  <w:rFonts w:ascii="Gill Sans" w:hAnsi="Gill Sans"/>
                  <w:color w:val="0000FF" w:themeColor="hyperlink"/>
                  <w:u w:val="single"/>
                </w:rPr>
              </w:rPrChange>
            </w:rPr>
            <w:delText>–</w:delText>
          </w:r>
        </w:del>
      </w:ins>
      <w:ins w:id="312" w:author="Devon" w:date="2013-10-30T16:56:00Z">
        <w:del w:id="313" w:author="Amy Cohen" w:date="2015-03-16T15:02:00Z">
          <w:r w:rsidRPr="000E451F">
            <w:rPr>
              <w:rFonts w:ascii="Lucida Bright" w:hAnsi="Lucida Bright"/>
              <w:rPrChange w:id="314" w:author="Amy Cohen" w:date="2015-03-16T15:00:00Z">
                <w:rPr>
                  <w:rFonts w:ascii="Gill Sans" w:hAnsi="Gill Sans"/>
                  <w:color w:val="0000FF" w:themeColor="hyperlink"/>
                  <w:u w:val="single"/>
                </w:rPr>
              </w:rPrChange>
            </w:rPr>
            <w:delText xml:space="preserve"> </w:delText>
          </w:r>
        </w:del>
      </w:ins>
      <w:ins w:id="315" w:author="Devon" w:date="2013-10-30T16:57:00Z">
        <w:del w:id="316" w:author="Amy Cohen" w:date="2015-03-16T15:02:00Z">
          <w:r w:rsidRPr="000E451F">
            <w:rPr>
              <w:rFonts w:ascii="Lucida Bright" w:hAnsi="Lucida Bright" w:cs="Verdana"/>
              <w:szCs w:val="28"/>
              <w:rPrChange w:id="317" w:author="Amy Cohen" w:date="2015-03-16T15:00:00Z">
                <w:rPr>
                  <w:rFonts w:ascii="Gill Sans" w:hAnsi="Gill Sans" w:cs="Verdana"/>
                  <w:color w:val="0000FF" w:themeColor="hyperlink"/>
                  <w:szCs w:val="28"/>
                  <w:u w:val="single"/>
                </w:rPr>
              </w:rPrChange>
            </w:rPr>
            <w:delText xml:space="preserve"> </w:delText>
          </w:r>
        </w:del>
      </w:ins>
      <w:del w:id="318" w:author="Amy Cohen" w:date="2013-09-30T13:49:00Z">
        <w:r w:rsidRPr="000E451F">
          <w:rPr>
            <w:rFonts w:ascii="Lucida Bright" w:hAnsi="Lucida Bright"/>
            <w:rPrChange w:id="319" w:author="Amy Cohen" w:date="2015-03-16T15:00:00Z">
              <w:rPr>
                <w:color w:val="0000FF" w:themeColor="hyperlink"/>
                <w:u w:val="single"/>
              </w:rPr>
            </w:rPrChange>
          </w:rPr>
          <w:delText xml:space="preserve">Catalyst—something that </w:delText>
        </w:r>
        <w:r w:rsidRPr="000E451F">
          <w:rPr>
            <w:rFonts w:ascii="Lucida Bright" w:hAnsi="Lucida Bright" w:cs="Verdana"/>
            <w:szCs w:val="26"/>
            <w:rPrChange w:id="320" w:author="Amy Cohen" w:date="2015-03-16T15:00:00Z">
              <w:rPr>
                <w:color w:val="0000FF" w:themeColor="hyperlink"/>
                <w:u w:val="single"/>
              </w:rPr>
            </w:rPrChange>
          </w:rPr>
          <w:delText>that provokes or speeds significant change or action</w:delText>
        </w:r>
      </w:del>
    </w:p>
    <w:p w:rsidR="000E451F" w:rsidRPr="000E451F" w:rsidRDefault="000E451F">
      <w:pPr>
        <w:pStyle w:val="ListParagraph"/>
        <w:numPr>
          <w:ilvl w:val="0"/>
          <w:numId w:val="10"/>
        </w:numPr>
        <w:spacing w:after="0"/>
        <w:rPr>
          <w:del w:id="321" w:author="Amy Cohen" w:date="2013-09-30T13:50:00Z"/>
          <w:rFonts w:ascii="Lucida Bright" w:hAnsi="Lucida Bright"/>
          <w:rPrChange w:id="322" w:author="Amy Cohen" w:date="2015-03-16T15:00:00Z">
            <w:rPr>
              <w:del w:id="323" w:author="Amy Cohen" w:date="2013-09-30T13:50:00Z"/>
            </w:rPr>
          </w:rPrChange>
        </w:rPr>
        <w:pPrChange w:id="324" w:author="Amy Cohen" w:date="2015-03-16T15:02:00Z">
          <w:pPr>
            <w:spacing w:after="0"/>
            <w:jc w:val="both"/>
          </w:pPr>
        </w:pPrChange>
      </w:pPr>
      <w:del w:id="325" w:author="Amy Cohen" w:date="2013-09-30T13:50:00Z">
        <w:r w:rsidRPr="000E451F">
          <w:rPr>
            <w:rFonts w:ascii="Lucida Bright" w:hAnsi="Lucida Bright"/>
            <w:rPrChange w:id="326" w:author="Amy Cohen" w:date="2015-03-16T15:00:00Z">
              <w:rPr>
                <w:color w:val="0000FF" w:themeColor="hyperlink"/>
                <w:u w:val="single"/>
              </w:rPr>
            </w:rPrChange>
          </w:rPr>
          <w:delText>Saint Domingue—a French colony in the Caribbean that prospered based on sugar plantations that used slave labor. A revolt by the enslaved that began in 1791 led to the creation of the independent nation of Haiti in 1804.</w:delText>
        </w:r>
      </w:del>
    </w:p>
    <w:p w:rsidR="000E451F" w:rsidRPr="000E451F" w:rsidRDefault="000E451F">
      <w:pPr>
        <w:pStyle w:val="ListParagraph"/>
        <w:numPr>
          <w:ilvl w:val="0"/>
          <w:numId w:val="10"/>
        </w:numPr>
        <w:spacing w:after="0"/>
        <w:rPr>
          <w:del w:id="327" w:author="Amy Cohen" w:date="2013-09-30T13:50:00Z"/>
          <w:rFonts w:ascii="Lucida Bright" w:hAnsi="Lucida Bright"/>
          <w:rPrChange w:id="328" w:author="Amy Cohen" w:date="2015-03-16T15:00:00Z">
            <w:rPr>
              <w:del w:id="329" w:author="Amy Cohen" w:date="2013-09-30T13:50:00Z"/>
            </w:rPr>
          </w:rPrChange>
        </w:rPr>
        <w:pPrChange w:id="330" w:author="Amy Cohen" w:date="2015-03-16T15:02:00Z">
          <w:pPr>
            <w:spacing w:after="0"/>
            <w:jc w:val="both"/>
          </w:pPr>
        </w:pPrChange>
      </w:pPr>
      <w:del w:id="331" w:author="Amy Cohen" w:date="2013-09-30T13:50:00Z">
        <w:r w:rsidRPr="000E451F">
          <w:rPr>
            <w:rFonts w:ascii="Lucida Bright" w:hAnsi="Lucida Bright"/>
            <w:rPrChange w:id="332" w:author="Amy Cohen" w:date="2015-03-16T15:00:00Z">
              <w:rPr>
                <w:color w:val="0000FF" w:themeColor="hyperlink"/>
                <w:u w:val="single"/>
              </w:rPr>
            </w:rPrChange>
          </w:rPr>
          <w:delText>Cargo—</w:delText>
        </w:r>
        <w:r w:rsidRPr="000E451F">
          <w:rPr>
            <w:rFonts w:ascii="Lucida Bright" w:hAnsi="Lucida Bright" w:cs="Verdana"/>
            <w:szCs w:val="26"/>
            <w:rPrChange w:id="333" w:author="Amy Cohen" w:date="2015-03-16T15:00:00Z">
              <w:rPr>
                <w:color w:val="0000FF" w:themeColor="hyperlink"/>
                <w:u w:val="single"/>
              </w:rPr>
            </w:rPrChange>
          </w:rPr>
          <w:delText xml:space="preserve">goods or merchandise carried in a ship, airplane, or vehicle </w:delText>
        </w:r>
      </w:del>
    </w:p>
    <w:p w:rsidR="000E451F" w:rsidRPr="000E451F" w:rsidRDefault="000E451F">
      <w:pPr>
        <w:pStyle w:val="ListParagraph"/>
        <w:numPr>
          <w:ilvl w:val="0"/>
          <w:numId w:val="10"/>
        </w:numPr>
        <w:spacing w:after="0"/>
        <w:rPr>
          <w:del w:id="334" w:author="Amy Cohen" w:date="2013-09-30T13:50:00Z"/>
          <w:rFonts w:ascii="Lucida Bright" w:hAnsi="Lucida Bright"/>
          <w:rPrChange w:id="335" w:author="Amy Cohen" w:date="2015-03-16T15:00:00Z">
            <w:rPr>
              <w:del w:id="336" w:author="Amy Cohen" w:date="2013-09-30T13:50:00Z"/>
            </w:rPr>
          </w:rPrChange>
        </w:rPr>
        <w:pPrChange w:id="337" w:author="Amy Cohen" w:date="2015-03-16T15:02:00Z">
          <w:pPr>
            <w:spacing w:after="0"/>
            <w:jc w:val="both"/>
          </w:pPr>
        </w:pPrChange>
      </w:pPr>
      <w:del w:id="338" w:author="Amy Cohen" w:date="2013-09-30T13:50:00Z">
        <w:r w:rsidRPr="000E451F">
          <w:rPr>
            <w:rFonts w:ascii="Lucida Bright" w:hAnsi="Lucida Bright"/>
            <w:rPrChange w:id="339" w:author="Amy Cohen" w:date="2015-03-16T15:00:00Z">
              <w:rPr>
                <w:color w:val="0000FF" w:themeColor="hyperlink"/>
                <w:u w:val="single"/>
              </w:rPr>
            </w:rPrChange>
          </w:rPr>
          <w:delText>Emanate—</w:delText>
        </w:r>
        <w:r w:rsidRPr="000E451F">
          <w:rPr>
            <w:rFonts w:ascii="Lucida Bright" w:hAnsi="Lucida Bright" w:cs="Verdana"/>
            <w:szCs w:val="26"/>
            <w:rPrChange w:id="340" w:author="Amy Cohen" w:date="2015-03-16T15:00:00Z">
              <w:rPr>
                <w:color w:val="0000FF" w:themeColor="hyperlink"/>
                <w:u w:val="single"/>
              </w:rPr>
            </w:rPrChange>
          </w:rPr>
          <w:delText>to come out from a source</w:delText>
        </w:r>
      </w:del>
    </w:p>
    <w:p w:rsidR="000E451F" w:rsidRPr="000E451F" w:rsidRDefault="000E451F">
      <w:pPr>
        <w:pStyle w:val="ListParagraph"/>
        <w:numPr>
          <w:ilvl w:val="0"/>
          <w:numId w:val="10"/>
        </w:numPr>
        <w:spacing w:after="0"/>
        <w:rPr>
          <w:del w:id="341" w:author="Amy Cohen" w:date="2013-09-30T13:50:00Z"/>
          <w:rFonts w:ascii="Lucida Bright" w:hAnsi="Lucida Bright"/>
          <w:rPrChange w:id="342" w:author="Amy Cohen" w:date="2015-03-16T15:00:00Z">
            <w:rPr>
              <w:del w:id="343" w:author="Amy Cohen" w:date="2013-09-30T13:50:00Z"/>
            </w:rPr>
          </w:rPrChange>
        </w:rPr>
        <w:pPrChange w:id="344" w:author="Amy Cohen" w:date="2015-03-16T15:02:00Z">
          <w:pPr>
            <w:spacing w:after="0"/>
            <w:jc w:val="both"/>
          </w:pPr>
        </w:pPrChange>
      </w:pPr>
      <w:del w:id="345" w:author="Amy Cohen" w:date="2013-09-30T13:50:00Z">
        <w:r w:rsidRPr="000E451F">
          <w:rPr>
            <w:rFonts w:ascii="Lucida Bright" w:hAnsi="Lucida Bright"/>
            <w:rPrChange w:id="346" w:author="Amy Cohen" w:date="2015-03-16T15:00:00Z">
              <w:rPr>
                <w:color w:val="0000FF" w:themeColor="hyperlink"/>
                <w:u w:val="single"/>
              </w:rPr>
            </w:rPrChange>
          </w:rPr>
          <w:delText>Privy—</w:delText>
        </w:r>
        <w:r w:rsidRPr="000E451F">
          <w:rPr>
            <w:rFonts w:ascii="Lucida Bright" w:hAnsi="Lucida Bright" w:cs="Arial"/>
            <w:color w:val="212121"/>
            <w:szCs w:val="26"/>
            <w:rPrChange w:id="347" w:author="Amy Cohen" w:date="2015-03-16T15:00:00Z">
              <w:rPr>
                <w:color w:val="0000FF" w:themeColor="hyperlink"/>
                <w:u w:val="single"/>
              </w:rPr>
            </w:rPrChange>
          </w:rPr>
          <w:delText>a toilet located in a small shed outside a house or other building; outhouse</w:delText>
        </w:r>
      </w:del>
    </w:p>
    <w:p w:rsidR="000E451F" w:rsidRPr="000E451F" w:rsidRDefault="000E451F">
      <w:pPr>
        <w:pStyle w:val="ListParagraph"/>
        <w:numPr>
          <w:ilvl w:val="0"/>
          <w:numId w:val="10"/>
        </w:numPr>
        <w:spacing w:after="0"/>
        <w:rPr>
          <w:del w:id="348" w:author="Amy Cohen" w:date="2013-09-30T13:50:00Z"/>
          <w:rFonts w:ascii="Lucida Bright" w:hAnsi="Lucida Bright"/>
          <w:rPrChange w:id="349" w:author="Amy Cohen" w:date="2015-03-16T15:00:00Z">
            <w:rPr>
              <w:del w:id="350" w:author="Amy Cohen" w:date="2013-09-30T13:50:00Z"/>
            </w:rPr>
          </w:rPrChange>
        </w:rPr>
        <w:pPrChange w:id="351" w:author="Amy Cohen" w:date="2015-03-16T15:02:00Z">
          <w:pPr>
            <w:spacing w:after="0"/>
            <w:jc w:val="both"/>
          </w:pPr>
        </w:pPrChange>
      </w:pPr>
      <w:del w:id="352" w:author="Amy Cohen" w:date="2013-09-30T13:50:00Z">
        <w:r w:rsidRPr="000E451F">
          <w:rPr>
            <w:rFonts w:ascii="Lucida Bright" w:hAnsi="Lucida Bright"/>
            <w:rPrChange w:id="353" w:author="Amy Cohen" w:date="2015-03-16T15:00:00Z">
              <w:rPr>
                <w:color w:val="0000FF" w:themeColor="hyperlink"/>
                <w:u w:val="single"/>
              </w:rPr>
            </w:rPrChange>
          </w:rPr>
          <w:delText>Reformer—a person who seeks to change things for the better</w:delText>
        </w:r>
      </w:del>
    </w:p>
    <w:p w:rsidR="000E451F" w:rsidRPr="000E451F" w:rsidRDefault="000E451F">
      <w:pPr>
        <w:pStyle w:val="ListParagraph"/>
        <w:numPr>
          <w:ilvl w:val="0"/>
          <w:numId w:val="10"/>
        </w:numPr>
        <w:spacing w:after="0"/>
        <w:rPr>
          <w:del w:id="354" w:author="Amy Cohen" w:date="2013-09-30T13:50:00Z"/>
          <w:rFonts w:ascii="Lucida Bright" w:hAnsi="Lucida Bright"/>
          <w:rPrChange w:id="355" w:author="Amy Cohen" w:date="2015-03-16T15:00:00Z">
            <w:rPr>
              <w:del w:id="356" w:author="Amy Cohen" w:date="2013-09-30T13:50:00Z"/>
            </w:rPr>
          </w:rPrChange>
        </w:rPr>
        <w:pPrChange w:id="357" w:author="Amy Cohen" w:date="2015-03-16T15:02:00Z">
          <w:pPr>
            <w:spacing w:after="0"/>
            <w:jc w:val="both"/>
          </w:pPr>
        </w:pPrChange>
      </w:pPr>
      <w:del w:id="358" w:author="Amy Cohen" w:date="2013-09-30T13:50:00Z">
        <w:r w:rsidRPr="000E451F">
          <w:rPr>
            <w:rFonts w:ascii="Lucida Bright" w:hAnsi="Lucida Bright"/>
            <w:rPrChange w:id="359" w:author="Amy Cohen" w:date="2015-03-16T15:00:00Z">
              <w:rPr>
                <w:color w:val="0000FF" w:themeColor="hyperlink"/>
                <w:u w:val="single"/>
              </w:rPr>
            </w:rPrChange>
          </w:rPr>
          <w:delText xml:space="preserve">Wharf—a place where ships can unload cargo </w:delText>
        </w:r>
      </w:del>
    </w:p>
    <w:p w:rsidR="000E451F" w:rsidRPr="000E451F" w:rsidRDefault="000E451F">
      <w:pPr>
        <w:pStyle w:val="ListParagraph"/>
        <w:numPr>
          <w:ilvl w:val="0"/>
          <w:numId w:val="10"/>
        </w:numPr>
        <w:spacing w:after="0"/>
        <w:rPr>
          <w:del w:id="360" w:author="Amy Cohen" w:date="2013-09-30T13:50:00Z"/>
          <w:rFonts w:ascii="Lucida Bright" w:hAnsi="Lucida Bright"/>
          <w:rPrChange w:id="361" w:author="Amy Cohen" w:date="2015-03-16T15:00:00Z">
            <w:rPr>
              <w:del w:id="362" w:author="Amy Cohen" w:date="2013-09-30T13:50:00Z"/>
            </w:rPr>
          </w:rPrChange>
        </w:rPr>
        <w:pPrChange w:id="363" w:author="Amy Cohen" w:date="2015-03-16T15:02:00Z">
          <w:pPr>
            <w:spacing w:after="0"/>
            <w:jc w:val="both"/>
          </w:pPr>
        </w:pPrChange>
      </w:pPr>
      <w:del w:id="364" w:author="Amy Cohen" w:date="2013-09-30T13:50:00Z">
        <w:r w:rsidRPr="000E451F">
          <w:rPr>
            <w:rFonts w:ascii="Lucida Bright" w:hAnsi="Lucida Bright"/>
            <w:rPrChange w:id="365" w:author="Amy Cohen" w:date="2015-03-16T15:00:00Z">
              <w:rPr>
                <w:color w:val="0000FF" w:themeColor="hyperlink"/>
                <w:u w:val="single"/>
              </w:rPr>
            </w:rPrChange>
          </w:rPr>
          <w:delText>Refugee—a person who flees to a foreign country to escape danger</w:delText>
        </w:r>
      </w:del>
    </w:p>
    <w:p w:rsidR="000E451F" w:rsidRPr="000E451F" w:rsidRDefault="000E451F">
      <w:pPr>
        <w:pStyle w:val="ListParagraph"/>
        <w:numPr>
          <w:ilvl w:val="0"/>
          <w:numId w:val="10"/>
        </w:numPr>
        <w:spacing w:after="0"/>
        <w:rPr>
          <w:del w:id="366" w:author="Amy Cohen" w:date="2013-09-30T13:50:00Z"/>
          <w:rFonts w:ascii="Lucida Bright" w:hAnsi="Lucida Bright"/>
          <w:rPrChange w:id="367" w:author="Amy Cohen" w:date="2015-03-16T15:00:00Z">
            <w:rPr>
              <w:del w:id="368" w:author="Amy Cohen" w:date="2013-09-30T13:50:00Z"/>
            </w:rPr>
          </w:rPrChange>
        </w:rPr>
        <w:pPrChange w:id="369" w:author="Amy Cohen" w:date="2015-03-16T15:02:00Z">
          <w:pPr>
            <w:spacing w:after="0"/>
            <w:jc w:val="both"/>
          </w:pPr>
        </w:pPrChange>
      </w:pPr>
      <w:del w:id="370" w:author="Amy Cohen" w:date="2013-09-30T13:50:00Z">
        <w:r w:rsidRPr="000E451F">
          <w:rPr>
            <w:rFonts w:ascii="Lucida Bright" w:hAnsi="Lucida Bright"/>
            <w:rPrChange w:id="371" w:author="Amy Cohen" w:date="2015-03-16T15:00:00Z">
              <w:rPr>
                <w:color w:val="0000FF" w:themeColor="hyperlink"/>
                <w:u w:val="single"/>
              </w:rPr>
            </w:rPrChange>
          </w:rPr>
          <w:delText>Palliative—something that relieves the symptoms of a disease without curing it</w:delText>
        </w:r>
      </w:del>
    </w:p>
    <w:p w:rsidR="000E451F" w:rsidRDefault="000E451F">
      <w:pPr>
        <w:pStyle w:val="ListParagraph"/>
        <w:numPr>
          <w:ilvl w:val="0"/>
          <w:numId w:val="10"/>
        </w:numPr>
        <w:spacing w:after="0"/>
        <w:rPr>
          <w:ins w:id="372" w:author="Devon" w:date="2013-09-10T17:14:00Z"/>
          <w:del w:id="373" w:author="Amy Cohen" w:date="2013-09-30T13:50:00Z"/>
          <w:rFonts w:ascii="Lucida Bright" w:hAnsi="Lucida Bright" w:cs="Arial"/>
          <w:szCs w:val="26"/>
        </w:rPr>
        <w:pPrChange w:id="374" w:author="Amy Cohen" w:date="2015-03-16T15:02:00Z">
          <w:pPr>
            <w:spacing w:after="0"/>
          </w:pPr>
        </w:pPrChange>
      </w:pPr>
      <w:del w:id="375" w:author="Amy Cohen" w:date="2013-09-30T13:50:00Z">
        <w:r w:rsidRPr="000E451F">
          <w:rPr>
            <w:rFonts w:ascii="Lucida Bright" w:hAnsi="Lucida Bright"/>
            <w:rPrChange w:id="376" w:author="Amy Cohen" w:date="2015-03-16T15:00:00Z">
              <w:rPr>
                <w:color w:val="0000FF" w:themeColor="hyperlink"/>
                <w:u w:val="single"/>
              </w:rPr>
            </w:rPrChange>
          </w:rPr>
          <w:delText>Bloodletting—</w:delText>
        </w:r>
        <w:r w:rsidRPr="000E451F">
          <w:rPr>
            <w:rFonts w:ascii="Lucida Bright" w:hAnsi="Lucida Bright" w:cs="Arial"/>
            <w:szCs w:val="26"/>
            <w:rPrChange w:id="377" w:author="Amy Cohen" w:date="2015-03-16T15:00:00Z">
              <w:rPr>
                <w:color w:val="0000FF" w:themeColor="hyperlink"/>
                <w:u w:val="single"/>
              </w:rPr>
            </w:rPrChange>
          </w:rPr>
          <w:delText xml:space="preserve">the withdrawal of small quantities of blood from a patient to cure or prevent illness and disease. </w:delText>
        </w:r>
      </w:del>
    </w:p>
    <w:p w:rsidR="000E451F" w:rsidRPr="000E451F" w:rsidRDefault="000E451F">
      <w:pPr>
        <w:pStyle w:val="ListParagraph"/>
        <w:numPr>
          <w:ilvl w:val="0"/>
          <w:numId w:val="10"/>
        </w:numPr>
        <w:spacing w:after="0"/>
        <w:rPr>
          <w:del w:id="378" w:author="Amy Cohen" w:date="2013-09-30T13:50:00Z"/>
          <w:rFonts w:ascii="Lucida Bright" w:hAnsi="Lucida Bright" w:cs="Arial"/>
          <w:szCs w:val="26"/>
          <w:rPrChange w:id="379" w:author="Amy Cohen" w:date="2015-03-16T15:00:00Z">
            <w:rPr>
              <w:del w:id="380" w:author="Amy Cohen" w:date="2013-09-30T13:50:00Z"/>
            </w:rPr>
          </w:rPrChange>
        </w:rPr>
        <w:pPrChange w:id="381" w:author="Amy Cohen" w:date="2015-03-16T15:02:00Z">
          <w:pPr>
            <w:spacing w:after="0"/>
          </w:pPr>
        </w:pPrChange>
      </w:pPr>
      <w:ins w:id="382" w:author="Devon" w:date="2013-09-10T17:15:00Z">
        <w:del w:id="383" w:author="Amy Cohen" w:date="2013-09-30T13:50:00Z">
          <w:r w:rsidRPr="000E451F">
            <w:rPr>
              <w:rFonts w:ascii="Lucida Bright" w:hAnsi="Lucida Bright"/>
              <w:rPrChange w:id="384" w:author="Amy Cohen" w:date="2015-03-16T15:00:00Z">
                <w:rPr>
                  <w:rFonts w:ascii="Lucida Bright" w:hAnsi="Lucida Bright"/>
                  <w:color w:val="0000FF" w:themeColor="hyperlink"/>
                  <w:u w:val="single"/>
                </w:rPr>
              </w:rPrChange>
            </w:rPr>
            <w:delText>(</w:delText>
          </w:r>
        </w:del>
      </w:ins>
      <w:del w:id="385" w:author="Amy Cohen" w:date="2013-09-30T13:50:00Z">
        <w:r w:rsidRPr="000E451F">
          <w:rPr>
            <w:rFonts w:ascii="Lucida Bright" w:hAnsi="Lucida Bright" w:cs="Arial"/>
            <w:szCs w:val="26"/>
            <w:rPrChange w:id="386" w:author="Amy Cohen" w:date="2015-03-16T15:00:00Z">
              <w:rPr>
                <w:color w:val="0000FF" w:themeColor="hyperlink"/>
                <w:u w:val="single"/>
              </w:rPr>
            </w:rPrChange>
          </w:rPr>
          <w:delText>For more</w:delText>
        </w:r>
      </w:del>
      <w:ins w:id="387" w:author="Devon" w:date="2013-09-10T17:14:00Z">
        <w:del w:id="388" w:author="Amy Cohen" w:date="2013-09-30T13:50:00Z">
          <w:r w:rsidRPr="000E451F">
            <w:rPr>
              <w:rFonts w:ascii="Lucida Bright" w:hAnsi="Lucida Bright" w:cs="Arial"/>
              <w:szCs w:val="26"/>
              <w:rPrChange w:id="389" w:author="Amy Cohen" w:date="2015-03-16T15:00:00Z">
                <w:rPr>
                  <w:color w:val="0000FF" w:themeColor="hyperlink"/>
                  <w:u w:val="single"/>
                </w:rPr>
              </w:rPrChange>
            </w:rPr>
            <w:delText xml:space="preserve"> </w:delText>
          </w:r>
        </w:del>
      </w:ins>
    </w:p>
    <w:p w:rsidR="000E451F" w:rsidRPr="000E451F" w:rsidRDefault="000E451F">
      <w:pPr>
        <w:pStyle w:val="ListParagraph"/>
        <w:numPr>
          <w:ilvl w:val="0"/>
          <w:numId w:val="10"/>
        </w:numPr>
        <w:spacing w:after="0"/>
        <w:rPr>
          <w:del w:id="390" w:author="Amy Cohen" w:date="2013-09-30T13:50:00Z"/>
          <w:rFonts w:ascii="Lucida Bright" w:hAnsi="Lucida Bright"/>
          <w:rPrChange w:id="391" w:author="Amy Cohen" w:date="2015-03-16T15:00:00Z">
            <w:rPr>
              <w:del w:id="392" w:author="Amy Cohen" w:date="2013-09-30T13:50:00Z"/>
            </w:rPr>
          </w:rPrChange>
        </w:rPr>
        <w:pPrChange w:id="393" w:author="Amy Cohen" w:date="2015-03-16T15:02:00Z">
          <w:pPr>
            <w:spacing w:after="0"/>
          </w:pPr>
        </w:pPrChange>
      </w:pPr>
      <w:del w:id="394" w:author="Amy Cohen" w:date="2013-09-30T13:50:00Z">
        <w:r w:rsidRPr="000E451F">
          <w:rPr>
            <w:rFonts w:ascii="Lucida Bright" w:hAnsi="Lucida Bright"/>
            <w:rPrChange w:id="395" w:author="Amy Cohen" w:date="2015-03-16T15:00:00Z">
              <w:rPr>
                <w:color w:val="0000FF" w:themeColor="hyperlink"/>
                <w:u w:val="single"/>
              </w:rPr>
            </w:rPrChange>
          </w:rPr>
          <w:delText>information</w:delText>
        </w:r>
        <w:r w:rsidRPr="000E451F">
          <w:rPr>
            <w:rFonts w:ascii="Lucida Bright" w:hAnsi="Lucida Bright"/>
            <w:color w:val="444444"/>
            <w:rPrChange w:id="396" w:author="Amy Cohen" w:date="2015-03-16T15:00:00Z">
              <w:rPr>
                <w:color w:val="444444"/>
                <w:u w:val="single"/>
              </w:rPr>
            </w:rPrChange>
          </w:rPr>
          <w:delText>:</w:delText>
        </w:r>
      </w:del>
      <w:ins w:id="397" w:author="Devon" w:date="2013-09-10T17:14:00Z">
        <w:del w:id="398" w:author="Amy Cohen" w:date="2013-09-30T13:50:00Z">
          <w:r w:rsidRPr="000E451F">
            <w:rPr>
              <w:rFonts w:ascii="Lucida Bright" w:hAnsi="Lucida Bright"/>
              <w:color w:val="444444"/>
              <w:rPrChange w:id="399" w:author="Amy Cohen" w:date="2015-03-16T15:00:00Z">
                <w:rPr>
                  <w:color w:val="444444"/>
                  <w:u w:val="single"/>
                </w:rPr>
              </w:rPrChange>
            </w:rPr>
            <w:delText xml:space="preserve"> </w:delText>
          </w:r>
        </w:del>
      </w:ins>
      <w:del w:id="400" w:author="Amy Cohen" w:date="2013-09-30T13:50:00Z">
        <w:r w:rsidRPr="00911923" w:rsidDel="0031397D">
          <w:rPr>
            <w:rPrChange w:id="401" w:author="Amy Cohen" w:date="2015-03-16T15:00:00Z">
              <w:rPr>
                <w:rStyle w:val="Hyperlink"/>
                <w:rFonts w:ascii="Lucida Bright" w:hAnsi="Lucida Bright" w:cs="Arial"/>
                <w:szCs w:val="26"/>
              </w:rPr>
            </w:rPrChange>
          </w:rPr>
          <w:fldChar w:fldCharType="begin"/>
        </w:r>
        <w:r w:rsidRPr="000E451F">
          <w:rPr>
            <w:rFonts w:ascii="Lucida Bright" w:hAnsi="Lucida Bright"/>
            <w:rPrChange w:id="402" w:author="Amy Cohen" w:date="2015-03-16T15:00:00Z">
              <w:rPr>
                <w:color w:val="0000FF" w:themeColor="hyperlink"/>
                <w:u w:val="single"/>
              </w:rPr>
            </w:rPrChange>
          </w:rPr>
          <w:delInstrText xml:space="preserve"> HYPERLINK "http://www.pbs.org/wnet/redgold/basics/bloodlettinghistory.html" </w:delInstrText>
        </w:r>
        <w:r w:rsidRPr="00911923" w:rsidDel="0031397D">
          <w:rPr>
            <w:rPrChange w:id="403" w:author="Amy Cohen" w:date="2015-03-16T15:00:00Z">
              <w:rPr>
                <w:rStyle w:val="Hyperlink"/>
                <w:rFonts w:ascii="Lucida Bright" w:hAnsi="Lucida Bright" w:cs="Arial"/>
                <w:szCs w:val="26"/>
              </w:rPr>
            </w:rPrChange>
          </w:rPr>
          <w:fldChar w:fldCharType="separate"/>
        </w:r>
        <w:r w:rsidR="00E144BB">
          <w:rPr>
            <w:rStyle w:val="Hyperlink"/>
            <w:rFonts w:ascii="Lucida Bright" w:hAnsi="Lucida Bright" w:cs="Arial"/>
            <w:szCs w:val="26"/>
          </w:rPr>
          <w:delText>http://www.pbs.org/wnet/redgold/basics/bloodlettinghistory.html</w:delText>
        </w:r>
        <w:r w:rsidRPr="00911923" w:rsidDel="0031397D">
          <w:rPr>
            <w:rStyle w:val="Hyperlink"/>
            <w:rFonts w:ascii="Lucida Bright" w:hAnsi="Lucida Bright" w:cs="Arial"/>
            <w:szCs w:val="26"/>
            <w:rPrChange w:id="404" w:author="Amy Cohen" w:date="2015-03-16T15:00:00Z">
              <w:rPr>
                <w:rStyle w:val="Hyperlink"/>
                <w:rFonts w:ascii="Lucida Bright" w:hAnsi="Lucida Bright" w:cs="Arial"/>
                <w:szCs w:val="26"/>
              </w:rPr>
            </w:rPrChange>
          </w:rPr>
          <w:fldChar w:fldCharType="end"/>
        </w:r>
      </w:del>
      <w:ins w:id="405" w:author="Devon" w:date="2013-09-10T17:15:00Z">
        <w:del w:id="406" w:author="Amy Cohen" w:date="2013-09-30T13:50:00Z">
          <w:r w:rsidR="00E144BB">
            <w:rPr>
              <w:rStyle w:val="Hyperlink"/>
              <w:rFonts w:ascii="Lucida Bright" w:hAnsi="Lucida Bright" w:cs="Arial"/>
              <w:szCs w:val="26"/>
            </w:rPr>
            <w:delText>)</w:delText>
          </w:r>
        </w:del>
      </w:ins>
    </w:p>
    <w:p w:rsidR="000E451F" w:rsidRDefault="000E451F">
      <w:pPr>
        <w:pStyle w:val="ListParagraph"/>
        <w:numPr>
          <w:ilvl w:val="0"/>
          <w:numId w:val="10"/>
        </w:numPr>
        <w:spacing w:after="0"/>
        <w:rPr>
          <w:del w:id="407" w:author="Amy Cohen" w:date="2015-03-16T15:02:00Z"/>
          <w:rFonts w:ascii="Lucida Bright" w:hAnsi="Lucida Bright"/>
        </w:rPr>
        <w:pPrChange w:id="408" w:author="Amy Cohen" w:date="2015-03-16T15:02:00Z">
          <w:pPr>
            <w:spacing w:after="0"/>
            <w:jc w:val="both"/>
          </w:pPr>
        </w:pPrChange>
      </w:pPr>
    </w:p>
    <w:p w:rsidR="000E451F" w:rsidRDefault="00A705F7">
      <w:pPr>
        <w:spacing w:after="0"/>
        <w:rPr>
          <w:del w:id="409" w:author="Amy Cohen" w:date="2015-03-16T15:59:00Z"/>
          <w:rFonts w:ascii="Lucida Bright" w:hAnsi="Lucida Bright"/>
          <w:b/>
        </w:rPr>
        <w:pPrChange w:id="410" w:author="Amy Cohen" w:date="2013-09-30T14:00:00Z">
          <w:pPr>
            <w:spacing w:after="0"/>
            <w:jc w:val="both"/>
          </w:pPr>
        </w:pPrChange>
      </w:pPr>
      <w:ins w:id="411" w:author="Ginny Lasco" w:date="2013-11-20T05:07:00Z">
        <w:del w:id="412" w:author="Amy Cohen" w:date="2015-03-16T14:58:00Z">
          <w:r>
            <w:rPr>
              <w:rFonts w:ascii="Lucida Bright" w:hAnsi="Lucida Bright"/>
              <w:noProof/>
              <w:rPrChange w:id="413">
                <w:rPr>
                  <w:noProof/>
                  <w:color w:val="0000FF" w:themeColor="hyperlink"/>
                  <w:u w:val="single"/>
                </w:rPr>
              </w:rPrChange>
            </w:rPr>
            <w:drawing>
              <wp:anchor distT="0" distB="0" distL="114300" distR="114300" simplePos="0" relativeHeight="251659264" behindDoc="1" locked="0" layoutInCell="1" allowOverlap="1">
                <wp:simplePos x="0" y="0"/>
                <wp:positionH relativeFrom="column">
                  <wp:posOffset>-1333500</wp:posOffset>
                </wp:positionH>
                <wp:positionV relativeFrom="paragraph">
                  <wp:posOffset>-8909685</wp:posOffset>
                </wp:positionV>
                <wp:extent cx="7858125" cy="10168890"/>
                <wp:effectExtent l="2540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cherBa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58125" cy="10168890"/>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del>
      </w:ins>
      <w:ins w:id="414" w:author="Ginny Lasco" w:date="2013-11-20T05:08:00Z">
        <w:del w:id="415" w:author="Amy Cohen" w:date="2015-03-16T14:58:00Z">
          <w:r>
            <w:rPr>
              <w:rFonts w:ascii="Lucida Bright" w:hAnsi="Lucida Bright"/>
              <w:noProof/>
              <w:rPrChange w:id="416">
                <w:rPr>
                  <w:noProof/>
                  <w:color w:val="0000FF" w:themeColor="hyperlink"/>
                  <w:u w:val="single"/>
                </w:rPr>
              </w:rPrChange>
            </w:rPr>
            <w:drawing>
              <wp:anchor distT="0" distB="0" distL="114300" distR="114300" simplePos="0" relativeHeight="251661312" behindDoc="1" locked="0" layoutInCell="1" allowOverlap="1">
                <wp:simplePos x="0" y="0"/>
                <wp:positionH relativeFrom="column">
                  <wp:posOffset>-1270000</wp:posOffset>
                </wp:positionH>
                <wp:positionV relativeFrom="paragraph">
                  <wp:posOffset>-926465</wp:posOffset>
                </wp:positionV>
                <wp:extent cx="7858125" cy="1016889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cherBa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58125" cy="10168890"/>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del>
      </w:ins>
      <w:del w:id="417" w:author="Amy Cohen" w:date="2015-03-16T15:59:00Z">
        <w:r w:rsidR="000E451F" w:rsidRPr="000E451F">
          <w:rPr>
            <w:rFonts w:ascii="Lucida Bright" w:hAnsi="Lucida Bright"/>
            <w:b/>
            <w:rPrChange w:id="418" w:author="Amy Cohen" w:date="2015-03-16T15:00:00Z">
              <w:rPr>
                <w:rFonts w:ascii="Lucida Bright" w:hAnsi="Lucida Bright"/>
                <w:b/>
                <w:color w:val="0000FF" w:themeColor="hyperlink"/>
                <w:u w:val="single"/>
              </w:rPr>
            </w:rPrChange>
          </w:rPr>
          <w:delText>Wondering before watching</w:delText>
        </w:r>
      </w:del>
    </w:p>
    <w:p w:rsidR="000E451F" w:rsidRDefault="000E451F">
      <w:pPr>
        <w:spacing w:after="0"/>
        <w:rPr>
          <w:del w:id="419" w:author="Amy Cohen" w:date="2015-03-16T15:59:00Z"/>
          <w:rFonts w:ascii="Lucida Bright" w:hAnsi="Lucida Bright"/>
          <w:i/>
        </w:rPr>
        <w:pPrChange w:id="420" w:author="Amy Cohen" w:date="2013-09-30T14:00:00Z">
          <w:pPr>
            <w:spacing w:after="0"/>
            <w:jc w:val="both"/>
          </w:pPr>
        </w:pPrChange>
      </w:pPr>
      <w:del w:id="421" w:author="Amy Cohen" w:date="2015-03-16T15:59:00Z">
        <w:r w:rsidRPr="000E451F">
          <w:rPr>
            <w:rFonts w:ascii="Lucida Bright" w:hAnsi="Lucida Bright"/>
            <w:i/>
            <w:rPrChange w:id="422" w:author="Amy Cohen" w:date="2015-03-16T15:00:00Z">
              <w:rPr>
                <w:rFonts w:ascii="Lucida Bright" w:hAnsi="Lucida Bright"/>
                <w:i/>
                <w:color w:val="0000FF" w:themeColor="hyperlink"/>
                <w:u w:val="single"/>
              </w:rPr>
            </w:rPrChange>
          </w:rPr>
          <w:delText>These are the essential questions that permeate the episode and all supplementary materials. You may choose to present them before and/or after watching.</w:delText>
        </w:r>
      </w:del>
    </w:p>
    <w:p w:rsidR="004E5FBD" w:rsidRPr="00911923" w:rsidDel="00652C1D" w:rsidRDefault="000E451F" w:rsidP="003E7236">
      <w:pPr>
        <w:pStyle w:val="ListParagraph"/>
        <w:numPr>
          <w:ilvl w:val="0"/>
          <w:numId w:val="4"/>
        </w:numPr>
        <w:spacing w:after="0"/>
        <w:rPr>
          <w:del w:id="423" w:author="Amy Cohen" w:date="2015-03-16T15:59:00Z"/>
          <w:rFonts w:ascii="Lucida Bright" w:hAnsi="Lucida Bright"/>
          <w:i/>
          <w:rPrChange w:id="424" w:author="Amy Cohen" w:date="2015-03-16T15:00:00Z">
            <w:rPr>
              <w:del w:id="425" w:author="Amy Cohen" w:date="2015-03-16T15:59:00Z"/>
              <w:rFonts w:ascii="Gill Sans" w:hAnsi="Gill Sans"/>
              <w:i/>
            </w:rPr>
          </w:rPrChange>
        </w:rPr>
      </w:pPr>
      <w:del w:id="426" w:author="Amy Cohen" w:date="2015-03-16T15:59:00Z">
        <w:r w:rsidRPr="000E451F">
          <w:rPr>
            <w:rFonts w:ascii="Lucida Bright" w:hAnsi="Lucida Bright"/>
            <w:i/>
            <w:rPrChange w:id="427" w:author="Amy Cohen" w:date="2015-03-16T15:00:00Z">
              <w:rPr>
                <w:rFonts w:ascii="Gill Sans" w:hAnsi="Gill Sans"/>
                <w:i/>
                <w:color w:val="0000FF" w:themeColor="hyperlink"/>
                <w:u w:val="single"/>
              </w:rPr>
            </w:rPrChange>
          </w:rPr>
          <w:delText>How do people, institutions, organizations, and events shape a city's identity?</w:delText>
        </w:r>
      </w:del>
    </w:p>
    <w:p w:rsidR="004E5FBD" w:rsidRPr="00911923" w:rsidDel="00911923" w:rsidRDefault="000E451F" w:rsidP="003E7236">
      <w:pPr>
        <w:pStyle w:val="ListParagraph"/>
        <w:numPr>
          <w:ilvl w:val="0"/>
          <w:numId w:val="4"/>
        </w:numPr>
        <w:spacing w:after="0"/>
        <w:rPr>
          <w:del w:id="428" w:author="Amy Cohen" w:date="2015-03-16T15:02:00Z"/>
          <w:rFonts w:ascii="Lucida Bright" w:hAnsi="Lucida Bright"/>
          <w:i/>
          <w:rPrChange w:id="429" w:author="Amy Cohen" w:date="2015-03-16T15:00:00Z">
            <w:rPr>
              <w:del w:id="430" w:author="Amy Cohen" w:date="2015-03-16T15:02:00Z"/>
              <w:rFonts w:ascii="Gill Sans" w:hAnsi="Gill Sans"/>
              <w:i/>
            </w:rPr>
          </w:rPrChange>
        </w:rPr>
      </w:pPr>
      <w:del w:id="431" w:author="Amy Cohen" w:date="2015-03-16T15:02:00Z">
        <w:r w:rsidRPr="000E451F">
          <w:rPr>
            <w:rFonts w:ascii="Lucida Bright" w:hAnsi="Lucida Bright"/>
            <w:i/>
            <w:rPrChange w:id="432" w:author="Amy Cohen" w:date="2015-03-16T15:00:00Z">
              <w:rPr>
                <w:rFonts w:ascii="Gill Sans" w:hAnsi="Gill Sans"/>
                <w:i/>
                <w:color w:val="0000FF" w:themeColor="hyperlink"/>
                <w:u w:val="single"/>
              </w:rPr>
            </w:rPrChange>
          </w:rPr>
          <w:delText>What made the growth of industry possible and how did industry impact Philadelphia?</w:delText>
        </w:r>
      </w:del>
    </w:p>
    <w:p w:rsidR="000E451F" w:rsidRDefault="000E451F">
      <w:pPr>
        <w:pStyle w:val="ListParagraph"/>
        <w:numPr>
          <w:ilvl w:val="0"/>
          <w:numId w:val="4"/>
          <w:ins w:id="433" w:author="Amy Cohen" w:date="2013-09-30T14:07:00Z"/>
        </w:numPr>
        <w:spacing w:after="0"/>
        <w:rPr>
          <w:del w:id="434" w:author="Amy Cohen" w:date="2013-09-30T14:04:00Z"/>
          <w:rFonts w:ascii="Lucida Bright" w:hAnsi="Lucida Bright"/>
          <w:i/>
        </w:rPr>
        <w:pPrChange w:id="435" w:author="Amy Cohen" w:date="2013-09-30T14:00:00Z">
          <w:pPr>
            <w:pStyle w:val="ListParagraph"/>
            <w:numPr>
              <w:numId w:val="4"/>
            </w:numPr>
            <w:spacing w:after="0"/>
            <w:ind w:hanging="360"/>
            <w:jc w:val="both"/>
          </w:pPr>
        </w:pPrChange>
      </w:pPr>
      <w:del w:id="436" w:author="Amy Cohen" w:date="2015-03-16T15:02:00Z">
        <w:r w:rsidRPr="000E451F">
          <w:rPr>
            <w:rFonts w:ascii="Lucida Bright" w:hAnsi="Lucida Bright"/>
            <w:i/>
            <w:rPrChange w:id="437" w:author="Amy Cohen" w:date="2015-03-16T15:00:00Z">
              <w:rPr>
                <w:rFonts w:ascii="Gill Sans" w:hAnsi="Gill Sans"/>
                <w:i/>
                <w:color w:val="0000FF" w:themeColor="hyperlink"/>
                <w:u w:val="single"/>
              </w:rPr>
            </w:rPrChange>
          </w:rPr>
          <w:delText>How do people without obvious power fight for justice?</w:delText>
        </w:r>
      </w:del>
      <w:del w:id="438" w:author="Amy Cohen" w:date="2013-09-30T14:04:00Z">
        <w:r w:rsidRPr="000E451F">
          <w:rPr>
            <w:rFonts w:ascii="Lucida Bright" w:hAnsi="Lucida Bright"/>
            <w:i/>
            <w:rPrChange w:id="439" w:author="Amy Cohen" w:date="2015-03-16T15:00:00Z">
              <w:rPr>
                <w:rFonts w:ascii="Lucida Bright" w:hAnsi="Lucida Bright"/>
                <w:i/>
                <w:color w:val="0000FF" w:themeColor="hyperlink"/>
                <w:u w:val="single"/>
              </w:rPr>
            </w:rPrChange>
          </w:rPr>
          <w:delText>What did the Yellow Fever epidemic reveal about race relations in late 18</w:delText>
        </w:r>
        <w:r w:rsidRPr="000E451F">
          <w:rPr>
            <w:rFonts w:ascii="Lucida Bright" w:hAnsi="Lucida Bright"/>
            <w:i/>
            <w:vertAlign w:val="superscript"/>
            <w:rPrChange w:id="440" w:author="Amy Cohen" w:date="2015-03-16T15:00:00Z">
              <w:rPr>
                <w:rFonts w:ascii="Lucida Bright" w:hAnsi="Lucida Bright"/>
                <w:i/>
                <w:color w:val="0000FF" w:themeColor="hyperlink"/>
                <w:u w:val="single"/>
                <w:vertAlign w:val="superscript"/>
              </w:rPr>
            </w:rPrChange>
          </w:rPr>
          <w:delText>th</w:delText>
        </w:r>
        <w:r w:rsidRPr="000E451F">
          <w:rPr>
            <w:rFonts w:ascii="Lucida Bright" w:hAnsi="Lucida Bright"/>
            <w:i/>
            <w:rPrChange w:id="441" w:author="Amy Cohen" w:date="2015-03-16T15:00:00Z">
              <w:rPr>
                <w:rFonts w:ascii="Lucida Bright" w:hAnsi="Lucida Bright"/>
                <w:i/>
                <w:color w:val="0000FF" w:themeColor="hyperlink"/>
                <w:u w:val="single"/>
              </w:rPr>
            </w:rPrChange>
          </w:rPr>
          <w:delText xml:space="preserve"> century Philadelphia?</w:delText>
        </w:r>
      </w:del>
    </w:p>
    <w:p w:rsidR="000E451F" w:rsidRDefault="000E451F">
      <w:pPr>
        <w:pStyle w:val="ListParagraph"/>
        <w:numPr>
          <w:ilvl w:val="0"/>
          <w:numId w:val="4"/>
        </w:numPr>
        <w:spacing w:after="0"/>
        <w:rPr>
          <w:del w:id="442" w:author="Amy Cohen" w:date="2013-09-30T14:07:00Z"/>
          <w:rFonts w:ascii="Lucida Bright" w:hAnsi="Lucida Bright"/>
          <w:i/>
        </w:rPr>
        <w:pPrChange w:id="443" w:author="Amy Cohen" w:date="2013-09-30T14:00:00Z">
          <w:pPr>
            <w:pStyle w:val="ListParagraph"/>
            <w:numPr>
              <w:numId w:val="4"/>
            </w:numPr>
            <w:spacing w:after="0"/>
            <w:ind w:hanging="360"/>
            <w:jc w:val="both"/>
          </w:pPr>
        </w:pPrChange>
      </w:pPr>
      <w:del w:id="444" w:author="Amy Cohen" w:date="2013-09-30T14:07:00Z">
        <w:r w:rsidRPr="000E451F">
          <w:rPr>
            <w:rFonts w:ascii="Lucida Bright" w:hAnsi="Lucida Bright"/>
            <w:i/>
            <w:rPrChange w:id="445" w:author="Amy Cohen" w:date="2015-03-16T15:00:00Z">
              <w:rPr>
                <w:rFonts w:ascii="Lucida Bright" w:hAnsi="Lucida Bright"/>
                <w:i/>
                <w:color w:val="0000FF" w:themeColor="hyperlink"/>
                <w:u w:val="single"/>
              </w:rPr>
            </w:rPrChange>
          </w:rPr>
          <w:delText>What did the Yellow Fever epidemic reveal about late 18</w:delText>
        </w:r>
        <w:r w:rsidRPr="000E451F">
          <w:rPr>
            <w:rFonts w:ascii="Lucida Bright" w:hAnsi="Lucida Bright"/>
            <w:i/>
            <w:vertAlign w:val="superscript"/>
            <w:rPrChange w:id="446" w:author="Amy Cohen" w:date="2015-03-16T15:00:00Z">
              <w:rPr>
                <w:rFonts w:ascii="Lucida Bright" w:hAnsi="Lucida Bright"/>
                <w:i/>
                <w:color w:val="0000FF" w:themeColor="hyperlink"/>
                <w:u w:val="single"/>
                <w:vertAlign w:val="superscript"/>
              </w:rPr>
            </w:rPrChange>
          </w:rPr>
          <w:delText>th</w:delText>
        </w:r>
        <w:r w:rsidRPr="000E451F">
          <w:rPr>
            <w:rFonts w:ascii="Lucida Bright" w:hAnsi="Lucida Bright"/>
            <w:i/>
            <w:rPrChange w:id="447" w:author="Amy Cohen" w:date="2015-03-16T15:00:00Z">
              <w:rPr>
                <w:rFonts w:ascii="Lucida Bright" w:hAnsi="Lucida Bright"/>
                <w:i/>
                <w:color w:val="0000FF" w:themeColor="hyperlink"/>
                <w:u w:val="single"/>
              </w:rPr>
            </w:rPrChange>
          </w:rPr>
          <w:delText xml:space="preserve"> century knowledge of science and medicine?</w:delText>
        </w:r>
      </w:del>
    </w:p>
    <w:p w:rsidR="000E451F" w:rsidRDefault="000E451F">
      <w:pPr>
        <w:pStyle w:val="ListParagraph"/>
        <w:numPr>
          <w:ilvl w:val="0"/>
          <w:numId w:val="4"/>
        </w:numPr>
        <w:spacing w:after="0"/>
        <w:rPr>
          <w:del w:id="448" w:author="Amy Cohen" w:date="2013-09-30T14:07:00Z"/>
          <w:rFonts w:ascii="Lucida Bright" w:hAnsi="Lucida Bright"/>
          <w:i/>
        </w:rPr>
        <w:pPrChange w:id="449" w:author="Amy Cohen" w:date="2013-09-30T14:00:00Z">
          <w:pPr>
            <w:pStyle w:val="ListParagraph"/>
            <w:numPr>
              <w:numId w:val="4"/>
            </w:numPr>
            <w:spacing w:after="0"/>
            <w:ind w:hanging="360"/>
            <w:jc w:val="both"/>
          </w:pPr>
        </w:pPrChange>
      </w:pPr>
      <w:del w:id="450" w:author="Amy Cohen" w:date="2013-09-30T14:07:00Z">
        <w:r w:rsidRPr="000E451F">
          <w:rPr>
            <w:rFonts w:ascii="Lucida Bright" w:hAnsi="Lucida Bright"/>
            <w:i/>
            <w:rPrChange w:id="451" w:author="Amy Cohen" w:date="2015-03-16T15:00:00Z">
              <w:rPr>
                <w:rFonts w:ascii="Lucida Bright" w:hAnsi="Lucida Bright"/>
                <w:i/>
                <w:color w:val="0000FF" w:themeColor="hyperlink"/>
                <w:u w:val="single"/>
              </w:rPr>
            </w:rPrChange>
          </w:rPr>
          <w:delText xml:space="preserve">How did Yellow Fever change Philadelphia? </w:delText>
        </w:r>
      </w:del>
    </w:p>
    <w:p w:rsidR="000E451F" w:rsidRDefault="000E451F">
      <w:pPr>
        <w:spacing w:after="0"/>
        <w:ind w:left="360"/>
        <w:rPr>
          <w:del w:id="452" w:author="Amy Cohen" w:date="2015-03-16T15:02:00Z"/>
          <w:rFonts w:ascii="Lucida Bright" w:hAnsi="Lucida Bright"/>
          <w:i/>
        </w:rPr>
        <w:pPrChange w:id="453" w:author="Amy Cohen" w:date="2013-09-30T14:00:00Z">
          <w:pPr>
            <w:spacing w:after="0"/>
            <w:ind w:left="360"/>
            <w:jc w:val="both"/>
          </w:pPr>
        </w:pPrChange>
      </w:pPr>
    </w:p>
    <w:p w:rsidR="000E451F" w:rsidRPr="000E451F" w:rsidRDefault="000E451F">
      <w:pPr>
        <w:spacing w:after="0"/>
        <w:rPr>
          <w:del w:id="454" w:author="Amy Cohen" w:date="2015-03-16T15:02:00Z"/>
          <w:rFonts w:ascii="Lucida Bright" w:hAnsi="Lucida Bright"/>
          <w:b/>
          <w:color w:val="FF6600"/>
          <w:rPrChange w:id="455" w:author="Amy Cohen" w:date="2015-03-16T15:00:00Z">
            <w:rPr>
              <w:del w:id="456" w:author="Amy Cohen" w:date="2015-03-16T15:02:00Z"/>
              <w:rFonts w:ascii="Lucida Bright" w:hAnsi="Lucida Bright"/>
              <w:b/>
              <w:color w:val="FF0000"/>
              <w:u w:val="single"/>
            </w:rPr>
          </w:rPrChange>
        </w:rPr>
        <w:pPrChange w:id="457" w:author="Amy Cohen" w:date="2013-09-30T14:00:00Z">
          <w:pPr>
            <w:spacing w:after="0"/>
            <w:jc w:val="both"/>
          </w:pPr>
        </w:pPrChange>
      </w:pPr>
      <w:del w:id="458" w:author="Amy Cohen" w:date="2015-03-16T15:02:00Z">
        <w:r w:rsidRPr="000E451F">
          <w:rPr>
            <w:rFonts w:ascii="Lucida Bright" w:hAnsi="Lucida Bright"/>
            <w:b/>
            <w:color w:val="FF6600"/>
            <w:rPrChange w:id="459" w:author="Amy Cohen" w:date="2015-03-16T15:00:00Z">
              <w:rPr>
                <w:rFonts w:ascii="Lucida Bright" w:hAnsi="Lucida Bright"/>
                <w:b/>
                <w:color w:val="FF0000"/>
                <w:u w:val="single"/>
              </w:rPr>
            </w:rPrChange>
          </w:rPr>
          <w:delText>DURING</w:delText>
        </w:r>
      </w:del>
    </w:p>
    <w:p w:rsidR="000E451F" w:rsidRDefault="000E451F">
      <w:pPr>
        <w:spacing w:after="0"/>
        <w:rPr>
          <w:del w:id="460" w:author="Amy Cohen" w:date="2015-03-16T15:02:00Z"/>
          <w:rFonts w:ascii="Lucida Bright" w:hAnsi="Lucida Bright"/>
          <w:b/>
        </w:rPr>
        <w:pPrChange w:id="461" w:author="Amy Cohen" w:date="2013-09-30T14:00:00Z">
          <w:pPr>
            <w:spacing w:after="0"/>
            <w:jc w:val="both"/>
          </w:pPr>
        </w:pPrChange>
      </w:pPr>
      <w:del w:id="462" w:author="Amy Cohen" w:date="2015-03-16T15:02:00Z">
        <w:r w:rsidRPr="000E451F">
          <w:rPr>
            <w:rFonts w:ascii="Lucida Bright" w:hAnsi="Lucida Bright"/>
            <w:b/>
            <w:rPrChange w:id="463" w:author="Amy Cohen" w:date="2015-03-16T15:00:00Z">
              <w:rPr>
                <w:rFonts w:ascii="Lucida Bright" w:hAnsi="Lucida Bright"/>
                <w:b/>
                <w:color w:val="0000FF" w:themeColor="hyperlink"/>
                <w:u w:val="single"/>
              </w:rPr>
            </w:rPrChange>
          </w:rPr>
          <w:delText>Work while watching:</w:delText>
        </w:r>
      </w:del>
    </w:p>
    <w:p w:rsidR="000E451F" w:rsidRDefault="000E451F">
      <w:pPr>
        <w:spacing w:after="0"/>
        <w:rPr>
          <w:del w:id="464" w:author="Amy Cohen" w:date="2015-03-16T15:02:00Z"/>
          <w:rFonts w:ascii="Lucida Bright" w:hAnsi="Lucida Bright"/>
          <w:i/>
          <w:color w:val="FF0000"/>
        </w:rPr>
        <w:pPrChange w:id="465" w:author="Amy Cohen" w:date="2013-09-30T14:00:00Z">
          <w:pPr>
            <w:spacing w:after="0"/>
            <w:jc w:val="both"/>
          </w:pPr>
        </w:pPrChange>
      </w:pPr>
      <w:del w:id="466" w:author="Amy Cohen" w:date="2015-03-16T15:02:00Z">
        <w:r w:rsidRPr="000E451F">
          <w:rPr>
            <w:rFonts w:ascii="Lucida Bright" w:hAnsi="Lucida Bright"/>
            <w:i/>
            <w:rPrChange w:id="467" w:author="Amy Cohen" w:date="2015-03-16T15:00:00Z">
              <w:rPr>
                <w:rFonts w:ascii="Lucida Bright" w:hAnsi="Lucida Bright"/>
                <w:i/>
                <w:color w:val="0000FF" w:themeColor="hyperlink"/>
                <w:u w:val="single"/>
              </w:rPr>
            </w:rPrChange>
          </w:rPr>
          <w:delText xml:space="preserve">Students will fill out a </w:delText>
        </w:r>
        <w:r w:rsidRPr="000E451F">
          <w:rPr>
            <w:rFonts w:ascii="Lucida Bright" w:hAnsi="Lucida Bright"/>
            <w:b/>
            <w:i/>
            <w:color w:val="FF0000"/>
            <w:rPrChange w:id="468" w:author="Amy Cohen" w:date="2015-03-16T15:00:00Z">
              <w:rPr>
                <w:rFonts w:ascii="Lucida Bright" w:hAnsi="Lucida Bright"/>
                <w:i/>
                <w:color w:val="0000FF" w:themeColor="hyperlink"/>
                <w:u w:val="single"/>
              </w:rPr>
            </w:rPrChange>
          </w:rPr>
          <w:delText>note-taking sheet</w:delText>
        </w:r>
        <w:r w:rsidRPr="000E451F">
          <w:rPr>
            <w:rFonts w:ascii="Lucida Bright" w:hAnsi="Lucida Bright"/>
            <w:i/>
            <w:rPrChange w:id="469" w:author="Amy Cohen" w:date="2015-03-16T15:00:00Z">
              <w:rPr>
                <w:rFonts w:ascii="Lucida Bright" w:hAnsi="Lucida Bright"/>
                <w:i/>
                <w:color w:val="0000FF" w:themeColor="hyperlink"/>
                <w:u w:val="single"/>
              </w:rPr>
            </w:rPrChange>
          </w:rPr>
          <w:delText>.</w:delText>
        </w:r>
      </w:del>
      <w:del w:id="470" w:author="Amy Cohen" w:date="2013-09-30T14:09:00Z">
        <w:r w:rsidRPr="000E451F">
          <w:rPr>
            <w:rFonts w:ascii="Lucida Bright" w:hAnsi="Lucida Bright"/>
            <w:i/>
            <w:color w:val="FF6600"/>
            <w:rPrChange w:id="471" w:author="Amy Cohen" w:date="2015-03-16T15:00:00Z">
              <w:rPr>
                <w:rFonts w:ascii="Lucida Bright" w:hAnsi="Lucida Bright"/>
                <w:i/>
                <w:color w:val="0000FF" w:themeColor="hyperlink"/>
                <w:u w:val="single"/>
              </w:rPr>
            </w:rPrChange>
          </w:rPr>
          <w:delText xml:space="preserve"> The top of the sheet has general information that, once filled out, will provide an outline of the episode. For the bottom, divide class into five even-sized groups. As students watch the episode, they should take notes on the actions of one of five key figures in the Yellow Fever crisis. </w:delText>
        </w:r>
      </w:del>
      <w:del w:id="472" w:author="Amy Cohen" w:date="2013-11-26T10:30:00Z">
        <w:r w:rsidRPr="000E451F">
          <w:rPr>
            <w:rFonts w:ascii="Lucida Bright" w:hAnsi="Lucida Bright"/>
            <w:i/>
            <w:color w:val="FF6600"/>
            <w:rPrChange w:id="473" w:author="Amy Cohen" w:date="2015-03-16T15:00:00Z">
              <w:rPr>
                <w:rFonts w:ascii="Lucida Bright" w:hAnsi="Lucida Bright"/>
                <w:i/>
                <w:color w:val="FF0000"/>
                <w:u w:val="single"/>
              </w:rPr>
            </w:rPrChange>
          </w:rPr>
          <w:delText>Link to note sheet</w:delText>
        </w:r>
      </w:del>
    </w:p>
    <w:p w:rsidR="000E451F" w:rsidRDefault="000E451F">
      <w:pPr>
        <w:spacing w:after="0"/>
        <w:rPr>
          <w:del w:id="474" w:author="Amy Cohen" w:date="2015-03-16T15:02:00Z"/>
          <w:rFonts w:ascii="Lucida Bright" w:hAnsi="Lucida Bright"/>
          <w:i/>
        </w:rPr>
        <w:pPrChange w:id="475" w:author="Amy Cohen" w:date="2013-09-30T14:00:00Z">
          <w:pPr>
            <w:spacing w:after="0"/>
            <w:jc w:val="both"/>
          </w:pPr>
        </w:pPrChange>
      </w:pPr>
    </w:p>
    <w:p w:rsidR="000E451F" w:rsidRDefault="000E451F">
      <w:pPr>
        <w:spacing w:after="0"/>
        <w:rPr>
          <w:del w:id="476" w:author="Amy Cohen" w:date="2015-03-16T15:02:00Z"/>
          <w:rFonts w:ascii="Lucida Bright" w:hAnsi="Lucida Bright"/>
          <w:b/>
        </w:rPr>
        <w:pPrChange w:id="477" w:author="Amy Cohen" w:date="2013-09-30T14:00:00Z">
          <w:pPr>
            <w:spacing w:after="0"/>
            <w:jc w:val="both"/>
          </w:pPr>
        </w:pPrChange>
      </w:pPr>
      <w:del w:id="478" w:author="Amy Cohen" w:date="2015-03-16T15:02:00Z">
        <w:r w:rsidRPr="000E451F">
          <w:rPr>
            <w:rFonts w:ascii="Lucida Bright" w:hAnsi="Lucida Bright"/>
            <w:b/>
            <w:rPrChange w:id="479" w:author="Amy Cohen" w:date="2015-03-16T15:00:00Z">
              <w:rPr>
                <w:rFonts w:ascii="Lucida Bright" w:hAnsi="Lucida Bright"/>
                <w:b/>
                <w:color w:val="0000FF" w:themeColor="hyperlink"/>
                <w:u w:val="single"/>
              </w:rPr>
            </w:rPrChange>
          </w:rPr>
          <w:delText>Pause while watching:</w:delText>
        </w:r>
      </w:del>
    </w:p>
    <w:p w:rsidR="00FD0B02" w:rsidRPr="00911923" w:rsidDel="00911923" w:rsidRDefault="000E451F">
      <w:pPr>
        <w:spacing w:after="0"/>
        <w:rPr>
          <w:del w:id="480" w:author="Amy Cohen" w:date="2015-03-16T15:02:00Z"/>
          <w:rFonts w:ascii="Lucida Bright" w:hAnsi="Lucida Bright"/>
          <w:i/>
        </w:rPr>
      </w:pPr>
      <w:del w:id="481" w:author="Amy Cohen" w:date="2015-03-16T15:02:00Z">
        <w:r w:rsidRPr="000E451F">
          <w:rPr>
            <w:rFonts w:ascii="Lucida Bright" w:hAnsi="Lucida Bright"/>
            <w:i/>
            <w:rPrChange w:id="482" w:author="Amy Cohen" w:date="2015-03-16T15:00:00Z">
              <w:rPr>
                <w:rFonts w:ascii="Lucida Bright" w:hAnsi="Lucida Bright"/>
                <w:i/>
                <w:color w:val="0000FF" w:themeColor="hyperlink"/>
                <w:u w:val="single"/>
              </w:rPr>
            </w:rPrChange>
          </w:rPr>
          <w:delText>You may want to do the primary source activity at 16:03.</w:delText>
        </w:r>
      </w:del>
    </w:p>
    <w:p w:rsidR="000E451F" w:rsidRDefault="000E451F">
      <w:pPr>
        <w:spacing w:after="0"/>
        <w:rPr>
          <w:rFonts w:ascii="Lucida Bright" w:hAnsi="Lucida Bright"/>
        </w:rPr>
        <w:pPrChange w:id="483" w:author="Amy Cohen" w:date="2013-09-30T14:00:00Z">
          <w:pPr>
            <w:spacing w:after="0"/>
            <w:jc w:val="both"/>
          </w:pPr>
        </w:pPrChange>
      </w:pPr>
    </w:p>
    <w:p w:rsidR="000E451F" w:rsidRPr="000E451F" w:rsidRDefault="000E451F">
      <w:pPr>
        <w:spacing w:after="0"/>
        <w:rPr>
          <w:del w:id="484" w:author="Amy Cohen" w:date="2015-03-16T16:28:00Z"/>
          <w:rFonts w:ascii="Lucida Bright" w:hAnsi="Lucida Bright"/>
          <w:b/>
          <w:color w:val="FF6600"/>
          <w:rPrChange w:id="485" w:author="Amy Cohen" w:date="2015-03-16T15:00:00Z">
            <w:rPr>
              <w:del w:id="486" w:author="Amy Cohen" w:date="2015-03-16T16:28:00Z"/>
              <w:rFonts w:ascii="Lucida Bright" w:hAnsi="Lucida Bright"/>
              <w:b/>
              <w:color w:val="FF0000"/>
              <w:u w:val="single"/>
            </w:rPr>
          </w:rPrChange>
        </w:rPr>
        <w:pPrChange w:id="487" w:author="Amy Cohen" w:date="2013-09-30T14:00:00Z">
          <w:pPr>
            <w:spacing w:after="0"/>
            <w:jc w:val="both"/>
          </w:pPr>
        </w:pPrChange>
      </w:pPr>
      <w:del w:id="488" w:author="Amy Cohen" w:date="2015-03-16T16:28:00Z">
        <w:r w:rsidRPr="000E451F">
          <w:rPr>
            <w:rFonts w:ascii="Lucida Bright" w:hAnsi="Lucida Bright"/>
            <w:b/>
            <w:color w:val="FF6600"/>
            <w:rPrChange w:id="489" w:author="Amy Cohen" w:date="2015-03-16T15:00:00Z">
              <w:rPr>
                <w:rFonts w:ascii="Lucida Bright" w:hAnsi="Lucida Bright"/>
                <w:b/>
                <w:color w:val="FF0000"/>
                <w:u w:val="single"/>
              </w:rPr>
            </w:rPrChange>
          </w:rPr>
          <w:delText>AFTER</w:delText>
        </w:r>
      </w:del>
    </w:p>
    <w:p w:rsidR="000E451F" w:rsidRDefault="000E451F">
      <w:pPr>
        <w:spacing w:after="0"/>
        <w:rPr>
          <w:del w:id="490" w:author="Amy Cohen" w:date="2015-03-16T16:28:00Z"/>
          <w:rFonts w:ascii="Lucida Bright" w:hAnsi="Lucida Bright"/>
          <w:b/>
          <w:i/>
        </w:rPr>
        <w:pPrChange w:id="491" w:author="Amy Cohen" w:date="2013-09-30T14:00:00Z">
          <w:pPr>
            <w:spacing w:after="0"/>
            <w:jc w:val="both"/>
          </w:pPr>
        </w:pPrChange>
      </w:pPr>
      <w:del w:id="492" w:author="Amy Cohen" w:date="2015-03-16T16:28:00Z">
        <w:r w:rsidRPr="000E451F">
          <w:rPr>
            <w:rFonts w:ascii="Lucida Bright" w:hAnsi="Lucida Bright"/>
            <w:b/>
            <w:i/>
            <w:rPrChange w:id="493" w:author="Amy Cohen" w:date="2015-03-16T15:00:00Z">
              <w:rPr>
                <w:rFonts w:ascii="Lucida Bright" w:hAnsi="Lucida Bright"/>
                <w:b/>
                <w:i/>
                <w:color w:val="0000FF" w:themeColor="hyperlink"/>
                <w:u w:val="single"/>
              </w:rPr>
            </w:rPrChange>
          </w:rPr>
          <w:delText>(Approximately one class period)</w:delText>
        </w:r>
      </w:del>
    </w:p>
    <w:p w:rsidR="000E451F" w:rsidRDefault="000E451F">
      <w:pPr>
        <w:spacing w:after="0"/>
        <w:rPr>
          <w:del w:id="494" w:author="Amy Cohen" w:date="2015-03-16T16:28:00Z"/>
          <w:rFonts w:ascii="Lucida Bright" w:hAnsi="Lucida Bright"/>
          <w:b/>
        </w:rPr>
        <w:pPrChange w:id="495" w:author="Amy Cohen" w:date="2013-09-30T14:00:00Z">
          <w:pPr>
            <w:spacing w:after="0"/>
            <w:jc w:val="both"/>
          </w:pPr>
        </w:pPrChange>
      </w:pPr>
      <w:del w:id="496" w:author="Amy Cohen" w:date="2015-03-16T16:28:00Z">
        <w:r w:rsidRPr="000E451F">
          <w:rPr>
            <w:rFonts w:ascii="Lucida Bright" w:hAnsi="Lucida Bright"/>
            <w:b/>
            <w:rPrChange w:id="497" w:author="Amy Cohen" w:date="2015-03-16T15:00:00Z">
              <w:rPr>
                <w:rFonts w:ascii="Lucida Bright" w:hAnsi="Lucida Bright"/>
                <w:b/>
                <w:color w:val="0000FF" w:themeColor="hyperlink"/>
                <w:u w:val="single"/>
              </w:rPr>
            </w:rPrChange>
          </w:rPr>
          <w:delText>Discussion after watching</w:delText>
        </w:r>
      </w:del>
    </w:p>
    <w:p w:rsidR="0086154C" w:rsidRPr="00911923" w:rsidDel="00911923" w:rsidRDefault="0086154C" w:rsidP="003E7236">
      <w:pPr>
        <w:pStyle w:val="ListParagraph"/>
        <w:numPr>
          <w:ilvl w:val="0"/>
          <w:numId w:val="3"/>
          <w:ins w:id="498" w:author="Unknown"/>
        </w:numPr>
        <w:spacing w:after="0"/>
        <w:rPr>
          <w:del w:id="499" w:author="Amy Cohen" w:date="2015-03-16T15:05:00Z"/>
          <w:rFonts w:ascii="Lucida Bright" w:hAnsi="Lucida Bright"/>
          <w:b/>
          <w:rPrChange w:id="500" w:author="Amy Cohen" w:date="2015-03-16T15:00:00Z">
            <w:rPr>
              <w:del w:id="501" w:author="Amy Cohen" w:date="2015-03-16T15:05:00Z"/>
              <w:rFonts w:ascii="Gill Sans" w:hAnsi="Gill Sans"/>
              <w:b/>
            </w:rPr>
          </w:rPrChange>
        </w:rPr>
      </w:pPr>
    </w:p>
    <w:p w:rsidR="00A63C50" w:rsidRPr="00911923" w:rsidDel="00911923" w:rsidRDefault="000E451F" w:rsidP="003E7236">
      <w:pPr>
        <w:pStyle w:val="ListParagraph"/>
        <w:numPr>
          <w:ilvl w:val="0"/>
          <w:numId w:val="3"/>
        </w:numPr>
        <w:spacing w:after="0"/>
        <w:rPr>
          <w:del w:id="502" w:author="Amy Cohen" w:date="2015-03-16T15:05:00Z"/>
          <w:rFonts w:ascii="Lucida Bright" w:hAnsi="Lucida Bright"/>
          <w:b/>
          <w:rPrChange w:id="503" w:author="Amy Cohen" w:date="2015-03-16T15:00:00Z">
            <w:rPr>
              <w:del w:id="504" w:author="Amy Cohen" w:date="2015-03-16T15:05:00Z"/>
              <w:rFonts w:ascii="Gill Sans" w:hAnsi="Gill Sans"/>
              <w:b/>
            </w:rPr>
          </w:rPrChange>
        </w:rPr>
      </w:pPr>
      <w:del w:id="505" w:author="Amy Cohen" w:date="2015-03-16T15:05:00Z">
        <w:r w:rsidRPr="000E451F">
          <w:rPr>
            <w:rFonts w:ascii="Lucida Bright" w:hAnsi="Lucida Bright"/>
            <w:rPrChange w:id="506" w:author="Amy Cohen" w:date="2015-03-16T15:00:00Z">
              <w:rPr>
                <w:rFonts w:ascii="Gill Sans" w:hAnsi="Gill Sans"/>
                <w:color w:val="0000FF" w:themeColor="hyperlink"/>
                <w:u w:val="single"/>
              </w:rPr>
            </w:rPrChange>
          </w:rPr>
          <w:delText>This episode begins with Lincoln's funeral and ends with the Centennial and the opening of John Wanamaker's department store—what does this imply about the changes that took place in Philadelphia from 1865 to 1876?</w:delText>
        </w:r>
      </w:del>
    </w:p>
    <w:p w:rsidR="000E451F" w:rsidRDefault="000E451F">
      <w:pPr>
        <w:pStyle w:val="ListParagraph"/>
        <w:numPr>
          <w:ilvl w:val="0"/>
          <w:numId w:val="3"/>
          <w:ins w:id="507" w:author="Amy Cohen" w:date="2013-11-26T10:31:00Z"/>
        </w:numPr>
        <w:spacing w:after="0"/>
        <w:rPr>
          <w:del w:id="508" w:author="Amy Cohen" w:date="2013-09-30T14:11:00Z"/>
          <w:rFonts w:ascii="Lucida Bright" w:hAnsi="Lucida Bright"/>
          <w:b/>
        </w:rPr>
        <w:pPrChange w:id="509" w:author="Amy Cohen" w:date="2013-11-26T10:31:00Z">
          <w:pPr>
            <w:pStyle w:val="ListParagraph"/>
            <w:numPr>
              <w:numId w:val="3"/>
            </w:numPr>
            <w:spacing w:after="0"/>
            <w:ind w:hanging="360"/>
            <w:jc w:val="both"/>
          </w:pPr>
        </w:pPrChange>
      </w:pPr>
      <w:del w:id="510" w:author="Amy Cohen" w:date="2015-03-16T15:05:00Z">
        <w:r w:rsidRPr="000E451F">
          <w:rPr>
            <w:rFonts w:ascii="Lucida Bright" w:hAnsi="Lucida Bright"/>
            <w:rPrChange w:id="511" w:author="Amy Cohen" w:date="2015-03-16T15:00:00Z">
              <w:rPr>
                <w:rFonts w:ascii="Gill Sans" w:hAnsi="Gill Sans"/>
                <w:color w:val="0000FF" w:themeColor="hyperlink"/>
                <w:u w:val="single"/>
              </w:rPr>
            </w:rPrChange>
          </w:rPr>
          <w:delText>What were the "floodgates</w:delText>
        </w:r>
      </w:del>
      <w:ins w:id="512" w:author="Devon" w:date="2013-10-30T16:57:00Z">
        <w:del w:id="513" w:author="Amy Cohen" w:date="2015-03-16T15:05:00Z">
          <w:r w:rsidRPr="000E451F">
            <w:rPr>
              <w:rFonts w:ascii="Lucida Bright" w:hAnsi="Lucida Bright"/>
              <w:rPrChange w:id="514" w:author="Amy Cohen" w:date="2015-03-16T15:00:00Z">
                <w:rPr>
                  <w:rFonts w:ascii="Gill Sans" w:hAnsi="Gill Sans"/>
                  <w:color w:val="0000FF" w:themeColor="hyperlink"/>
                  <w:u w:val="single"/>
                </w:rPr>
              </w:rPrChange>
            </w:rPr>
            <w:delText>,</w:delText>
          </w:r>
        </w:del>
      </w:ins>
      <w:del w:id="515" w:author="Amy Cohen" w:date="2015-03-16T15:05:00Z">
        <w:r w:rsidRPr="000E451F">
          <w:rPr>
            <w:rFonts w:ascii="Lucida Bright" w:hAnsi="Lucida Bright"/>
            <w:rPrChange w:id="516" w:author="Amy Cohen" w:date="2015-03-16T15:00:00Z">
              <w:rPr>
                <w:rFonts w:ascii="Gill Sans" w:hAnsi="Gill Sans"/>
                <w:color w:val="0000FF" w:themeColor="hyperlink"/>
                <w:u w:val="single"/>
              </w:rPr>
            </w:rPrChange>
          </w:rPr>
          <w:delText>"  and what emerged when they were open?</w:delText>
        </w:r>
      </w:del>
      <w:del w:id="517" w:author="Amy Cohen" w:date="2013-09-30T14:11:00Z">
        <w:r w:rsidRPr="000E451F">
          <w:rPr>
            <w:rFonts w:ascii="Lucida Bright" w:hAnsi="Lucida Bright"/>
            <w:rPrChange w:id="518" w:author="Amy Cohen" w:date="2015-03-16T15:00:00Z">
              <w:rPr>
                <w:rFonts w:ascii="Lucida Bright" w:hAnsi="Lucida Bright"/>
                <w:color w:val="0000FF" w:themeColor="hyperlink"/>
                <w:u w:val="single"/>
              </w:rPr>
            </w:rPrChange>
          </w:rPr>
          <w:delText>How accurate were the predictions made based on the images viewed before watching the episode?</w:delText>
        </w:r>
      </w:del>
    </w:p>
    <w:p w:rsidR="000E451F" w:rsidRDefault="000E451F">
      <w:pPr>
        <w:pStyle w:val="ListParagraph"/>
        <w:numPr>
          <w:ins w:id="519" w:author="Unknown"/>
        </w:numPr>
        <w:rPr>
          <w:del w:id="520" w:author="Amy Cohen" w:date="2013-09-30T14:12:00Z"/>
          <w:rFonts w:ascii="Lucida Bright" w:hAnsi="Lucida Bright"/>
          <w:b/>
        </w:rPr>
        <w:pPrChange w:id="521" w:author="Amy Cohen" w:date="2013-09-30T14:00:00Z">
          <w:pPr>
            <w:pStyle w:val="ListParagraph"/>
            <w:numPr>
              <w:numId w:val="3"/>
            </w:numPr>
            <w:spacing w:after="0"/>
            <w:ind w:hanging="360"/>
            <w:jc w:val="both"/>
          </w:pPr>
        </w:pPrChange>
      </w:pPr>
      <w:del w:id="522" w:author="Amy Cohen" w:date="2013-09-30T14:12:00Z">
        <w:r w:rsidRPr="000E451F">
          <w:rPr>
            <w:rFonts w:ascii="Lucida Bright" w:hAnsi="Lucida Bright"/>
            <w:rPrChange w:id="523" w:author="Amy Cohen" w:date="2015-03-16T15:00:00Z">
              <w:rPr>
                <w:rFonts w:ascii="Lucida Bright" w:hAnsi="Lucida Bright"/>
                <w:color w:val="0000FF" w:themeColor="hyperlink"/>
                <w:u w:val="single"/>
              </w:rPr>
            </w:rPrChange>
          </w:rPr>
          <w:delText>Did the black community make a good choice when they decided to assist Yellow Fever victims?</w:delText>
        </w:r>
      </w:del>
    </w:p>
    <w:p w:rsidR="000E451F" w:rsidRDefault="000E451F">
      <w:pPr>
        <w:pStyle w:val="ListParagraph"/>
        <w:rPr>
          <w:del w:id="524" w:author="Amy Cohen" w:date="2013-09-30T14:16:00Z"/>
          <w:rFonts w:ascii="Lucida Bright" w:hAnsi="Lucida Bright"/>
          <w:b/>
        </w:rPr>
        <w:pPrChange w:id="525" w:author="Amy Cohen" w:date="2013-09-30T14:16:00Z">
          <w:pPr>
            <w:pStyle w:val="ListParagraph"/>
            <w:numPr>
              <w:numId w:val="3"/>
            </w:numPr>
            <w:spacing w:after="0"/>
            <w:ind w:hanging="360"/>
            <w:jc w:val="both"/>
          </w:pPr>
        </w:pPrChange>
      </w:pPr>
      <w:del w:id="526" w:author="Amy Cohen" w:date="2013-09-30T14:16:00Z">
        <w:r w:rsidRPr="000E451F">
          <w:rPr>
            <w:rFonts w:ascii="Lucida Bright" w:hAnsi="Lucida Bright"/>
            <w:rPrChange w:id="527" w:author="Amy Cohen" w:date="2015-03-16T15:00:00Z">
              <w:rPr>
                <w:rFonts w:ascii="Lucida Bright" w:hAnsi="Lucida Bright"/>
                <w:color w:val="0000FF" w:themeColor="hyperlink"/>
                <w:u w:val="single"/>
              </w:rPr>
            </w:rPrChange>
          </w:rPr>
          <w:delText xml:space="preserve">The episode begins with a 1694 quotation from William Penn: </w:delText>
        </w:r>
      </w:del>
      <w:ins w:id="528" w:author="Devon" w:date="2013-09-11T11:49:00Z">
        <w:del w:id="529" w:author="Amy Cohen" w:date="2013-09-30T14:16:00Z">
          <w:r w:rsidRPr="000E451F">
            <w:rPr>
              <w:rFonts w:ascii="Lucida Bright" w:hAnsi="Lucida Bright"/>
              <w:rPrChange w:id="530" w:author="Amy Cohen" w:date="2015-03-16T15:00:00Z">
                <w:rPr>
                  <w:rFonts w:ascii="Lucida Bright" w:hAnsi="Lucida Bright"/>
                  <w:color w:val="0000FF" w:themeColor="hyperlink"/>
                  <w:u w:val="single"/>
                </w:rPr>
              </w:rPrChange>
            </w:rPr>
            <w:delText>“</w:delText>
          </w:r>
        </w:del>
      </w:ins>
      <w:del w:id="531" w:author="Amy Cohen" w:date="2013-09-30T14:16:00Z">
        <w:r w:rsidRPr="000E451F">
          <w:rPr>
            <w:rFonts w:ascii="Lucida Bright" w:hAnsi="Lucida Bright"/>
            <w:i/>
            <w:rPrChange w:id="532" w:author="Amy Cohen" w:date="2015-03-16T15:00:00Z">
              <w:rPr>
                <w:rFonts w:ascii="Lucida Bright" w:hAnsi="Lucida Bright"/>
                <w:i/>
                <w:color w:val="0000FF" w:themeColor="hyperlink"/>
                <w:u w:val="single"/>
              </w:rPr>
            </w:rPrChange>
          </w:rPr>
          <w:delText>My soul prays to God f</w:delText>
        </w:r>
        <w:r w:rsidRPr="000E451F">
          <w:rPr>
            <w:rFonts w:ascii="Lucida Bright" w:hAnsi="Lucida Bright"/>
            <w:b/>
            <w:i/>
            <w:rPrChange w:id="533" w:author="Amy Cohen" w:date="2015-03-16T15:00:00Z">
              <w:rPr>
                <w:rFonts w:ascii="Lucida Bright" w:hAnsi="Lucida Bright"/>
                <w:i/>
                <w:color w:val="0000FF" w:themeColor="hyperlink"/>
                <w:u w:val="single"/>
              </w:rPr>
            </w:rPrChange>
          </w:rPr>
          <w:delText>o</w:delText>
        </w:r>
        <w:r w:rsidRPr="000E451F">
          <w:rPr>
            <w:rFonts w:ascii="Lucida Bright" w:hAnsi="Lucida Bright"/>
            <w:i/>
            <w:rPrChange w:id="534" w:author="Amy Cohen" w:date="2015-03-16T15:00:00Z">
              <w:rPr>
                <w:rFonts w:ascii="Lucida Bright" w:hAnsi="Lucida Bright"/>
                <w:i/>
                <w:color w:val="0000FF" w:themeColor="hyperlink"/>
                <w:u w:val="single"/>
              </w:rPr>
            </w:rPrChange>
          </w:rPr>
          <w:delText>r thee, Philadelphia, that thou mayest stand in thy day of trial.</w:delText>
        </w:r>
      </w:del>
      <w:ins w:id="535" w:author="Devon" w:date="2013-09-11T11:49:00Z">
        <w:del w:id="536" w:author="Amy Cohen" w:date="2013-09-30T14:16:00Z">
          <w:r w:rsidRPr="000E451F">
            <w:rPr>
              <w:rFonts w:ascii="Lucida Bright" w:hAnsi="Lucida Bright"/>
              <w:i/>
              <w:rPrChange w:id="537" w:author="Amy Cohen" w:date="2015-03-16T15:00:00Z">
                <w:rPr>
                  <w:rFonts w:ascii="Lucida Bright" w:hAnsi="Lucida Bright"/>
                  <w:i/>
                  <w:color w:val="0000FF" w:themeColor="hyperlink"/>
                  <w:u w:val="single"/>
                </w:rPr>
              </w:rPrChange>
            </w:rPr>
            <w:delText>”</w:delText>
          </w:r>
        </w:del>
      </w:ins>
      <w:del w:id="538" w:author="Amy Cohen" w:date="2013-09-30T14:16:00Z">
        <w:r w:rsidRPr="000E451F">
          <w:rPr>
            <w:rFonts w:ascii="Lucida Bright" w:hAnsi="Lucida Bright"/>
            <w:i/>
            <w:rPrChange w:id="539" w:author="Amy Cohen" w:date="2015-03-16T15:00:00Z">
              <w:rPr>
                <w:rFonts w:ascii="Lucida Bright" w:hAnsi="Lucida Bright"/>
                <w:i/>
                <w:color w:val="0000FF" w:themeColor="hyperlink"/>
                <w:u w:val="single"/>
              </w:rPr>
            </w:rPrChange>
          </w:rPr>
          <w:delText xml:space="preserve"> </w:delText>
        </w:r>
        <w:r w:rsidRPr="000E451F">
          <w:rPr>
            <w:rFonts w:ascii="Lucida Bright" w:hAnsi="Lucida Bright"/>
            <w:rPrChange w:id="540" w:author="Amy Cohen" w:date="2015-03-16T15:00:00Z">
              <w:rPr>
                <w:rFonts w:ascii="Lucida Bright" w:hAnsi="Lucida Bright"/>
                <w:color w:val="0000FF" w:themeColor="hyperlink"/>
                <w:u w:val="single"/>
              </w:rPr>
            </w:rPrChange>
          </w:rPr>
          <w:delText>Did Philadelphians "stand" through the "trial" of Yellow Fever that came a century after Penn issued his prayer?</w:delText>
        </w:r>
      </w:del>
    </w:p>
    <w:p w:rsidR="000E451F" w:rsidRDefault="000E451F">
      <w:pPr>
        <w:pStyle w:val="ListParagraph"/>
        <w:rPr>
          <w:del w:id="541" w:author="Amy Cohen" w:date="2013-09-30T14:16:00Z"/>
          <w:rFonts w:ascii="Lucida Bright" w:hAnsi="Lucida Bright"/>
          <w:b/>
        </w:rPr>
        <w:pPrChange w:id="542" w:author="Amy Cohen" w:date="2013-09-30T14:16:00Z">
          <w:pPr>
            <w:pStyle w:val="ListParagraph"/>
            <w:numPr>
              <w:numId w:val="3"/>
            </w:numPr>
            <w:spacing w:after="0"/>
            <w:ind w:hanging="360"/>
            <w:jc w:val="both"/>
          </w:pPr>
        </w:pPrChange>
      </w:pPr>
      <w:del w:id="543" w:author="Amy Cohen" w:date="2013-09-30T14:16:00Z">
        <w:r w:rsidRPr="000E451F">
          <w:rPr>
            <w:rFonts w:ascii="Lucida Bright" w:hAnsi="Lucida Bright"/>
            <w:rPrChange w:id="544" w:author="Amy Cohen" w:date="2015-03-16T15:00:00Z">
              <w:rPr>
                <w:rFonts w:ascii="Lucida Bright" w:hAnsi="Lucida Bright"/>
                <w:color w:val="0000FF" w:themeColor="hyperlink"/>
                <w:u w:val="single"/>
              </w:rPr>
            </w:rPrChange>
          </w:rPr>
          <w:delText xml:space="preserve">Refer to </w:delText>
        </w:r>
        <w:r w:rsidRPr="000E451F">
          <w:rPr>
            <w:rFonts w:ascii="Lucida Bright" w:hAnsi="Lucida Bright"/>
            <w:color w:val="FF0000"/>
            <w:rPrChange w:id="545" w:author="Amy Cohen" w:date="2015-03-16T15:00:00Z">
              <w:rPr>
                <w:rFonts w:ascii="Lucida Bright" w:hAnsi="Lucida Bright"/>
                <w:color w:val="FF0000"/>
                <w:u w:val="single"/>
              </w:rPr>
            </w:rPrChange>
          </w:rPr>
          <w:delText>essential questions</w:delText>
        </w:r>
      </w:del>
    </w:p>
    <w:p w:rsidR="000E451F" w:rsidRDefault="000E451F">
      <w:pPr>
        <w:pStyle w:val="ListParagraph"/>
        <w:rPr>
          <w:del w:id="546" w:author="Amy Cohen" w:date="2015-03-16T16:28:00Z"/>
          <w:rFonts w:ascii="Lucida Bright" w:hAnsi="Lucida Bright"/>
          <w:b/>
        </w:rPr>
        <w:pPrChange w:id="547" w:author="Amy Cohen" w:date="2013-09-30T14:16:00Z">
          <w:pPr>
            <w:spacing w:after="0"/>
            <w:jc w:val="both"/>
          </w:pPr>
        </w:pPrChange>
      </w:pPr>
    </w:p>
    <w:p w:rsidR="00497446" w:rsidRPr="00911923" w:rsidDel="00911923" w:rsidRDefault="000E451F" w:rsidP="00497446">
      <w:pPr>
        <w:spacing w:after="0"/>
        <w:rPr>
          <w:del w:id="548" w:author="Amy Cohen" w:date="2015-03-16T15:03:00Z"/>
          <w:rFonts w:ascii="Lucida Bright" w:hAnsi="Lucida Bright"/>
          <w:b/>
          <w:rPrChange w:id="549" w:author="Amy Cohen" w:date="2015-03-16T15:00:00Z">
            <w:rPr>
              <w:del w:id="550" w:author="Amy Cohen" w:date="2015-03-16T15:03:00Z"/>
              <w:rFonts w:ascii="Gill Sans" w:hAnsi="Gill Sans"/>
              <w:b/>
            </w:rPr>
          </w:rPrChange>
        </w:rPr>
      </w:pPr>
      <w:del w:id="551" w:author="Amy Cohen" w:date="2015-03-16T15:03:00Z">
        <w:r w:rsidRPr="000E451F">
          <w:rPr>
            <w:rFonts w:ascii="Lucida Bright" w:hAnsi="Lucida Bright"/>
            <w:b/>
            <w:rPrChange w:id="552" w:author="Amy Cohen" w:date="2015-03-16T15:00:00Z">
              <w:rPr>
                <w:rFonts w:ascii="Lucida Bright" w:hAnsi="Lucida Bright"/>
                <w:b/>
                <w:color w:val="0000FF" w:themeColor="hyperlink"/>
                <w:u w:val="single"/>
              </w:rPr>
            </w:rPrChange>
          </w:rPr>
          <w:delText>Activity after watching</w:delText>
        </w:r>
      </w:del>
    </w:p>
    <w:p w:rsidR="00895D49" w:rsidRPr="00911923" w:rsidDel="00911923" w:rsidRDefault="000E451F" w:rsidP="00497446">
      <w:pPr>
        <w:spacing w:after="0"/>
        <w:rPr>
          <w:del w:id="553" w:author="Amy Cohen" w:date="2015-03-16T15:03:00Z"/>
          <w:rFonts w:ascii="Lucida Bright" w:hAnsi="Lucida Bright"/>
          <w:rPrChange w:id="554" w:author="Amy Cohen" w:date="2015-03-16T15:00:00Z">
            <w:rPr>
              <w:del w:id="555" w:author="Amy Cohen" w:date="2015-03-16T15:03:00Z"/>
              <w:rFonts w:ascii="Gill Sans" w:hAnsi="Gill Sans"/>
            </w:rPr>
          </w:rPrChange>
        </w:rPr>
      </w:pPr>
      <w:del w:id="556" w:author="Amy Cohen" w:date="2015-03-16T15:03:00Z">
        <w:r w:rsidRPr="000E451F">
          <w:rPr>
            <w:rFonts w:ascii="Lucida Bright" w:hAnsi="Lucida Bright"/>
            <w:rPrChange w:id="557" w:author="Amy Cohen" w:date="2015-03-16T15:00:00Z">
              <w:rPr>
                <w:rFonts w:ascii="Gill Sans" w:hAnsi="Gill Sans"/>
                <w:color w:val="0000FF" w:themeColor="hyperlink"/>
                <w:u w:val="single"/>
              </w:rPr>
            </w:rPrChange>
          </w:rPr>
          <w:delText>Working individually, in pairs, or small groups, have students develop print advertisements for either John Wanamaker's Department Store or the Centennial Exposition. The ads should convey what they have learned about Philadelphia's economy, infrastructure, interracial relations, and overall mood/sense of itself in the 1870s. This can be done as a quick activity on the same day as the discussion, or it can be extended through another class period or two if you would like for students to do additional research. Helpful websites include:</w:delText>
        </w:r>
      </w:del>
    </w:p>
    <w:p w:rsidR="00895D49" w:rsidRPr="00911923" w:rsidDel="00911923" w:rsidRDefault="000E451F" w:rsidP="00497446">
      <w:pPr>
        <w:spacing w:after="0"/>
        <w:rPr>
          <w:del w:id="558" w:author="Amy Cohen" w:date="2015-03-16T15:03:00Z"/>
          <w:rFonts w:ascii="Lucida Bright" w:hAnsi="Lucida Bright"/>
          <w:rPrChange w:id="559" w:author="Amy Cohen" w:date="2015-03-16T15:00:00Z">
            <w:rPr>
              <w:del w:id="560" w:author="Amy Cohen" w:date="2015-03-16T15:03:00Z"/>
              <w:rFonts w:ascii="Gill Sans" w:hAnsi="Gill Sans"/>
            </w:rPr>
          </w:rPrChange>
        </w:rPr>
      </w:pPr>
      <w:del w:id="561" w:author="Amy Cohen" w:date="2015-03-16T15:03:00Z">
        <w:r w:rsidRPr="000E451F">
          <w:rPr>
            <w:rFonts w:ascii="Lucida Bright" w:hAnsi="Lucida Bright"/>
            <w:rPrChange w:id="562" w:author="Amy Cohen" w:date="2015-03-16T15:00:00Z">
              <w:rPr>
                <w:rFonts w:ascii="Gill Sans" w:hAnsi="Gill Sans"/>
                <w:color w:val="0000FF" w:themeColor="hyperlink"/>
                <w:u w:val="single"/>
              </w:rPr>
            </w:rPrChange>
          </w:rPr>
          <w:delText>For John Wanamaker's</w:delText>
        </w:r>
      </w:del>
    </w:p>
    <w:p w:rsidR="00895D49" w:rsidRPr="00911923" w:rsidDel="00911923" w:rsidRDefault="000E451F" w:rsidP="00497446">
      <w:pPr>
        <w:spacing w:after="0"/>
        <w:rPr>
          <w:del w:id="563" w:author="Amy Cohen" w:date="2015-03-16T15:03:00Z"/>
          <w:rFonts w:ascii="Lucida Bright" w:hAnsi="Lucida Bright"/>
          <w:color w:val="FF0000"/>
          <w:rPrChange w:id="564" w:author="Amy Cohen" w:date="2015-03-16T15:00:00Z">
            <w:rPr>
              <w:del w:id="565" w:author="Amy Cohen" w:date="2015-03-16T15:03:00Z"/>
              <w:rFonts w:ascii="Gill Sans" w:hAnsi="Gill Sans"/>
            </w:rPr>
          </w:rPrChange>
        </w:rPr>
      </w:pPr>
      <w:del w:id="566" w:author="Amy Cohen" w:date="2015-03-16T15:03:00Z">
        <w:r w:rsidRPr="000E451F" w:rsidDel="00911923">
          <w:rPr>
            <w:rFonts w:ascii="Lucida Bright" w:hAnsi="Lucida Bright"/>
            <w:color w:val="FF0000"/>
            <w:rPrChange w:id="567" w:author="Amy Cohen" w:date="2015-03-16T15:00:00Z">
              <w:rPr>
                <w:rStyle w:val="Hyperlink"/>
                <w:rFonts w:ascii="Gill Sans" w:hAnsi="Gill Sans"/>
              </w:rPr>
            </w:rPrChange>
          </w:rPr>
          <w:fldChar w:fldCharType="begin"/>
        </w:r>
        <w:r w:rsidRPr="000E451F">
          <w:rPr>
            <w:rFonts w:ascii="Lucida Bright" w:hAnsi="Lucida Bright"/>
            <w:color w:val="FF0000"/>
            <w:rPrChange w:id="568" w:author="Amy Cohen" w:date="2015-03-16T15:00:00Z">
              <w:rPr>
                <w:color w:val="0000FF" w:themeColor="hyperlink"/>
                <w:u w:val="single"/>
              </w:rPr>
            </w:rPrChange>
          </w:rPr>
          <w:delInstrText xml:space="preserve"> HYPERLINK "http://www.philadelphiahistory.org/node/282" </w:delInstrText>
        </w:r>
        <w:r w:rsidRPr="000E451F" w:rsidDel="00911923">
          <w:rPr>
            <w:rFonts w:ascii="Lucida Bright" w:hAnsi="Lucida Bright"/>
            <w:color w:val="FF0000"/>
            <w:rPrChange w:id="569" w:author="Amy Cohen" w:date="2015-03-16T15:00:00Z">
              <w:rPr>
                <w:rStyle w:val="Hyperlink"/>
                <w:rFonts w:ascii="Gill Sans" w:hAnsi="Gill Sans"/>
              </w:rPr>
            </w:rPrChange>
          </w:rPr>
          <w:fldChar w:fldCharType="separate"/>
        </w:r>
        <w:r w:rsidRPr="000E451F">
          <w:rPr>
            <w:rStyle w:val="Hyperlink"/>
            <w:rFonts w:ascii="Lucida Bright" w:hAnsi="Lucida Bright"/>
            <w:color w:val="FF0000"/>
            <w:rPrChange w:id="570" w:author="Amy Cohen" w:date="2015-03-16T15:00:00Z">
              <w:rPr>
                <w:rStyle w:val="Hyperlink"/>
                <w:rFonts w:ascii="Gill Sans" w:hAnsi="Gill Sans"/>
              </w:rPr>
            </w:rPrChange>
          </w:rPr>
          <w:delText>http://www.philadelphiahistory.org/node/282</w:delText>
        </w:r>
        <w:r w:rsidRPr="000E451F" w:rsidDel="00911923">
          <w:rPr>
            <w:rStyle w:val="Hyperlink"/>
            <w:rFonts w:ascii="Lucida Bright" w:hAnsi="Lucida Bright"/>
            <w:color w:val="FF0000"/>
            <w:rPrChange w:id="571" w:author="Amy Cohen" w:date="2015-03-16T15:00:00Z">
              <w:rPr>
                <w:rStyle w:val="Hyperlink"/>
                <w:rFonts w:ascii="Gill Sans" w:hAnsi="Gill Sans"/>
              </w:rPr>
            </w:rPrChange>
          </w:rPr>
          <w:fldChar w:fldCharType="end"/>
        </w:r>
      </w:del>
    </w:p>
    <w:p w:rsidR="00895D49" w:rsidRPr="00911923" w:rsidDel="00911923" w:rsidRDefault="000E451F" w:rsidP="00497446">
      <w:pPr>
        <w:spacing w:after="0"/>
        <w:rPr>
          <w:del w:id="572" w:author="Amy Cohen" w:date="2015-03-16T15:03:00Z"/>
          <w:rFonts w:ascii="Lucida Bright" w:hAnsi="Lucida Bright"/>
          <w:color w:val="FF0000"/>
          <w:rPrChange w:id="573" w:author="Amy Cohen" w:date="2015-03-16T15:00:00Z">
            <w:rPr>
              <w:del w:id="574" w:author="Amy Cohen" w:date="2015-03-16T15:03:00Z"/>
              <w:rFonts w:ascii="Gill Sans" w:hAnsi="Gill Sans"/>
            </w:rPr>
          </w:rPrChange>
        </w:rPr>
      </w:pPr>
      <w:del w:id="575" w:author="Amy Cohen" w:date="2015-03-16T15:03:00Z">
        <w:r w:rsidRPr="000E451F" w:rsidDel="00911923">
          <w:rPr>
            <w:rFonts w:ascii="Lucida Bright" w:hAnsi="Lucida Bright"/>
            <w:color w:val="FF0000"/>
            <w:rPrChange w:id="576" w:author="Amy Cohen" w:date="2015-03-16T15:00:00Z">
              <w:rPr>
                <w:rStyle w:val="Hyperlink"/>
                <w:rFonts w:ascii="Gill Sans" w:hAnsi="Gill Sans"/>
              </w:rPr>
            </w:rPrChange>
          </w:rPr>
          <w:fldChar w:fldCharType="begin"/>
        </w:r>
        <w:r w:rsidRPr="000E451F">
          <w:rPr>
            <w:rFonts w:ascii="Lucida Bright" w:hAnsi="Lucida Bright"/>
            <w:color w:val="FF0000"/>
            <w:rPrChange w:id="577" w:author="Amy Cohen" w:date="2015-03-16T15:00:00Z">
              <w:rPr>
                <w:color w:val="0000FF" w:themeColor="hyperlink"/>
                <w:u w:val="single"/>
              </w:rPr>
            </w:rPrChange>
          </w:rPr>
          <w:delInstrText xml:space="preserve"> HYPERLINK "http://www.pbs.org/wgbh/theymadeamerica/whomade/wanamaker_hi.html" </w:delInstrText>
        </w:r>
        <w:r w:rsidRPr="000E451F" w:rsidDel="00911923">
          <w:rPr>
            <w:rFonts w:ascii="Lucida Bright" w:hAnsi="Lucida Bright"/>
            <w:color w:val="FF0000"/>
            <w:rPrChange w:id="578" w:author="Amy Cohen" w:date="2015-03-16T15:00:00Z">
              <w:rPr>
                <w:rStyle w:val="Hyperlink"/>
                <w:rFonts w:ascii="Gill Sans" w:hAnsi="Gill Sans"/>
              </w:rPr>
            </w:rPrChange>
          </w:rPr>
          <w:fldChar w:fldCharType="separate"/>
        </w:r>
        <w:r w:rsidRPr="000E451F">
          <w:rPr>
            <w:rStyle w:val="Hyperlink"/>
            <w:rFonts w:ascii="Lucida Bright" w:hAnsi="Lucida Bright"/>
            <w:color w:val="FF0000"/>
            <w:rPrChange w:id="579" w:author="Amy Cohen" w:date="2015-03-16T15:00:00Z">
              <w:rPr>
                <w:rStyle w:val="Hyperlink"/>
                <w:rFonts w:ascii="Gill Sans" w:hAnsi="Gill Sans"/>
              </w:rPr>
            </w:rPrChange>
          </w:rPr>
          <w:delText>http://www.pbs.org/wgbh/theymadeamerica/whomade/wanamaker_hi.html</w:delText>
        </w:r>
        <w:r w:rsidRPr="000E451F" w:rsidDel="00911923">
          <w:rPr>
            <w:rStyle w:val="Hyperlink"/>
            <w:rFonts w:ascii="Lucida Bright" w:hAnsi="Lucida Bright"/>
            <w:color w:val="FF0000"/>
            <w:rPrChange w:id="580" w:author="Amy Cohen" w:date="2015-03-16T15:00:00Z">
              <w:rPr>
                <w:rStyle w:val="Hyperlink"/>
                <w:rFonts w:ascii="Gill Sans" w:hAnsi="Gill Sans"/>
              </w:rPr>
            </w:rPrChange>
          </w:rPr>
          <w:fldChar w:fldCharType="end"/>
        </w:r>
      </w:del>
    </w:p>
    <w:p w:rsidR="00895D49" w:rsidRPr="00911923" w:rsidDel="00911923" w:rsidRDefault="000E451F" w:rsidP="00497446">
      <w:pPr>
        <w:spacing w:after="0"/>
        <w:rPr>
          <w:del w:id="581" w:author="Amy Cohen" w:date="2015-03-16T15:03:00Z"/>
          <w:rFonts w:ascii="Lucida Bright" w:hAnsi="Lucida Bright"/>
          <w:color w:val="FF0000"/>
          <w:rPrChange w:id="582" w:author="Amy Cohen" w:date="2015-03-16T15:00:00Z">
            <w:rPr>
              <w:del w:id="583" w:author="Amy Cohen" w:date="2015-03-16T15:03:00Z"/>
              <w:rFonts w:ascii="Gill Sans" w:hAnsi="Gill Sans"/>
            </w:rPr>
          </w:rPrChange>
        </w:rPr>
      </w:pPr>
      <w:del w:id="584" w:author="Amy Cohen" w:date="2015-03-16T15:03:00Z">
        <w:r w:rsidRPr="000E451F" w:rsidDel="00911923">
          <w:rPr>
            <w:rFonts w:ascii="Lucida Bright" w:hAnsi="Lucida Bright"/>
            <w:color w:val="FF0000"/>
            <w:rPrChange w:id="585" w:author="Amy Cohen" w:date="2015-03-16T15:00:00Z">
              <w:rPr>
                <w:rStyle w:val="Hyperlink"/>
                <w:rFonts w:ascii="Gill Sans" w:hAnsi="Gill Sans"/>
              </w:rPr>
            </w:rPrChange>
          </w:rPr>
          <w:fldChar w:fldCharType="begin"/>
        </w:r>
        <w:r w:rsidRPr="000E451F">
          <w:rPr>
            <w:rFonts w:ascii="Lucida Bright" w:hAnsi="Lucida Bright"/>
            <w:color w:val="FF0000"/>
            <w:rPrChange w:id="586" w:author="Amy Cohen" w:date="2015-03-16T15:00:00Z">
              <w:rPr>
                <w:color w:val="0000FF" w:themeColor="hyperlink"/>
                <w:u w:val="single"/>
              </w:rPr>
            </w:rPrChange>
          </w:rPr>
          <w:delInstrText xml:space="preserve"> HYPERLINK "http://explorepahistory.com/hmarker.php?markerId=1-A-335" </w:delInstrText>
        </w:r>
        <w:r w:rsidRPr="000E451F" w:rsidDel="00911923">
          <w:rPr>
            <w:rFonts w:ascii="Lucida Bright" w:hAnsi="Lucida Bright"/>
            <w:color w:val="FF0000"/>
            <w:rPrChange w:id="587" w:author="Amy Cohen" w:date="2015-03-16T15:00:00Z">
              <w:rPr>
                <w:rStyle w:val="Hyperlink"/>
                <w:rFonts w:ascii="Gill Sans" w:hAnsi="Gill Sans"/>
              </w:rPr>
            </w:rPrChange>
          </w:rPr>
          <w:fldChar w:fldCharType="separate"/>
        </w:r>
        <w:r w:rsidRPr="000E451F">
          <w:rPr>
            <w:rStyle w:val="Hyperlink"/>
            <w:rFonts w:ascii="Lucida Bright" w:hAnsi="Lucida Bright"/>
            <w:color w:val="FF0000"/>
            <w:rPrChange w:id="588" w:author="Amy Cohen" w:date="2015-03-16T15:00:00Z">
              <w:rPr>
                <w:rStyle w:val="Hyperlink"/>
                <w:rFonts w:ascii="Gill Sans" w:hAnsi="Gill Sans"/>
              </w:rPr>
            </w:rPrChange>
          </w:rPr>
          <w:delText>http://explorepahistory.com/hmarker.php?markerId=1-A-335</w:delText>
        </w:r>
        <w:r w:rsidRPr="000E451F" w:rsidDel="00911923">
          <w:rPr>
            <w:rStyle w:val="Hyperlink"/>
            <w:rFonts w:ascii="Lucida Bright" w:hAnsi="Lucida Bright"/>
            <w:color w:val="FF0000"/>
            <w:rPrChange w:id="589" w:author="Amy Cohen" w:date="2015-03-16T15:00:00Z">
              <w:rPr>
                <w:rStyle w:val="Hyperlink"/>
                <w:rFonts w:ascii="Gill Sans" w:hAnsi="Gill Sans"/>
              </w:rPr>
            </w:rPrChange>
          </w:rPr>
          <w:fldChar w:fldCharType="end"/>
        </w:r>
      </w:del>
    </w:p>
    <w:p w:rsidR="00895D49" w:rsidRPr="00911923" w:rsidDel="00911923" w:rsidRDefault="000E451F" w:rsidP="00497446">
      <w:pPr>
        <w:spacing w:after="0"/>
        <w:rPr>
          <w:del w:id="590" w:author="Amy Cohen" w:date="2015-03-16T15:03:00Z"/>
          <w:rFonts w:ascii="Lucida Bright" w:hAnsi="Lucida Bright"/>
          <w:color w:val="FF0000"/>
          <w:rPrChange w:id="591" w:author="Amy Cohen" w:date="2015-03-16T15:00:00Z">
            <w:rPr>
              <w:del w:id="592" w:author="Amy Cohen" w:date="2015-03-16T15:03:00Z"/>
              <w:rFonts w:ascii="Gill Sans" w:hAnsi="Gill Sans"/>
            </w:rPr>
          </w:rPrChange>
        </w:rPr>
      </w:pPr>
      <w:del w:id="593" w:author="Amy Cohen" w:date="2015-03-16T15:03:00Z">
        <w:r w:rsidRPr="000E451F" w:rsidDel="00911923">
          <w:rPr>
            <w:rFonts w:ascii="Lucida Bright" w:hAnsi="Lucida Bright"/>
            <w:color w:val="FF0000"/>
            <w:rPrChange w:id="594" w:author="Amy Cohen" w:date="2015-03-16T15:00:00Z">
              <w:rPr>
                <w:rStyle w:val="Hyperlink"/>
                <w:rFonts w:ascii="Gill Sans" w:hAnsi="Gill Sans"/>
              </w:rPr>
            </w:rPrChange>
          </w:rPr>
          <w:fldChar w:fldCharType="begin"/>
        </w:r>
        <w:r w:rsidRPr="000E451F">
          <w:rPr>
            <w:rFonts w:ascii="Lucida Bright" w:hAnsi="Lucida Bright"/>
            <w:color w:val="FF0000"/>
            <w:rPrChange w:id="595" w:author="Amy Cohen" w:date="2015-03-16T15:00:00Z">
              <w:rPr>
                <w:color w:val="0000FF" w:themeColor="hyperlink"/>
                <w:u w:val="single"/>
              </w:rPr>
            </w:rPrChange>
          </w:rPr>
          <w:delInstrText xml:space="preserve"> HYPERLINK "http://philadelphiaencyclopedia.org/archive/department-stores/" </w:delInstrText>
        </w:r>
        <w:r w:rsidRPr="000E451F" w:rsidDel="00911923">
          <w:rPr>
            <w:rFonts w:ascii="Lucida Bright" w:hAnsi="Lucida Bright"/>
            <w:color w:val="FF0000"/>
            <w:rPrChange w:id="596" w:author="Amy Cohen" w:date="2015-03-16T15:00:00Z">
              <w:rPr>
                <w:rStyle w:val="Hyperlink"/>
                <w:rFonts w:ascii="Gill Sans" w:hAnsi="Gill Sans"/>
              </w:rPr>
            </w:rPrChange>
          </w:rPr>
          <w:fldChar w:fldCharType="separate"/>
        </w:r>
        <w:r w:rsidRPr="000E451F">
          <w:rPr>
            <w:rStyle w:val="Hyperlink"/>
            <w:rFonts w:ascii="Lucida Bright" w:hAnsi="Lucida Bright"/>
            <w:color w:val="FF0000"/>
            <w:rPrChange w:id="597" w:author="Amy Cohen" w:date="2015-03-16T15:00:00Z">
              <w:rPr>
                <w:rStyle w:val="Hyperlink"/>
                <w:rFonts w:ascii="Gill Sans" w:hAnsi="Gill Sans"/>
              </w:rPr>
            </w:rPrChange>
          </w:rPr>
          <w:delText>http://philadelphiaencyclopedia.org/archive/department-stores/</w:delText>
        </w:r>
        <w:r w:rsidRPr="000E451F" w:rsidDel="00911923">
          <w:rPr>
            <w:rStyle w:val="Hyperlink"/>
            <w:rFonts w:ascii="Lucida Bright" w:hAnsi="Lucida Bright"/>
            <w:color w:val="FF0000"/>
            <w:rPrChange w:id="598" w:author="Amy Cohen" w:date="2015-03-16T15:00:00Z">
              <w:rPr>
                <w:rStyle w:val="Hyperlink"/>
                <w:rFonts w:ascii="Gill Sans" w:hAnsi="Gill Sans"/>
              </w:rPr>
            </w:rPrChange>
          </w:rPr>
          <w:fldChar w:fldCharType="end"/>
        </w:r>
      </w:del>
    </w:p>
    <w:p w:rsidR="00895D49" w:rsidRPr="00911923" w:rsidDel="00911923" w:rsidRDefault="00A705F7" w:rsidP="00497446">
      <w:pPr>
        <w:spacing w:after="0"/>
        <w:rPr>
          <w:del w:id="599" w:author="Amy Cohen" w:date="2015-03-16T15:03:00Z"/>
          <w:rFonts w:ascii="Lucida Bright" w:hAnsi="Lucida Bright"/>
          <w:rPrChange w:id="600" w:author="Amy Cohen" w:date="2015-03-16T15:00:00Z">
            <w:rPr>
              <w:del w:id="601" w:author="Amy Cohen" w:date="2015-03-16T15:03:00Z"/>
              <w:rFonts w:ascii="Gill Sans" w:hAnsi="Gill Sans"/>
            </w:rPr>
          </w:rPrChange>
        </w:rPr>
      </w:pPr>
      <w:ins w:id="602" w:author="Ginny Lasco" w:date="2013-11-20T05:08:00Z">
        <w:del w:id="603" w:author="Amy Cohen" w:date="2015-03-16T15:03:00Z">
          <w:r>
            <w:rPr>
              <w:rFonts w:ascii="Lucida Bright" w:hAnsi="Lucida Bright"/>
              <w:noProof/>
              <w:color w:val="FF0000"/>
              <w:rPrChange w:id="604">
                <w:rPr>
                  <w:noProof/>
                  <w:color w:val="0000FF" w:themeColor="hyperlink"/>
                  <w:u w:val="single"/>
                </w:rPr>
              </w:rPrChange>
            </w:rPr>
            <w:drawing>
              <wp:anchor distT="0" distB="0" distL="114300" distR="114300" simplePos="0" relativeHeight="251663360" behindDoc="1" locked="0" layoutInCell="1" allowOverlap="1">
                <wp:simplePos x="0" y="0"/>
                <wp:positionH relativeFrom="column">
                  <wp:posOffset>-1333500</wp:posOffset>
                </wp:positionH>
                <wp:positionV relativeFrom="paragraph">
                  <wp:posOffset>-914400</wp:posOffset>
                </wp:positionV>
                <wp:extent cx="7858125" cy="10168890"/>
                <wp:effectExtent l="2540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cherBa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58125" cy="10168890"/>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del>
      </w:ins>
      <w:del w:id="605" w:author="Amy Cohen" w:date="2015-03-16T15:03:00Z">
        <w:r w:rsidR="000E451F" w:rsidRPr="000E451F">
          <w:rPr>
            <w:rFonts w:ascii="Lucida Bright" w:hAnsi="Lucida Bright"/>
            <w:rPrChange w:id="606" w:author="Amy Cohen" w:date="2015-03-16T15:00:00Z">
              <w:rPr>
                <w:rFonts w:ascii="Gill Sans" w:hAnsi="Gill Sans"/>
                <w:color w:val="0000FF" w:themeColor="hyperlink"/>
                <w:u w:val="single"/>
              </w:rPr>
            </w:rPrChange>
          </w:rPr>
          <w:delText>For the Centennial Exposition</w:delText>
        </w:r>
      </w:del>
    </w:p>
    <w:p w:rsidR="00895D49" w:rsidRPr="00911923" w:rsidDel="00911923" w:rsidRDefault="000E451F" w:rsidP="00497446">
      <w:pPr>
        <w:spacing w:after="0"/>
        <w:rPr>
          <w:del w:id="607" w:author="Amy Cohen" w:date="2015-03-16T15:03:00Z"/>
          <w:rFonts w:ascii="Lucida Bright" w:hAnsi="Lucida Bright"/>
          <w:color w:val="FF0000"/>
          <w:rPrChange w:id="608" w:author="Amy Cohen" w:date="2015-03-16T15:00:00Z">
            <w:rPr>
              <w:del w:id="609" w:author="Amy Cohen" w:date="2015-03-16T15:03:00Z"/>
              <w:rFonts w:ascii="Gill Sans" w:hAnsi="Gill Sans"/>
            </w:rPr>
          </w:rPrChange>
        </w:rPr>
      </w:pPr>
      <w:del w:id="610" w:author="Amy Cohen" w:date="2015-03-16T15:03:00Z">
        <w:r w:rsidRPr="000E451F" w:rsidDel="00911923">
          <w:rPr>
            <w:rFonts w:ascii="Lucida Bright" w:hAnsi="Lucida Bright"/>
            <w:color w:val="FF0000"/>
            <w:rPrChange w:id="611" w:author="Amy Cohen" w:date="2015-03-16T15:00:00Z">
              <w:rPr>
                <w:rStyle w:val="Hyperlink"/>
                <w:rFonts w:ascii="Gill Sans" w:hAnsi="Gill Sans"/>
              </w:rPr>
            </w:rPrChange>
          </w:rPr>
          <w:fldChar w:fldCharType="begin"/>
        </w:r>
        <w:r w:rsidRPr="000E451F">
          <w:rPr>
            <w:rFonts w:ascii="Lucida Bright" w:hAnsi="Lucida Bright"/>
            <w:color w:val="FF0000"/>
            <w:rPrChange w:id="612" w:author="Amy Cohen" w:date="2015-03-16T15:00:00Z">
              <w:rPr>
                <w:color w:val="0000FF" w:themeColor="hyperlink"/>
                <w:u w:val="single"/>
              </w:rPr>
            </w:rPrChange>
          </w:rPr>
          <w:delInstrText xml:space="preserve"> HYPERLINK "http://www.pbs.org/wgbh/americanexperience/features/general-article/grant-exposition/" </w:delInstrText>
        </w:r>
        <w:r w:rsidRPr="000E451F" w:rsidDel="00911923">
          <w:rPr>
            <w:rFonts w:ascii="Lucida Bright" w:hAnsi="Lucida Bright"/>
            <w:color w:val="FF0000"/>
            <w:rPrChange w:id="613" w:author="Amy Cohen" w:date="2015-03-16T15:00:00Z">
              <w:rPr>
                <w:rStyle w:val="Hyperlink"/>
                <w:rFonts w:ascii="Gill Sans" w:hAnsi="Gill Sans"/>
              </w:rPr>
            </w:rPrChange>
          </w:rPr>
          <w:fldChar w:fldCharType="separate"/>
        </w:r>
        <w:r w:rsidRPr="000E451F">
          <w:rPr>
            <w:rStyle w:val="Hyperlink"/>
            <w:rFonts w:ascii="Lucida Bright" w:hAnsi="Lucida Bright"/>
            <w:color w:val="FF0000"/>
            <w:rPrChange w:id="614" w:author="Amy Cohen" w:date="2015-03-16T15:00:00Z">
              <w:rPr>
                <w:rStyle w:val="Hyperlink"/>
                <w:rFonts w:ascii="Gill Sans" w:hAnsi="Gill Sans"/>
              </w:rPr>
            </w:rPrChange>
          </w:rPr>
          <w:delText>http://www.pbs.org/wgbh/americanexperience/features/general-article/grant-exposition/</w:delText>
        </w:r>
        <w:r w:rsidRPr="000E451F" w:rsidDel="00911923">
          <w:rPr>
            <w:rStyle w:val="Hyperlink"/>
            <w:rFonts w:ascii="Lucida Bright" w:hAnsi="Lucida Bright"/>
            <w:color w:val="FF0000"/>
            <w:rPrChange w:id="615" w:author="Amy Cohen" w:date="2015-03-16T15:00:00Z">
              <w:rPr>
                <w:rStyle w:val="Hyperlink"/>
                <w:rFonts w:ascii="Gill Sans" w:hAnsi="Gill Sans"/>
              </w:rPr>
            </w:rPrChange>
          </w:rPr>
          <w:fldChar w:fldCharType="end"/>
        </w:r>
      </w:del>
    </w:p>
    <w:p w:rsidR="00895D49" w:rsidRPr="00911923" w:rsidDel="00911923" w:rsidRDefault="000E451F" w:rsidP="00497446">
      <w:pPr>
        <w:spacing w:after="0"/>
        <w:rPr>
          <w:del w:id="616" w:author="Amy Cohen" w:date="2015-03-16T15:03:00Z"/>
          <w:rFonts w:ascii="Lucida Bright" w:hAnsi="Lucida Bright"/>
          <w:color w:val="FF0000"/>
          <w:rPrChange w:id="617" w:author="Amy Cohen" w:date="2015-03-16T15:00:00Z">
            <w:rPr>
              <w:del w:id="618" w:author="Amy Cohen" w:date="2015-03-16T15:03:00Z"/>
              <w:rFonts w:ascii="Gill Sans" w:hAnsi="Gill Sans"/>
            </w:rPr>
          </w:rPrChange>
        </w:rPr>
      </w:pPr>
      <w:del w:id="619" w:author="Amy Cohen" w:date="2015-03-16T15:03:00Z">
        <w:r w:rsidRPr="000E451F" w:rsidDel="00911923">
          <w:rPr>
            <w:rFonts w:ascii="Lucida Bright" w:hAnsi="Lucida Bright"/>
            <w:color w:val="FF0000"/>
            <w:rPrChange w:id="620" w:author="Amy Cohen" w:date="2015-03-16T15:00:00Z">
              <w:rPr>
                <w:rStyle w:val="Hyperlink"/>
                <w:rFonts w:ascii="Gill Sans" w:hAnsi="Gill Sans"/>
              </w:rPr>
            </w:rPrChange>
          </w:rPr>
          <w:fldChar w:fldCharType="begin"/>
        </w:r>
        <w:r w:rsidRPr="000E451F">
          <w:rPr>
            <w:rFonts w:ascii="Lucida Bright" w:hAnsi="Lucida Bright"/>
            <w:color w:val="FF0000"/>
            <w:rPrChange w:id="621" w:author="Amy Cohen" w:date="2015-03-16T15:00:00Z">
              <w:rPr>
                <w:color w:val="0000FF" w:themeColor="hyperlink"/>
                <w:u w:val="single"/>
              </w:rPr>
            </w:rPrChange>
          </w:rPr>
          <w:delInstrText xml:space="preserve"> HYPERLINK "http://libwww.library.phila.gov/CenCol/ov-website.htm" </w:delInstrText>
        </w:r>
        <w:r w:rsidRPr="000E451F" w:rsidDel="00911923">
          <w:rPr>
            <w:rFonts w:ascii="Lucida Bright" w:hAnsi="Lucida Bright"/>
            <w:color w:val="FF0000"/>
            <w:rPrChange w:id="622" w:author="Amy Cohen" w:date="2015-03-16T15:00:00Z">
              <w:rPr>
                <w:rStyle w:val="Hyperlink"/>
                <w:rFonts w:ascii="Gill Sans" w:hAnsi="Gill Sans"/>
              </w:rPr>
            </w:rPrChange>
          </w:rPr>
          <w:fldChar w:fldCharType="separate"/>
        </w:r>
        <w:r w:rsidRPr="000E451F">
          <w:rPr>
            <w:rStyle w:val="Hyperlink"/>
            <w:rFonts w:ascii="Lucida Bright" w:hAnsi="Lucida Bright"/>
            <w:color w:val="FF0000"/>
            <w:rPrChange w:id="623" w:author="Amy Cohen" w:date="2015-03-16T15:00:00Z">
              <w:rPr>
                <w:rStyle w:val="Hyperlink"/>
                <w:rFonts w:ascii="Gill Sans" w:hAnsi="Gill Sans"/>
              </w:rPr>
            </w:rPrChange>
          </w:rPr>
          <w:delText>http://libwww.library.phila.gov/CenCol/ov-website.htm</w:delText>
        </w:r>
        <w:r w:rsidRPr="000E451F" w:rsidDel="00911923">
          <w:rPr>
            <w:rStyle w:val="Hyperlink"/>
            <w:rFonts w:ascii="Lucida Bright" w:hAnsi="Lucida Bright"/>
            <w:color w:val="FF0000"/>
            <w:rPrChange w:id="624" w:author="Amy Cohen" w:date="2015-03-16T15:00:00Z">
              <w:rPr>
                <w:rStyle w:val="Hyperlink"/>
                <w:rFonts w:ascii="Gill Sans" w:hAnsi="Gill Sans"/>
              </w:rPr>
            </w:rPrChange>
          </w:rPr>
          <w:fldChar w:fldCharType="end"/>
        </w:r>
      </w:del>
    </w:p>
    <w:p w:rsidR="00895D49" w:rsidRPr="00911923" w:rsidDel="00911923" w:rsidRDefault="000E451F" w:rsidP="00497446">
      <w:pPr>
        <w:spacing w:after="0"/>
        <w:rPr>
          <w:del w:id="625" w:author="Amy Cohen" w:date="2015-03-16T15:03:00Z"/>
          <w:rFonts w:ascii="Lucida Bright" w:hAnsi="Lucida Bright"/>
          <w:color w:val="FF0000"/>
          <w:rPrChange w:id="626" w:author="Amy Cohen" w:date="2015-03-16T15:00:00Z">
            <w:rPr>
              <w:del w:id="627" w:author="Amy Cohen" w:date="2015-03-16T15:03:00Z"/>
              <w:rFonts w:ascii="Gill Sans" w:hAnsi="Gill Sans"/>
            </w:rPr>
          </w:rPrChange>
        </w:rPr>
      </w:pPr>
      <w:del w:id="628" w:author="Amy Cohen" w:date="2015-03-16T15:03:00Z">
        <w:r w:rsidRPr="000E451F" w:rsidDel="00911923">
          <w:rPr>
            <w:rFonts w:ascii="Lucida Bright" w:hAnsi="Lucida Bright"/>
            <w:color w:val="FF0000"/>
            <w:rPrChange w:id="629" w:author="Amy Cohen" w:date="2015-03-16T15:00:00Z">
              <w:rPr>
                <w:rStyle w:val="Hyperlink"/>
                <w:rFonts w:ascii="Gill Sans" w:hAnsi="Gill Sans"/>
              </w:rPr>
            </w:rPrChange>
          </w:rPr>
          <w:fldChar w:fldCharType="begin"/>
        </w:r>
        <w:r w:rsidRPr="000E451F">
          <w:rPr>
            <w:rFonts w:ascii="Lucida Bright" w:hAnsi="Lucida Bright"/>
            <w:color w:val="FF0000"/>
            <w:rPrChange w:id="630" w:author="Amy Cohen" w:date="2015-03-16T15:00:00Z">
              <w:rPr>
                <w:color w:val="0000FF" w:themeColor="hyperlink"/>
                <w:u w:val="single"/>
              </w:rPr>
            </w:rPrChange>
          </w:rPr>
          <w:delInstrText xml:space="preserve"> HYPERLINK "http://www.portal.state.pa.us/portal/server.pt/community/things/4280/centennial_exhibition_of_1876" </w:delInstrText>
        </w:r>
        <w:r w:rsidRPr="000E451F" w:rsidDel="00911923">
          <w:rPr>
            <w:rFonts w:ascii="Lucida Bright" w:hAnsi="Lucida Bright"/>
            <w:color w:val="FF0000"/>
            <w:rPrChange w:id="631" w:author="Amy Cohen" w:date="2015-03-16T15:00:00Z">
              <w:rPr>
                <w:rStyle w:val="Hyperlink"/>
                <w:rFonts w:ascii="Gill Sans" w:hAnsi="Gill Sans"/>
              </w:rPr>
            </w:rPrChange>
          </w:rPr>
          <w:fldChar w:fldCharType="separate"/>
        </w:r>
        <w:r w:rsidRPr="000E451F">
          <w:rPr>
            <w:rStyle w:val="Hyperlink"/>
            <w:rFonts w:ascii="Lucida Bright" w:hAnsi="Lucida Bright"/>
            <w:color w:val="FF0000"/>
            <w:rPrChange w:id="632" w:author="Amy Cohen" w:date="2015-03-16T15:00:00Z">
              <w:rPr>
                <w:rStyle w:val="Hyperlink"/>
                <w:rFonts w:ascii="Gill Sans" w:hAnsi="Gill Sans"/>
              </w:rPr>
            </w:rPrChange>
          </w:rPr>
          <w:delText>http://www.portal.state.pa.us/portal/server.pt/community/things/4280/centennial_exhibition_of_1876</w:delText>
        </w:r>
        <w:r w:rsidRPr="000E451F" w:rsidDel="00911923">
          <w:rPr>
            <w:rStyle w:val="Hyperlink"/>
            <w:rFonts w:ascii="Lucida Bright" w:hAnsi="Lucida Bright"/>
            <w:color w:val="FF0000"/>
            <w:rPrChange w:id="633" w:author="Amy Cohen" w:date="2015-03-16T15:00:00Z">
              <w:rPr>
                <w:rStyle w:val="Hyperlink"/>
                <w:rFonts w:ascii="Gill Sans" w:hAnsi="Gill Sans"/>
              </w:rPr>
            </w:rPrChange>
          </w:rPr>
          <w:fldChar w:fldCharType="end"/>
        </w:r>
      </w:del>
    </w:p>
    <w:p w:rsidR="00895D49" w:rsidRPr="00911923" w:rsidDel="00911923" w:rsidRDefault="000E451F" w:rsidP="00497446">
      <w:pPr>
        <w:spacing w:after="0"/>
        <w:rPr>
          <w:del w:id="634" w:author="Amy Cohen" w:date="2015-03-16T15:03:00Z"/>
          <w:rFonts w:ascii="Lucida Bright" w:hAnsi="Lucida Bright"/>
          <w:color w:val="FF0000"/>
          <w:rPrChange w:id="635" w:author="Amy Cohen" w:date="2015-03-16T15:00:00Z">
            <w:rPr>
              <w:del w:id="636" w:author="Amy Cohen" w:date="2015-03-16T15:03:00Z"/>
              <w:rFonts w:ascii="Gill Sans" w:hAnsi="Gill Sans"/>
            </w:rPr>
          </w:rPrChange>
        </w:rPr>
      </w:pPr>
      <w:del w:id="637" w:author="Amy Cohen" w:date="2015-03-16T15:03:00Z">
        <w:r w:rsidRPr="000E451F" w:rsidDel="00911923">
          <w:rPr>
            <w:rFonts w:ascii="Lucida Bright" w:hAnsi="Lucida Bright"/>
            <w:color w:val="FF0000"/>
            <w:rPrChange w:id="638" w:author="Amy Cohen" w:date="2015-03-16T15:00:00Z">
              <w:rPr>
                <w:rStyle w:val="Hyperlink"/>
                <w:rFonts w:ascii="Gill Sans" w:hAnsi="Gill Sans"/>
              </w:rPr>
            </w:rPrChange>
          </w:rPr>
          <w:fldChar w:fldCharType="begin"/>
        </w:r>
        <w:r w:rsidRPr="000E451F">
          <w:rPr>
            <w:rFonts w:ascii="Lucida Bright" w:hAnsi="Lucida Bright"/>
            <w:color w:val="FF0000"/>
            <w:rPrChange w:id="639" w:author="Amy Cohen" w:date="2015-03-16T15:00:00Z">
              <w:rPr>
                <w:color w:val="0000FF" w:themeColor="hyperlink"/>
                <w:u w:val="single"/>
              </w:rPr>
            </w:rPrChange>
          </w:rPr>
          <w:delInstrText xml:space="preserve"> HYPERLINK "http://www.digitalhistory.uh.edu/learning_history/worlds_fair/centennial_resources.cfm" </w:delInstrText>
        </w:r>
        <w:r w:rsidRPr="000E451F" w:rsidDel="00911923">
          <w:rPr>
            <w:rFonts w:ascii="Lucida Bright" w:hAnsi="Lucida Bright"/>
            <w:color w:val="FF0000"/>
            <w:rPrChange w:id="640" w:author="Amy Cohen" w:date="2015-03-16T15:00:00Z">
              <w:rPr>
                <w:rStyle w:val="Hyperlink"/>
                <w:rFonts w:ascii="Gill Sans" w:hAnsi="Gill Sans"/>
              </w:rPr>
            </w:rPrChange>
          </w:rPr>
          <w:fldChar w:fldCharType="separate"/>
        </w:r>
        <w:r w:rsidRPr="000E451F">
          <w:rPr>
            <w:rStyle w:val="Hyperlink"/>
            <w:rFonts w:ascii="Lucida Bright" w:hAnsi="Lucida Bright"/>
            <w:color w:val="FF0000"/>
            <w:rPrChange w:id="641" w:author="Amy Cohen" w:date="2015-03-16T15:00:00Z">
              <w:rPr>
                <w:rStyle w:val="Hyperlink"/>
                <w:rFonts w:ascii="Gill Sans" w:hAnsi="Gill Sans"/>
              </w:rPr>
            </w:rPrChange>
          </w:rPr>
          <w:delText>http://www.digitalhistory.uh.edu/learning_history/worlds_fair/centennial_resources.cfm</w:delText>
        </w:r>
        <w:r w:rsidRPr="000E451F" w:rsidDel="00911923">
          <w:rPr>
            <w:rStyle w:val="Hyperlink"/>
            <w:rFonts w:ascii="Lucida Bright" w:hAnsi="Lucida Bright"/>
            <w:color w:val="FF0000"/>
            <w:rPrChange w:id="642" w:author="Amy Cohen" w:date="2015-03-16T15:00:00Z">
              <w:rPr>
                <w:rStyle w:val="Hyperlink"/>
                <w:rFonts w:ascii="Gill Sans" w:hAnsi="Gill Sans"/>
              </w:rPr>
            </w:rPrChange>
          </w:rPr>
          <w:fldChar w:fldCharType="end"/>
        </w:r>
      </w:del>
    </w:p>
    <w:p w:rsidR="00497446" w:rsidRPr="00911923" w:rsidDel="00911923" w:rsidRDefault="00497446" w:rsidP="00497446">
      <w:pPr>
        <w:spacing w:after="0"/>
        <w:rPr>
          <w:del w:id="643" w:author="Amy Cohen" w:date="2015-03-16T15:03:00Z"/>
          <w:rFonts w:ascii="Lucida Bright" w:hAnsi="Lucida Bright"/>
          <w:color w:val="FF0000"/>
          <w:rPrChange w:id="644" w:author="Amy Cohen" w:date="2015-03-16T15:00:00Z">
            <w:rPr>
              <w:del w:id="645" w:author="Amy Cohen" w:date="2015-03-16T15:03:00Z"/>
              <w:rFonts w:ascii="Gill Sans" w:hAnsi="Gill Sans"/>
            </w:rPr>
          </w:rPrChange>
        </w:rPr>
      </w:pPr>
    </w:p>
    <w:p w:rsidR="000E451F" w:rsidRDefault="000E451F">
      <w:pPr>
        <w:spacing w:after="0"/>
        <w:rPr>
          <w:del w:id="646" w:author="Amy Cohen" w:date="2015-03-16T15:03:00Z"/>
          <w:rFonts w:ascii="Lucida Bright" w:hAnsi="Lucida Bright"/>
        </w:rPr>
        <w:pPrChange w:id="647" w:author="Amy Cohen" w:date="2013-09-30T14:00:00Z">
          <w:pPr>
            <w:spacing w:after="0"/>
            <w:jc w:val="both"/>
          </w:pPr>
        </w:pPrChange>
      </w:pPr>
    </w:p>
    <w:p w:rsidR="000E451F" w:rsidRDefault="000E451F">
      <w:pPr>
        <w:spacing w:after="0"/>
        <w:rPr>
          <w:del w:id="648" w:author="Amy Cohen" w:date="2015-03-16T15:03:00Z"/>
          <w:rFonts w:ascii="Lucida Bright" w:hAnsi="Lucida Bright"/>
          <w:b/>
          <w:i/>
        </w:rPr>
        <w:pPrChange w:id="649" w:author="Amy Cohen" w:date="2013-09-30T14:00:00Z">
          <w:pPr>
            <w:spacing w:after="0"/>
            <w:jc w:val="both"/>
          </w:pPr>
        </w:pPrChange>
      </w:pPr>
      <w:del w:id="650" w:author="Amy Cohen" w:date="2015-03-16T15:03:00Z">
        <w:r w:rsidRPr="000E451F">
          <w:rPr>
            <w:rFonts w:ascii="Lucida Bright" w:hAnsi="Lucida Bright"/>
            <w:b/>
            <w:i/>
            <w:rPrChange w:id="651" w:author="Amy Cohen" w:date="2015-03-16T15:00:00Z">
              <w:rPr>
                <w:rFonts w:ascii="Lucida Bright" w:hAnsi="Lucida Bright"/>
                <w:b/>
                <w:i/>
                <w:color w:val="0000FF" w:themeColor="hyperlink"/>
                <w:u w:val="single"/>
              </w:rPr>
            </w:rPrChange>
          </w:rPr>
          <w:delText>(Approximately one class period)</w:delText>
        </w:r>
      </w:del>
    </w:p>
    <w:p w:rsidR="000E451F" w:rsidRDefault="000E451F">
      <w:pPr>
        <w:spacing w:after="0"/>
        <w:rPr>
          <w:del w:id="652" w:author="Amy Cohen" w:date="2015-03-16T15:03:00Z"/>
          <w:rFonts w:ascii="Lucida Bright" w:hAnsi="Lucida Bright"/>
          <w:b/>
        </w:rPr>
        <w:pPrChange w:id="653" w:author="Amy Cohen" w:date="2013-09-30T14:00:00Z">
          <w:pPr>
            <w:spacing w:after="0"/>
            <w:jc w:val="both"/>
          </w:pPr>
        </w:pPrChange>
      </w:pPr>
      <w:del w:id="654" w:author="Amy Cohen" w:date="2015-03-16T15:03:00Z">
        <w:r w:rsidRPr="000E451F">
          <w:rPr>
            <w:rFonts w:ascii="Lucida Bright" w:hAnsi="Lucida Bright"/>
            <w:b/>
            <w:rPrChange w:id="655" w:author="Amy Cohen" w:date="2015-03-16T15:00:00Z">
              <w:rPr>
                <w:rFonts w:ascii="Lucida Bright" w:hAnsi="Lucida Bright"/>
                <w:b/>
                <w:color w:val="0000FF" w:themeColor="hyperlink"/>
                <w:u w:val="single"/>
              </w:rPr>
            </w:rPrChange>
          </w:rPr>
          <w:delText>Activity after watching—webisodes</w:delText>
        </w:r>
      </w:del>
    </w:p>
    <w:p w:rsidR="00F3686E" w:rsidRPr="00911923" w:rsidDel="00911923" w:rsidRDefault="000E451F">
      <w:pPr>
        <w:spacing w:after="0"/>
        <w:rPr>
          <w:del w:id="656" w:author="Amy Cohen" w:date="2015-03-16T15:03:00Z"/>
          <w:rFonts w:ascii="Lucida Bright" w:hAnsi="Lucida Bright"/>
          <w:rPrChange w:id="657" w:author="Amy Cohen" w:date="2015-03-16T15:00:00Z">
            <w:rPr>
              <w:del w:id="658" w:author="Amy Cohen" w:date="2015-03-16T15:03:00Z"/>
              <w:rFonts w:ascii="Gill Sans" w:hAnsi="Gill Sans"/>
            </w:rPr>
          </w:rPrChange>
        </w:rPr>
      </w:pPr>
      <w:del w:id="659" w:author="Amy Cohen" w:date="2015-03-16T15:03:00Z">
        <w:r w:rsidRPr="000E451F">
          <w:rPr>
            <w:rFonts w:ascii="Lucida Bright" w:hAnsi="Lucida Bright"/>
            <w:rPrChange w:id="660" w:author="Amy Cohen" w:date="2015-03-16T15:00:00Z">
              <w:rPr>
                <w:rFonts w:ascii="Gill Sans" w:hAnsi="Gill Sans"/>
                <w:color w:val="0000FF" w:themeColor="hyperlink"/>
                <w:u w:val="single"/>
              </w:rPr>
            </w:rPrChange>
          </w:rPr>
          <w:delText>To gain a better understanding of two kinds of organized groups that existed in late 19</w:delText>
        </w:r>
        <w:r w:rsidRPr="000E451F">
          <w:rPr>
            <w:rFonts w:ascii="Lucida Bright" w:hAnsi="Lucida Bright"/>
            <w:vertAlign w:val="superscript"/>
            <w:rPrChange w:id="661" w:author="Amy Cohen" w:date="2015-03-16T15:00:00Z">
              <w:rPr>
                <w:rFonts w:ascii="Gill Sans" w:hAnsi="Gill Sans"/>
                <w:color w:val="0000FF" w:themeColor="hyperlink"/>
                <w:u w:val="single"/>
                <w:vertAlign w:val="superscript"/>
              </w:rPr>
            </w:rPrChange>
          </w:rPr>
          <w:delText>th</w:delText>
        </w:r>
        <w:r w:rsidRPr="000E451F">
          <w:rPr>
            <w:rFonts w:ascii="Lucida Bright" w:hAnsi="Lucida Bright"/>
            <w:rPrChange w:id="662" w:author="Amy Cohen" w:date="2015-03-16T15:00:00Z">
              <w:rPr>
                <w:rFonts w:ascii="Gill Sans" w:hAnsi="Gill Sans"/>
                <w:color w:val="0000FF" w:themeColor="hyperlink"/>
                <w:u w:val="single"/>
              </w:rPr>
            </w:rPrChange>
          </w:rPr>
          <w:delText xml:space="preserve"> century Philadelphia, have half of the students watch the "Volunteer Firefighters: Protector and Provokers" webisode and the other half watch "Base Ball: The Philadelphia Game". As they watch, they should fill in the </w:delText>
        </w:r>
        <w:r w:rsidRPr="000E451F">
          <w:rPr>
            <w:rFonts w:ascii="Lucida Bright" w:hAnsi="Lucida Bright"/>
            <w:b/>
            <w:color w:val="FF0000"/>
            <w:rPrChange w:id="663" w:author="Amy Cohen" w:date="2015-03-16T15:00:00Z">
              <w:rPr>
                <w:rFonts w:ascii="Gill Sans" w:hAnsi="Gill Sans"/>
                <w:color w:val="0000FF" w:themeColor="hyperlink"/>
                <w:u w:val="single"/>
              </w:rPr>
            </w:rPrChange>
          </w:rPr>
          <w:delText>webisode work sheets</w:delText>
        </w:r>
      </w:del>
      <w:del w:id="664" w:author="Amy Cohen" w:date="2014-01-07T08:49:00Z">
        <w:r w:rsidRPr="000E451F">
          <w:rPr>
            <w:rFonts w:ascii="Lucida Bright" w:hAnsi="Lucida Bright"/>
            <w:rPrChange w:id="665" w:author="Amy Cohen" w:date="2015-03-16T15:00:00Z">
              <w:rPr>
                <w:rFonts w:ascii="Gill Sans" w:hAnsi="Gill Sans"/>
                <w:color w:val="0000FF" w:themeColor="hyperlink"/>
                <w:u w:val="single"/>
              </w:rPr>
            </w:rPrChange>
          </w:rPr>
          <w:delText xml:space="preserve"> </w:delText>
        </w:r>
        <w:r w:rsidRPr="000E451F">
          <w:rPr>
            <w:rFonts w:ascii="Lucida Bright" w:hAnsi="Lucida Bright"/>
            <w:color w:val="FF6600"/>
            <w:rPrChange w:id="666" w:author="Amy Cohen" w:date="2015-03-16T15:00:00Z">
              <w:rPr>
                <w:rFonts w:ascii="Gill Sans" w:hAnsi="Gill Sans"/>
                <w:color w:val="FF0000"/>
                <w:u w:val="single"/>
              </w:rPr>
            </w:rPrChange>
          </w:rPr>
          <w:delText>link.</w:delText>
        </w:r>
        <w:r w:rsidRPr="000E451F">
          <w:rPr>
            <w:rFonts w:ascii="Lucida Bright" w:hAnsi="Lucida Bright"/>
            <w:color w:val="FF0000"/>
            <w:rPrChange w:id="667" w:author="Amy Cohen" w:date="2015-03-16T15:00:00Z">
              <w:rPr>
                <w:rFonts w:ascii="Gill Sans" w:hAnsi="Gill Sans"/>
                <w:color w:val="FF0000"/>
                <w:u w:val="single"/>
              </w:rPr>
            </w:rPrChange>
          </w:rPr>
          <w:delText xml:space="preserve"> </w:delText>
        </w:r>
      </w:del>
    </w:p>
    <w:p w:rsidR="00F3686E" w:rsidRPr="00911923" w:rsidDel="00911923" w:rsidRDefault="000E451F">
      <w:pPr>
        <w:spacing w:after="0"/>
        <w:rPr>
          <w:del w:id="668" w:author="Amy Cohen" w:date="2015-03-16T15:03:00Z"/>
          <w:rFonts w:ascii="Lucida Bright" w:hAnsi="Lucida Bright"/>
          <w:rPrChange w:id="669" w:author="Amy Cohen" w:date="2015-03-16T15:00:00Z">
            <w:rPr>
              <w:del w:id="670" w:author="Amy Cohen" w:date="2015-03-16T15:03:00Z"/>
              <w:rFonts w:ascii="Gill Sans" w:hAnsi="Gill Sans"/>
            </w:rPr>
          </w:rPrChange>
        </w:rPr>
      </w:pPr>
      <w:del w:id="671" w:author="Amy Cohen" w:date="2015-03-16T15:03:00Z">
        <w:r w:rsidRPr="000E451F">
          <w:rPr>
            <w:rFonts w:ascii="Lucida Bright" w:hAnsi="Lucida Bright"/>
            <w:rPrChange w:id="672" w:author="Amy Cohen" w:date="2015-03-16T15:00:00Z">
              <w:rPr>
                <w:rFonts w:ascii="Gill Sans" w:hAnsi="Gill Sans"/>
                <w:color w:val="0000FF" w:themeColor="hyperlink"/>
                <w:u w:val="single"/>
              </w:rPr>
            </w:rPrChange>
          </w:rPr>
          <w:delText xml:space="preserve">Afterwards, have students work with a partner who watched a different webisode. They should share information from the webisode and then try to determine two similarities and two differences between the volunteer fire companies and early baseball teams. </w:delText>
        </w:r>
      </w:del>
    </w:p>
    <w:p w:rsidR="000E451F" w:rsidRDefault="000E451F">
      <w:pPr>
        <w:spacing w:after="0"/>
        <w:rPr>
          <w:del w:id="673" w:author="Amy Cohen" w:date="2015-03-16T15:03:00Z"/>
          <w:rFonts w:ascii="Lucida Bright" w:hAnsi="Lucida Bright"/>
        </w:rPr>
        <w:pPrChange w:id="674" w:author="Amy Cohen" w:date="2013-09-30T14:00:00Z">
          <w:pPr>
            <w:spacing w:after="0"/>
            <w:jc w:val="both"/>
          </w:pPr>
        </w:pPrChange>
      </w:pPr>
    </w:p>
    <w:p w:rsidR="000E451F" w:rsidRDefault="000E451F">
      <w:pPr>
        <w:spacing w:after="0"/>
        <w:rPr>
          <w:del w:id="675" w:author="Amy Cohen" w:date="2015-03-16T15:03:00Z"/>
          <w:rFonts w:ascii="Lucida Bright" w:hAnsi="Lucida Bright"/>
          <w:b/>
          <w:i/>
        </w:rPr>
        <w:pPrChange w:id="676" w:author="Amy Cohen" w:date="2013-09-30T14:00:00Z">
          <w:pPr>
            <w:spacing w:after="0"/>
            <w:jc w:val="both"/>
          </w:pPr>
        </w:pPrChange>
      </w:pPr>
      <w:del w:id="677" w:author="Amy Cohen" w:date="2015-03-16T15:03:00Z">
        <w:r w:rsidRPr="000E451F">
          <w:rPr>
            <w:rFonts w:ascii="Lucida Bright" w:hAnsi="Lucida Bright"/>
            <w:b/>
            <w:i/>
            <w:rPrChange w:id="678" w:author="Amy Cohen" w:date="2015-03-16T15:00:00Z">
              <w:rPr>
                <w:rFonts w:ascii="Lucida Bright" w:hAnsi="Lucida Bright"/>
                <w:b/>
                <w:i/>
                <w:color w:val="0000FF" w:themeColor="hyperlink"/>
                <w:u w:val="single"/>
              </w:rPr>
            </w:rPrChange>
          </w:rPr>
          <w:delText>(Approximately one class period)</w:delText>
        </w:r>
      </w:del>
    </w:p>
    <w:p w:rsidR="000E451F" w:rsidRDefault="000E451F">
      <w:pPr>
        <w:spacing w:after="0"/>
        <w:rPr>
          <w:del w:id="679" w:author="Amy Cohen" w:date="2015-03-16T15:03:00Z"/>
          <w:rFonts w:ascii="Lucida Bright" w:hAnsi="Lucida Bright"/>
          <w:b/>
        </w:rPr>
        <w:pPrChange w:id="680" w:author="Amy Cohen" w:date="2013-09-30T14:00:00Z">
          <w:pPr>
            <w:spacing w:after="0"/>
            <w:jc w:val="both"/>
          </w:pPr>
        </w:pPrChange>
      </w:pPr>
      <w:del w:id="681" w:author="Amy Cohen" w:date="2015-03-16T15:03:00Z">
        <w:r w:rsidRPr="000E451F">
          <w:rPr>
            <w:rFonts w:ascii="Lucida Bright" w:hAnsi="Lucida Bright"/>
            <w:b/>
            <w:rPrChange w:id="682" w:author="Amy Cohen" w:date="2015-03-16T15:00:00Z">
              <w:rPr>
                <w:rFonts w:ascii="Lucida Bright" w:hAnsi="Lucida Bright"/>
                <w:b/>
                <w:color w:val="0000FF" w:themeColor="hyperlink"/>
                <w:u w:val="single"/>
              </w:rPr>
            </w:rPrChange>
          </w:rPr>
          <w:delText>Activity after watching—primary sources</w:delText>
        </w:r>
      </w:del>
    </w:p>
    <w:p w:rsidR="008B7339" w:rsidRPr="00911923" w:rsidDel="00911923" w:rsidRDefault="000E451F" w:rsidP="00A5761D">
      <w:pPr>
        <w:spacing w:after="0"/>
        <w:rPr>
          <w:del w:id="683" w:author="Amy Cohen" w:date="2015-03-16T15:03:00Z"/>
          <w:rFonts w:ascii="Lucida Bright" w:hAnsi="Lucida Bright" w:cs="Helvetica"/>
          <w:szCs w:val="42"/>
          <w:rPrChange w:id="684" w:author="Amy Cohen" w:date="2015-03-16T15:00:00Z">
            <w:rPr>
              <w:del w:id="685" w:author="Amy Cohen" w:date="2015-03-16T15:03:00Z"/>
              <w:rFonts w:ascii="Gill Sans" w:hAnsi="Gill Sans" w:cs="Helvetica"/>
              <w:szCs w:val="42"/>
            </w:rPr>
          </w:rPrChange>
        </w:rPr>
      </w:pPr>
      <w:del w:id="686" w:author="Amy Cohen" w:date="2015-03-16T15:03:00Z">
        <w:r w:rsidRPr="000E451F">
          <w:rPr>
            <w:rFonts w:ascii="Lucida Bright" w:hAnsi="Lucida Bright"/>
            <w:rPrChange w:id="687" w:author="Amy Cohen" w:date="2015-03-16T15:00:00Z">
              <w:rPr>
                <w:rFonts w:ascii="Gill Sans" w:hAnsi="Gill Sans"/>
                <w:color w:val="0000FF" w:themeColor="hyperlink"/>
                <w:u w:val="single"/>
              </w:rPr>
            </w:rPrChange>
          </w:rPr>
          <w:delText xml:space="preserve">Put students in pairs and have each read one of </w:delText>
        </w:r>
        <w:r w:rsidRPr="000E451F">
          <w:rPr>
            <w:rFonts w:ascii="Lucida Bright" w:hAnsi="Lucida Bright"/>
            <w:b/>
            <w:color w:val="FF0000"/>
            <w:rPrChange w:id="688" w:author="Amy Cohen" w:date="2015-03-16T15:00:00Z">
              <w:rPr>
                <w:rFonts w:ascii="Gill Sans" w:hAnsi="Gill Sans"/>
                <w:color w:val="0000FF" w:themeColor="hyperlink"/>
                <w:u w:val="single"/>
              </w:rPr>
            </w:rPrChange>
          </w:rPr>
          <w:delText>two letters</w:delText>
        </w:r>
        <w:r w:rsidRPr="000E451F">
          <w:rPr>
            <w:rFonts w:ascii="Lucida Bright" w:hAnsi="Lucida Bright"/>
            <w:rPrChange w:id="689" w:author="Amy Cohen" w:date="2015-03-16T15:00:00Z">
              <w:rPr>
                <w:rFonts w:ascii="Gill Sans" w:hAnsi="Gill Sans"/>
                <w:color w:val="0000FF" w:themeColor="hyperlink"/>
                <w:u w:val="single"/>
              </w:rPr>
            </w:rPrChange>
          </w:rPr>
          <w:delText xml:space="preserve"> that William Still included in the pamphlet, </w:delText>
        </w:r>
        <w:r w:rsidRPr="000E451F">
          <w:rPr>
            <w:rFonts w:ascii="Lucida Bright" w:hAnsi="Lucida Bright" w:cs="Helvetica"/>
            <w:i/>
            <w:szCs w:val="42"/>
            <w:rPrChange w:id="690" w:author="Amy Cohen" w:date="2015-03-16T15:00:00Z">
              <w:rPr>
                <w:rFonts w:ascii="Gill Sans" w:hAnsi="Gill Sans" w:cs="Helvetica"/>
                <w:i/>
                <w:color w:val="0000FF" w:themeColor="hyperlink"/>
                <w:szCs w:val="42"/>
                <w:u w:val="single"/>
              </w:rPr>
            </w:rPrChange>
          </w:rPr>
          <w:delText>A brief narrative of the struggle for the rights of the Colored people of Philadelphia in the City Railway Cars…</w:delText>
        </w:r>
        <w:r w:rsidRPr="000E451F">
          <w:rPr>
            <w:rFonts w:ascii="Lucida Bright" w:hAnsi="Lucida Bright" w:cs="Helvetica"/>
            <w:szCs w:val="42"/>
            <w:rPrChange w:id="691" w:author="Amy Cohen" w:date="2015-03-16T15:00:00Z">
              <w:rPr>
                <w:rFonts w:ascii="Gill Sans" w:hAnsi="Gill Sans" w:cs="Helvetica"/>
                <w:color w:val="0000FF" w:themeColor="hyperlink"/>
                <w:szCs w:val="42"/>
                <w:u w:val="single"/>
              </w:rPr>
            </w:rPrChange>
          </w:rPr>
          <w:delText xml:space="preserve">. </w:delText>
        </w:r>
      </w:del>
      <w:del w:id="692" w:author="Amy Cohen" w:date="2014-01-07T08:53:00Z">
        <w:r w:rsidRPr="000E451F">
          <w:rPr>
            <w:rFonts w:ascii="Lucida Bright" w:hAnsi="Lucida Bright" w:cs="Helvetica"/>
            <w:szCs w:val="42"/>
            <w:rPrChange w:id="693" w:author="Amy Cohen" w:date="2015-03-16T15:00:00Z">
              <w:rPr>
                <w:rFonts w:ascii="Gill Sans" w:hAnsi="Gill Sans" w:cs="Helvetica"/>
                <w:color w:val="0000FF" w:themeColor="hyperlink"/>
                <w:szCs w:val="42"/>
                <w:u w:val="single"/>
              </w:rPr>
            </w:rPrChange>
          </w:rPr>
          <w:delText>S</w:delText>
        </w:r>
      </w:del>
      <w:del w:id="694" w:author="Amy Cohen" w:date="2015-03-16T15:03:00Z">
        <w:r w:rsidRPr="000E451F">
          <w:rPr>
            <w:rFonts w:ascii="Lucida Bright" w:hAnsi="Lucida Bright" w:cs="Helvetica"/>
            <w:szCs w:val="42"/>
            <w:rPrChange w:id="695" w:author="Amy Cohen" w:date="2015-03-16T15:00:00Z">
              <w:rPr>
                <w:rFonts w:ascii="Gill Sans" w:hAnsi="Gill Sans" w:cs="Helvetica"/>
                <w:color w:val="0000FF" w:themeColor="hyperlink"/>
                <w:szCs w:val="42"/>
                <w:u w:val="single"/>
              </w:rPr>
            </w:rPrChange>
          </w:rPr>
          <w:delText xml:space="preserve">tudents should </w:delText>
        </w:r>
      </w:del>
      <w:del w:id="696" w:author="Amy Cohen" w:date="2014-01-07T08:53:00Z">
        <w:r w:rsidRPr="000E451F">
          <w:rPr>
            <w:rFonts w:ascii="Lucida Bright" w:hAnsi="Lucida Bright" w:cs="Helvetica"/>
            <w:szCs w:val="42"/>
            <w:rPrChange w:id="697" w:author="Amy Cohen" w:date="2015-03-16T15:00:00Z">
              <w:rPr>
                <w:rFonts w:ascii="Gill Sans" w:hAnsi="Gill Sans" w:cs="Helvetica"/>
                <w:color w:val="0000FF" w:themeColor="hyperlink"/>
                <w:szCs w:val="42"/>
                <w:u w:val="single"/>
              </w:rPr>
            </w:rPrChange>
          </w:rPr>
          <w:delText>compare</w:delText>
        </w:r>
      </w:del>
      <w:del w:id="698" w:author="Amy Cohen" w:date="2014-01-07T08:55:00Z">
        <w:r w:rsidRPr="000E451F">
          <w:rPr>
            <w:rFonts w:ascii="Lucida Bright" w:hAnsi="Lucida Bright" w:cs="Helvetica"/>
            <w:szCs w:val="42"/>
            <w:rPrChange w:id="699" w:author="Amy Cohen" w:date="2015-03-16T15:00:00Z">
              <w:rPr>
                <w:rFonts w:ascii="Gill Sans" w:hAnsi="Gill Sans" w:cs="Helvetica"/>
                <w:color w:val="0000FF" w:themeColor="hyperlink"/>
                <w:szCs w:val="42"/>
                <w:u w:val="single"/>
              </w:rPr>
            </w:rPrChange>
          </w:rPr>
          <w:delText xml:space="preserve"> </w:delText>
        </w:r>
      </w:del>
      <w:del w:id="700" w:author="Amy Cohen" w:date="2014-01-07T08:53:00Z">
        <w:r w:rsidRPr="000E451F">
          <w:rPr>
            <w:rFonts w:ascii="Lucida Bright" w:hAnsi="Lucida Bright" w:cs="Helvetica"/>
            <w:szCs w:val="42"/>
            <w:rPrChange w:id="701" w:author="Amy Cohen" w:date="2015-03-16T15:00:00Z">
              <w:rPr>
                <w:rFonts w:ascii="Gill Sans" w:hAnsi="Gill Sans" w:cs="Helvetica"/>
                <w:color w:val="0000FF" w:themeColor="hyperlink"/>
                <w:szCs w:val="42"/>
                <w:u w:val="single"/>
              </w:rPr>
            </w:rPrChange>
          </w:rPr>
          <w:delText>answers to the questions that follow the letters</w:delText>
        </w:r>
      </w:del>
      <w:del w:id="702" w:author="Amy Cohen" w:date="2015-03-16T15:03:00Z">
        <w:r w:rsidRPr="000E451F">
          <w:rPr>
            <w:rFonts w:ascii="Lucida Bright" w:hAnsi="Lucida Bright" w:cs="Helvetica"/>
            <w:szCs w:val="42"/>
            <w:rPrChange w:id="703" w:author="Amy Cohen" w:date="2015-03-16T15:00:00Z">
              <w:rPr>
                <w:rFonts w:ascii="Gill Sans" w:hAnsi="Gill Sans" w:cs="Helvetica"/>
                <w:color w:val="0000FF" w:themeColor="hyperlink"/>
                <w:szCs w:val="42"/>
                <w:u w:val="single"/>
              </w:rPr>
            </w:rPrChange>
          </w:rPr>
          <w:delText xml:space="preserve">. Note that questions 4 and 5 are the same on both sheets. To have them show what they have learned, ask students to make posters or bumper stickers with slogans protesting the exclusion of blacks from streetcars using specific information drawn from the readings. If you'd like students to see or to use copies of the original document, it can be found at </w:delText>
        </w:r>
        <w:r w:rsidRPr="000E451F" w:rsidDel="00911923">
          <w:rPr>
            <w:rFonts w:ascii="Lucida Bright" w:hAnsi="Lucida Bright"/>
            <w:color w:val="FF0000"/>
            <w:rPrChange w:id="704" w:author="Amy Cohen" w:date="2015-03-16T15:00:00Z">
              <w:rPr>
                <w:rStyle w:val="Hyperlink"/>
                <w:rFonts w:ascii="Gill Sans" w:hAnsi="Gill Sans" w:cs="Helvetica"/>
                <w:szCs w:val="42"/>
              </w:rPr>
            </w:rPrChange>
          </w:rPr>
          <w:fldChar w:fldCharType="begin"/>
        </w:r>
        <w:r w:rsidRPr="000E451F">
          <w:rPr>
            <w:rFonts w:ascii="Lucida Bright" w:hAnsi="Lucida Bright"/>
            <w:color w:val="FF0000"/>
            <w:rPrChange w:id="705" w:author="Amy Cohen" w:date="2015-03-16T15:00:00Z">
              <w:rPr>
                <w:color w:val="0000FF" w:themeColor="hyperlink"/>
                <w:u w:val="single"/>
              </w:rPr>
            </w:rPrChange>
          </w:rPr>
          <w:delInstrText xml:space="preserve"> HYPERLINK "http://stillfamily.library.temple.edu/brief-narrative-struggle-right-0" </w:delInstrText>
        </w:r>
        <w:r w:rsidRPr="000E451F" w:rsidDel="00911923">
          <w:rPr>
            <w:rFonts w:ascii="Lucida Bright" w:hAnsi="Lucida Bright"/>
            <w:color w:val="FF0000"/>
            <w:rPrChange w:id="706" w:author="Amy Cohen" w:date="2015-03-16T15:00:00Z">
              <w:rPr>
                <w:rStyle w:val="Hyperlink"/>
                <w:rFonts w:ascii="Gill Sans" w:hAnsi="Gill Sans" w:cs="Helvetica"/>
                <w:szCs w:val="42"/>
              </w:rPr>
            </w:rPrChange>
          </w:rPr>
          <w:fldChar w:fldCharType="separate"/>
        </w:r>
        <w:r w:rsidRPr="000E451F">
          <w:rPr>
            <w:rStyle w:val="Hyperlink"/>
            <w:rFonts w:ascii="Lucida Bright" w:hAnsi="Lucida Bright" w:cs="Helvetica"/>
            <w:color w:val="FF0000"/>
            <w:szCs w:val="42"/>
            <w:rPrChange w:id="707" w:author="Amy Cohen" w:date="2015-03-16T15:00:00Z">
              <w:rPr>
                <w:rStyle w:val="Hyperlink"/>
                <w:rFonts w:ascii="Gill Sans" w:hAnsi="Gill Sans" w:cs="Helvetica"/>
                <w:szCs w:val="42"/>
              </w:rPr>
            </w:rPrChange>
          </w:rPr>
          <w:delText>http://stillfamily.library.temple.edu/brief-narrative-struggle-right-0</w:delText>
        </w:r>
        <w:r w:rsidRPr="000E451F" w:rsidDel="00911923">
          <w:rPr>
            <w:rStyle w:val="Hyperlink"/>
            <w:rFonts w:ascii="Lucida Bright" w:hAnsi="Lucida Bright" w:cs="Helvetica"/>
            <w:color w:val="FF0000"/>
            <w:szCs w:val="42"/>
            <w:rPrChange w:id="708" w:author="Amy Cohen" w:date="2015-03-16T15:00:00Z">
              <w:rPr>
                <w:rStyle w:val="Hyperlink"/>
                <w:rFonts w:ascii="Gill Sans" w:hAnsi="Gill Sans" w:cs="Helvetica"/>
                <w:szCs w:val="42"/>
              </w:rPr>
            </w:rPrChange>
          </w:rPr>
          <w:fldChar w:fldCharType="end"/>
        </w:r>
        <w:r w:rsidRPr="000E451F">
          <w:rPr>
            <w:rFonts w:ascii="Lucida Bright" w:hAnsi="Lucida Bright" w:cs="Helvetica"/>
            <w:color w:val="FF0000"/>
            <w:szCs w:val="42"/>
            <w:rPrChange w:id="709" w:author="Amy Cohen" w:date="2015-03-16T15:00:00Z">
              <w:rPr>
                <w:rFonts w:ascii="Gill Sans" w:hAnsi="Gill Sans" w:cs="Helvetica"/>
                <w:color w:val="0000FF" w:themeColor="hyperlink"/>
                <w:szCs w:val="42"/>
                <w:u w:val="single"/>
              </w:rPr>
            </w:rPrChange>
          </w:rPr>
          <w:delText>.</w:delText>
        </w:r>
      </w:del>
    </w:p>
    <w:p w:rsidR="000E451F" w:rsidRPr="000E451F" w:rsidRDefault="000E451F">
      <w:pPr>
        <w:spacing w:after="0"/>
        <w:rPr>
          <w:del w:id="710" w:author="Amy Cohen" w:date="2015-03-16T15:03:00Z"/>
          <w:rFonts w:ascii="Lucida Bright" w:hAnsi="Lucida Bright" w:cs="Helvetica"/>
          <w:szCs w:val="42"/>
          <w:rPrChange w:id="711" w:author="Amy Cohen" w:date="2015-03-16T15:00:00Z">
            <w:rPr>
              <w:del w:id="712" w:author="Amy Cohen" w:date="2015-03-16T15:03:00Z"/>
              <w:rFonts w:ascii="Lucida Bright" w:hAnsi="Lucida Bright"/>
            </w:rPr>
          </w:rPrChange>
        </w:rPr>
        <w:pPrChange w:id="713" w:author="Amy Cohen" w:date="2013-09-30T14:00:00Z">
          <w:pPr>
            <w:spacing w:after="0"/>
            <w:jc w:val="both"/>
          </w:pPr>
        </w:pPrChange>
      </w:pPr>
    </w:p>
    <w:p w:rsidR="000E451F" w:rsidRDefault="000E451F">
      <w:pPr>
        <w:spacing w:after="0"/>
        <w:rPr>
          <w:del w:id="714" w:author="Amy Cohen" w:date="2015-03-16T15:03:00Z"/>
          <w:rFonts w:ascii="Lucida Bright" w:hAnsi="Lucida Bright"/>
          <w:b/>
          <w:i/>
        </w:rPr>
        <w:pPrChange w:id="715" w:author="Amy Cohen" w:date="2013-09-30T14:00:00Z">
          <w:pPr>
            <w:spacing w:after="0"/>
            <w:jc w:val="both"/>
          </w:pPr>
        </w:pPrChange>
      </w:pPr>
      <w:del w:id="716" w:author="Amy Cohen" w:date="2015-03-16T15:03:00Z">
        <w:r w:rsidRPr="000E451F">
          <w:rPr>
            <w:rFonts w:ascii="Lucida Bright" w:hAnsi="Lucida Bright"/>
            <w:b/>
            <w:i/>
            <w:rPrChange w:id="717" w:author="Amy Cohen" w:date="2015-03-16T15:00:00Z">
              <w:rPr>
                <w:rFonts w:ascii="Lucida Bright" w:hAnsi="Lucida Bright"/>
                <w:b/>
                <w:i/>
                <w:color w:val="0000FF" w:themeColor="hyperlink"/>
                <w:u w:val="single"/>
              </w:rPr>
            </w:rPrChange>
          </w:rPr>
          <w:delText>(Varied depending on goals, assignments)</w:delText>
        </w:r>
      </w:del>
    </w:p>
    <w:p w:rsidR="000E451F" w:rsidRDefault="000E451F">
      <w:pPr>
        <w:spacing w:after="0"/>
        <w:rPr>
          <w:del w:id="718" w:author="Amy Cohen" w:date="2015-03-16T15:03:00Z"/>
          <w:rFonts w:ascii="Lucida Bright" w:hAnsi="Lucida Bright"/>
          <w:b/>
        </w:rPr>
        <w:pPrChange w:id="719" w:author="Amy Cohen" w:date="2013-09-30T14:00:00Z">
          <w:pPr>
            <w:spacing w:after="0"/>
            <w:jc w:val="both"/>
          </w:pPr>
        </w:pPrChange>
      </w:pPr>
      <w:del w:id="720" w:author="Amy Cohen" w:date="2015-03-16T15:03:00Z">
        <w:r w:rsidRPr="000E451F">
          <w:rPr>
            <w:rFonts w:ascii="Lucida Bright" w:hAnsi="Lucida Bright"/>
            <w:b/>
            <w:rPrChange w:id="721" w:author="Amy Cohen" w:date="2015-03-16T15:00:00Z">
              <w:rPr>
                <w:rFonts w:ascii="Lucida Bright" w:hAnsi="Lucida Bright"/>
                <w:b/>
                <w:color w:val="0000FF" w:themeColor="hyperlink"/>
                <w:u w:val="single"/>
              </w:rPr>
            </w:rPrChange>
          </w:rPr>
          <w:delText>Activity after watching—shortcuts</w:delText>
        </w:r>
      </w:del>
    </w:p>
    <w:p w:rsidR="000E451F" w:rsidRDefault="000E451F">
      <w:pPr>
        <w:spacing w:after="0"/>
        <w:rPr>
          <w:del w:id="722" w:author="Amy Cohen" w:date="2015-03-16T15:03:00Z"/>
          <w:rFonts w:ascii="Lucida Bright" w:hAnsi="Lucida Bright"/>
        </w:rPr>
        <w:pPrChange w:id="723" w:author="Amy Cohen" w:date="2013-09-30T14:00:00Z">
          <w:pPr>
            <w:spacing w:after="0"/>
            <w:jc w:val="both"/>
          </w:pPr>
        </w:pPrChange>
      </w:pPr>
      <w:del w:id="724" w:author="Amy Cohen" w:date="2015-03-16T15:03:00Z">
        <w:r w:rsidRPr="000E451F">
          <w:rPr>
            <w:rFonts w:ascii="Lucida Bright" w:hAnsi="Lucida Bright"/>
            <w:rPrChange w:id="725" w:author="Amy Cohen" w:date="2015-03-16T15:00:00Z">
              <w:rPr>
                <w:rFonts w:ascii="Lucida Bright" w:hAnsi="Lucida Bright"/>
                <w:color w:val="0000FF" w:themeColor="hyperlink"/>
                <w:u w:val="single"/>
              </w:rPr>
            </w:rPrChange>
          </w:rPr>
          <w:delText>If you would like for your students to delve more deeply into subject matter covered in this episode, you may want to have them You can use the "shortcuts" to get information from the experts on any of the following topics:</w:delText>
        </w:r>
      </w:del>
    </w:p>
    <w:p w:rsidR="003174FC" w:rsidRPr="00911923" w:rsidDel="00911923" w:rsidRDefault="003174FC" w:rsidP="003E7236">
      <w:pPr>
        <w:spacing w:after="0"/>
        <w:rPr>
          <w:del w:id="726" w:author="Amy Cohen" w:date="2015-03-16T15:03:00Z"/>
          <w:rFonts w:ascii="Lucida Bright" w:hAnsi="Lucida Bright"/>
          <w:rPrChange w:id="727" w:author="Amy Cohen" w:date="2015-03-16T15:00:00Z">
            <w:rPr>
              <w:del w:id="728" w:author="Amy Cohen" w:date="2015-03-16T15:03:00Z"/>
              <w:rFonts w:ascii="Gill Sans" w:hAnsi="Gill Sans"/>
            </w:rPr>
          </w:rPrChange>
        </w:rPr>
      </w:pPr>
    </w:p>
    <w:p w:rsidR="00FD0B02" w:rsidRPr="00911923" w:rsidDel="00911923" w:rsidRDefault="000E451F" w:rsidP="003E7236">
      <w:pPr>
        <w:spacing w:after="0"/>
        <w:rPr>
          <w:del w:id="729" w:author="Amy Cohen" w:date="2015-03-16T15:03:00Z"/>
          <w:rFonts w:ascii="Lucida Bright" w:hAnsi="Lucida Bright"/>
          <w:rPrChange w:id="730" w:author="Amy Cohen" w:date="2015-03-16T15:00:00Z">
            <w:rPr>
              <w:del w:id="731" w:author="Amy Cohen" w:date="2015-03-16T15:03:00Z"/>
              <w:rFonts w:ascii="Gill Sans" w:hAnsi="Gill Sans"/>
            </w:rPr>
          </w:rPrChange>
        </w:rPr>
      </w:pPr>
      <w:del w:id="732" w:author="Amy Cohen" w:date="2015-03-16T15:03:00Z">
        <w:r w:rsidRPr="000E451F">
          <w:rPr>
            <w:rFonts w:ascii="Lucida Bright" w:hAnsi="Lucida Bright"/>
            <w:rPrChange w:id="733" w:author="Amy Cohen" w:date="2015-03-16T15:00:00Z">
              <w:rPr>
                <w:rFonts w:ascii="Gill Sans" w:hAnsi="Gill Sans"/>
                <w:color w:val="0000FF" w:themeColor="hyperlink"/>
                <w:u w:val="single"/>
              </w:rPr>
            </w:rPrChange>
          </w:rPr>
          <w:delText>The building of City Hall</w:delText>
        </w:r>
      </w:del>
    </w:p>
    <w:p w:rsidR="00FD0B02" w:rsidRPr="00911923" w:rsidDel="00911923" w:rsidRDefault="000E451F" w:rsidP="00FD0B02">
      <w:pPr>
        <w:pStyle w:val="ListParagraph"/>
        <w:numPr>
          <w:ilvl w:val="0"/>
          <w:numId w:val="14"/>
        </w:numPr>
        <w:spacing w:after="0"/>
        <w:ind w:firstLine="360"/>
        <w:rPr>
          <w:del w:id="734" w:author="Amy Cohen" w:date="2015-03-16T15:03:00Z"/>
          <w:rFonts w:ascii="Lucida Bright" w:hAnsi="Lucida Bright"/>
          <w:rPrChange w:id="735" w:author="Amy Cohen" w:date="2015-03-16T15:00:00Z">
            <w:rPr>
              <w:del w:id="736" w:author="Amy Cohen" w:date="2015-03-16T15:03:00Z"/>
              <w:rFonts w:ascii="Gill Sans" w:hAnsi="Gill Sans"/>
            </w:rPr>
          </w:rPrChange>
        </w:rPr>
      </w:pPr>
      <w:del w:id="737" w:author="Amy Cohen" w:date="2015-03-16T15:03:00Z">
        <w:r w:rsidRPr="000E451F">
          <w:rPr>
            <w:rFonts w:ascii="Lucida Bright" w:hAnsi="Lucida Bright"/>
            <w:rPrChange w:id="738" w:author="Amy Cohen" w:date="2015-03-16T15:00:00Z">
              <w:rPr>
                <w:rFonts w:ascii="Gill Sans" w:hAnsi="Gill Sans"/>
                <w:color w:val="0000FF" w:themeColor="hyperlink"/>
                <w:u w:val="single"/>
              </w:rPr>
            </w:rPrChange>
          </w:rPr>
          <w:delText>Design of City Hall with Michael Lewis</w:delText>
        </w:r>
      </w:del>
    </w:p>
    <w:p w:rsidR="00FD0B02" w:rsidRPr="00911923" w:rsidDel="00911923" w:rsidRDefault="000E451F" w:rsidP="00FD0B02">
      <w:pPr>
        <w:pStyle w:val="ListParagraph"/>
        <w:numPr>
          <w:ilvl w:val="0"/>
          <w:numId w:val="14"/>
        </w:numPr>
        <w:spacing w:after="0"/>
        <w:ind w:firstLine="360"/>
        <w:rPr>
          <w:del w:id="739" w:author="Amy Cohen" w:date="2015-03-16T15:03:00Z"/>
          <w:rFonts w:ascii="Lucida Bright" w:hAnsi="Lucida Bright"/>
          <w:rPrChange w:id="740" w:author="Amy Cohen" w:date="2015-03-16T15:00:00Z">
            <w:rPr>
              <w:del w:id="741" w:author="Amy Cohen" w:date="2015-03-16T15:03:00Z"/>
              <w:rFonts w:ascii="Gill Sans" w:hAnsi="Gill Sans"/>
            </w:rPr>
          </w:rPrChange>
        </w:rPr>
      </w:pPr>
      <w:del w:id="742" w:author="Amy Cohen" w:date="2015-03-16T15:03:00Z">
        <w:r w:rsidRPr="000E451F">
          <w:rPr>
            <w:rFonts w:ascii="Lucida Bright" w:hAnsi="Lucida Bright"/>
            <w:rPrChange w:id="743" w:author="Amy Cohen" w:date="2015-03-16T15:00:00Z">
              <w:rPr>
                <w:rFonts w:ascii="Gill Sans" w:hAnsi="Gill Sans"/>
                <w:color w:val="0000FF" w:themeColor="hyperlink"/>
                <w:u w:val="single"/>
              </w:rPr>
            </w:rPrChange>
          </w:rPr>
          <w:delText>City Hall Building Commission with Michael Lewis</w:delText>
        </w:r>
      </w:del>
    </w:p>
    <w:p w:rsidR="00715C3E" w:rsidRPr="00911923" w:rsidDel="00911923" w:rsidRDefault="000E451F" w:rsidP="00FD0B02">
      <w:pPr>
        <w:pStyle w:val="ListParagraph"/>
        <w:numPr>
          <w:ilvl w:val="0"/>
          <w:numId w:val="14"/>
        </w:numPr>
        <w:spacing w:after="0"/>
        <w:ind w:firstLine="360"/>
        <w:rPr>
          <w:del w:id="744" w:author="Amy Cohen" w:date="2015-03-16T15:03:00Z"/>
          <w:rFonts w:ascii="Lucida Bright" w:hAnsi="Lucida Bright"/>
          <w:rPrChange w:id="745" w:author="Amy Cohen" w:date="2015-03-16T15:00:00Z">
            <w:rPr>
              <w:del w:id="746" w:author="Amy Cohen" w:date="2015-03-16T15:03:00Z"/>
              <w:rFonts w:ascii="Gill Sans" w:hAnsi="Gill Sans"/>
            </w:rPr>
          </w:rPrChange>
        </w:rPr>
      </w:pPr>
      <w:del w:id="747" w:author="Amy Cohen" w:date="2015-03-16T15:03:00Z">
        <w:r w:rsidRPr="000E451F">
          <w:rPr>
            <w:rFonts w:ascii="Lucida Bright" w:hAnsi="Lucida Bright"/>
            <w:rPrChange w:id="748" w:author="Amy Cohen" w:date="2015-03-16T15:00:00Z">
              <w:rPr>
                <w:rFonts w:ascii="Gill Sans" w:hAnsi="Gill Sans"/>
                <w:color w:val="0000FF" w:themeColor="hyperlink"/>
                <w:u w:val="single"/>
              </w:rPr>
            </w:rPrChange>
          </w:rPr>
          <w:delText>City Hall's Architect with Michael Lewis</w:delText>
        </w:r>
      </w:del>
    </w:p>
    <w:p w:rsidR="008B6F73" w:rsidRPr="00911923" w:rsidDel="00911923" w:rsidRDefault="000E451F" w:rsidP="00FD0B02">
      <w:pPr>
        <w:pStyle w:val="ListParagraph"/>
        <w:numPr>
          <w:ilvl w:val="0"/>
          <w:numId w:val="14"/>
        </w:numPr>
        <w:spacing w:after="0"/>
        <w:ind w:firstLine="360"/>
        <w:rPr>
          <w:del w:id="749" w:author="Amy Cohen" w:date="2015-03-16T15:03:00Z"/>
          <w:rFonts w:ascii="Lucida Bright" w:hAnsi="Lucida Bright"/>
          <w:rPrChange w:id="750" w:author="Amy Cohen" w:date="2015-03-16T15:00:00Z">
            <w:rPr>
              <w:del w:id="751" w:author="Amy Cohen" w:date="2015-03-16T15:03:00Z"/>
              <w:rFonts w:ascii="Gill Sans" w:hAnsi="Gill Sans"/>
            </w:rPr>
          </w:rPrChange>
        </w:rPr>
      </w:pPr>
      <w:del w:id="752" w:author="Amy Cohen" w:date="2015-03-16T15:03:00Z">
        <w:r w:rsidRPr="000E451F">
          <w:rPr>
            <w:rFonts w:ascii="Lucida Bright" w:hAnsi="Lucida Bright"/>
            <w:rPrChange w:id="753" w:author="Amy Cohen" w:date="2015-03-16T15:00:00Z">
              <w:rPr>
                <w:rFonts w:ascii="Gill Sans" w:hAnsi="Gill Sans"/>
                <w:color w:val="0000FF" w:themeColor="hyperlink"/>
                <w:u w:val="single"/>
              </w:rPr>
            </w:rPrChange>
          </w:rPr>
          <w:delText>The History of City Hall with Michael Lewis</w:delText>
        </w:r>
      </w:del>
    </w:p>
    <w:p w:rsidR="008B6F73" w:rsidRPr="00911923" w:rsidDel="00911923" w:rsidRDefault="008B6F73" w:rsidP="003E7236">
      <w:pPr>
        <w:spacing w:after="0"/>
        <w:rPr>
          <w:del w:id="754" w:author="Amy Cohen" w:date="2015-03-16T15:03:00Z"/>
          <w:rFonts w:ascii="Lucida Bright" w:hAnsi="Lucida Bright"/>
          <w:rPrChange w:id="755" w:author="Amy Cohen" w:date="2015-03-16T15:00:00Z">
            <w:rPr>
              <w:del w:id="756" w:author="Amy Cohen" w:date="2015-03-16T15:03:00Z"/>
              <w:rFonts w:ascii="Gill Sans" w:hAnsi="Gill Sans"/>
            </w:rPr>
          </w:rPrChange>
        </w:rPr>
      </w:pPr>
    </w:p>
    <w:p w:rsidR="00FD0B02" w:rsidRPr="00911923" w:rsidDel="00911923" w:rsidRDefault="000E451F" w:rsidP="003E7236">
      <w:pPr>
        <w:spacing w:after="0"/>
        <w:rPr>
          <w:del w:id="757" w:author="Amy Cohen" w:date="2015-03-16T15:03:00Z"/>
          <w:rFonts w:ascii="Lucida Bright" w:hAnsi="Lucida Bright"/>
          <w:rPrChange w:id="758" w:author="Amy Cohen" w:date="2015-03-16T15:00:00Z">
            <w:rPr>
              <w:del w:id="759" w:author="Amy Cohen" w:date="2015-03-16T15:03:00Z"/>
              <w:rFonts w:ascii="Gill Sans" w:hAnsi="Gill Sans"/>
            </w:rPr>
          </w:rPrChange>
        </w:rPr>
      </w:pPr>
      <w:del w:id="760" w:author="Amy Cohen" w:date="2015-03-16T15:03:00Z">
        <w:r w:rsidRPr="000E451F">
          <w:rPr>
            <w:rFonts w:ascii="Lucida Bright" w:hAnsi="Lucida Bright"/>
            <w:rPrChange w:id="761" w:author="Amy Cohen" w:date="2015-03-16T15:00:00Z">
              <w:rPr>
                <w:rFonts w:ascii="Gill Sans" w:hAnsi="Gill Sans"/>
                <w:color w:val="0000FF" w:themeColor="hyperlink"/>
                <w:u w:val="single"/>
              </w:rPr>
            </w:rPrChange>
          </w:rPr>
          <w:delText>Innovation and Industry</w:delText>
        </w:r>
      </w:del>
    </w:p>
    <w:p w:rsidR="00FD0B02" w:rsidRPr="00911923" w:rsidDel="00911923" w:rsidRDefault="000E451F" w:rsidP="00FD0B02">
      <w:pPr>
        <w:pStyle w:val="ListParagraph"/>
        <w:numPr>
          <w:ilvl w:val="0"/>
          <w:numId w:val="16"/>
        </w:numPr>
        <w:spacing w:after="0"/>
        <w:ind w:firstLine="360"/>
        <w:rPr>
          <w:del w:id="762" w:author="Amy Cohen" w:date="2015-03-16T15:03:00Z"/>
          <w:rFonts w:ascii="Lucida Bright" w:hAnsi="Lucida Bright"/>
          <w:rPrChange w:id="763" w:author="Amy Cohen" w:date="2015-03-16T15:00:00Z">
            <w:rPr>
              <w:del w:id="764" w:author="Amy Cohen" w:date="2015-03-16T15:03:00Z"/>
              <w:rFonts w:ascii="Gill Sans" w:hAnsi="Gill Sans"/>
            </w:rPr>
          </w:rPrChange>
        </w:rPr>
      </w:pPr>
      <w:del w:id="765" w:author="Amy Cohen" w:date="2015-03-16T15:03:00Z">
        <w:r w:rsidRPr="000E451F">
          <w:rPr>
            <w:rFonts w:ascii="Lucida Bright" w:hAnsi="Lucida Bright"/>
            <w:rPrChange w:id="766" w:author="Amy Cohen" w:date="2015-03-16T15:00:00Z">
              <w:rPr>
                <w:rFonts w:ascii="Gill Sans" w:hAnsi="Gill Sans"/>
                <w:color w:val="0000FF" w:themeColor="hyperlink"/>
                <w:u w:val="single"/>
              </w:rPr>
            </w:rPrChange>
          </w:rPr>
          <w:delText>Early Public Projects with Steven Conn</w:delText>
        </w:r>
      </w:del>
    </w:p>
    <w:p w:rsidR="00FD0B02" w:rsidRPr="00911923" w:rsidDel="00911923" w:rsidRDefault="000E451F" w:rsidP="00FD0B02">
      <w:pPr>
        <w:pStyle w:val="ListParagraph"/>
        <w:numPr>
          <w:ilvl w:val="0"/>
          <w:numId w:val="16"/>
        </w:numPr>
        <w:spacing w:after="0"/>
        <w:ind w:firstLine="360"/>
        <w:rPr>
          <w:del w:id="767" w:author="Amy Cohen" w:date="2015-03-16T15:03:00Z"/>
          <w:rFonts w:ascii="Lucida Bright" w:hAnsi="Lucida Bright"/>
          <w:rPrChange w:id="768" w:author="Amy Cohen" w:date="2015-03-16T15:00:00Z">
            <w:rPr>
              <w:del w:id="769" w:author="Amy Cohen" w:date="2015-03-16T15:03:00Z"/>
              <w:rFonts w:ascii="Gill Sans" w:hAnsi="Gill Sans"/>
            </w:rPr>
          </w:rPrChange>
        </w:rPr>
      </w:pPr>
      <w:del w:id="770" w:author="Amy Cohen" w:date="2015-03-16T15:03:00Z">
        <w:r w:rsidRPr="000E451F">
          <w:rPr>
            <w:rFonts w:ascii="Lucida Bright" w:hAnsi="Lucida Bright"/>
            <w:rPrChange w:id="771" w:author="Amy Cohen" w:date="2015-03-16T15:00:00Z">
              <w:rPr>
                <w:rFonts w:ascii="Gill Sans" w:hAnsi="Gill Sans"/>
                <w:color w:val="0000FF" w:themeColor="hyperlink"/>
                <w:u w:val="single"/>
              </w:rPr>
            </w:rPrChange>
          </w:rPr>
          <w:delText>Economic Powerhouse with James Mundy</w:delText>
        </w:r>
      </w:del>
    </w:p>
    <w:p w:rsidR="00DF3689" w:rsidRPr="00911923" w:rsidDel="00911923" w:rsidRDefault="00A705F7" w:rsidP="00FD0B02">
      <w:pPr>
        <w:pStyle w:val="ListParagraph"/>
        <w:numPr>
          <w:ilvl w:val="0"/>
          <w:numId w:val="16"/>
        </w:numPr>
        <w:spacing w:after="0"/>
        <w:ind w:firstLine="360"/>
        <w:rPr>
          <w:del w:id="772" w:author="Amy Cohen" w:date="2015-03-16T15:03:00Z"/>
          <w:rFonts w:ascii="Lucida Bright" w:hAnsi="Lucida Bright"/>
          <w:rPrChange w:id="773" w:author="Amy Cohen" w:date="2015-03-16T15:00:00Z">
            <w:rPr>
              <w:del w:id="774" w:author="Amy Cohen" w:date="2015-03-16T15:03:00Z"/>
              <w:rFonts w:ascii="Gill Sans" w:hAnsi="Gill Sans"/>
            </w:rPr>
          </w:rPrChange>
        </w:rPr>
      </w:pPr>
      <w:ins w:id="775" w:author="Ginny Lasco" w:date="2013-11-20T05:08:00Z">
        <w:del w:id="776" w:author="Amy Cohen" w:date="2015-03-16T15:03:00Z">
          <w:r>
            <w:rPr>
              <w:rFonts w:ascii="Lucida Bright" w:hAnsi="Lucida Bright"/>
              <w:noProof/>
              <w:rPrChange w:id="777">
                <w:rPr>
                  <w:noProof/>
                  <w:color w:val="0000FF" w:themeColor="hyperlink"/>
                  <w:u w:val="single"/>
                </w:rPr>
              </w:rPrChange>
            </w:rPr>
            <w:drawing>
              <wp:anchor distT="0" distB="0" distL="114300" distR="114300" simplePos="0" relativeHeight="251665408" behindDoc="1" locked="0" layoutInCell="1" allowOverlap="1">
                <wp:simplePos x="0" y="0"/>
                <wp:positionH relativeFrom="column">
                  <wp:posOffset>-1270000</wp:posOffset>
                </wp:positionH>
                <wp:positionV relativeFrom="paragraph">
                  <wp:posOffset>-927100</wp:posOffset>
                </wp:positionV>
                <wp:extent cx="7858125" cy="101688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cherBa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58125" cy="10168890"/>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del>
      </w:ins>
      <w:del w:id="778" w:author="Amy Cohen" w:date="2015-03-16T15:03:00Z">
        <w:r w:rsidR="000E451F" w:rsidRPr="000E451F">
          <w:rPr>
            <w:rFonts w:ascii="Lucida Bright" w:hAnsi="Lucida Bright"/>
            <w:rPrChange w:id="779" w:author="Amy Cohen" w:date="2015-03-16T15:00:00Z">
              <w:rPr>
                <w:rFonts w:ascii="Gill Sans" w:hAnsi="Gill Sans"/>
                <w:color w:val="0000FF" w:themeColor="hyperlink"/>
                <w:u w:val="single"/>
              </w:rPr>
            </w:rPrChange>
          </w:rPr>
          <w:delText>Entering the Industrial Age with Steven Conn</w:delText>
        </w:r>
      </w:del>
    </w:p>
    <w:p w:rsidR="00DF3689" w:rsidRPr="00911923" w:rsidDel="00911923" w:rsidRDefault="000E451F" w:rsidP="00FD0B02">
      <w:pPr>
        <w:pStyle w:val="ListParagraph"/>
        <w:numPr>
          <w:ilvl w:val="0"/>
          <w:numId w:val="16"/>
        </w:numPr>
        <w:spacing w:after="0"/>
        <w:ind w:firstLine="360"/>
        <w:rPr>
          <w:del w:id="780" w:author="Amy Cohen" w:date="2015-03-16T15:03:00Z"/>
          <w:rFonts w:ascii="Lucida Bright" w:hAnsi="Lucida Bright"/>
          <w:rPrChange w:id="781" w:author="Amy Cohen" w:date="2015-03-16T15:00:00Z">
            <w:rPr>
              <w:del w:id="782" w:author="Amy Cohen" w:date="2015-03-16T15:03:00Z"/>
              <w:rFonts w:ascii="Gill Sans" w:hAnsi="Gill Sans"/>
            </w:rPr>
          </w:rPrChange>
        </w:rPr>
      </w:pPr>
      <w:del w:id="783" w:author="Amy Cohen" w:date="2015-03-16T15:03:00Z">
        <w:r w:rsidRPr="000E451F">
          <w:rPr>
            <w:rFonts w:ascii="Lucida Bright" w:hAnsi="Lucida Bright"/>
            <w:rPrChange w:id="784" w:author="Amy Cohen" w:date="2015-03-16T15:00:00Z">
              <w:rPr>
                <w:rFonts w:ascii="Gill Sans" w:hAnsi="Gill Sans"/>
                <w:color w:val="0000FF" w:themeColor="hyperlink"/>
                <w:u w:val="single"/>
              </w:rPr>
            </w:rPrChange>
          </w:rPr>
          <w:delText>Fairmount Park and Waterworks with Steven Conn</w:delText>
        </w:r>
      </w:del>
    </w:p>
    <w:p w:rsidR="00DF3689" w:rsidRPr="00911923" w:rsidDel="00911923" w:rsidRDefault="000E451F" w:rsidP="00FD0B02">
      <w:pPr>
        <w:pStyle w:val="ListParagraph"/>
        <w:numPr>
          <w:ilvl w:val="0"/>
          <w:numId w:val="16"/>
        </w:numPr>
        <w:spacing w:after="0"/>
        <w:ind w:firstLine="360"/>
        <w:rPr>
          <w:del w:id="785" w:author="Amy Cohen" w:date="2015-03-16T15:03:00Z"/>
          <w:rFonts w:ascii="Lucida Bright" w:hAnsi="Lucida Bright"/>
          <w:rPrChange w:id="786" w:author="Amy Cohen" w:date="2015-03-16T15:00:00Z">
            <w:rPr>
              <w:del w:id="787" w:author="Amy Cohen" w:date="2015-03-16T15:03:00Z"/>
              <w:rFonts w:ascii="Gill Sans" w:hAnsi="Gill Sans"/>
            </w:rPr>
          </w:rPrChange>
        </w:rPr>
      </w:pPr>
      <w:del w:id="788" w:author="Amy Cohen" w:date="2015-03-16T15:03:00Z">
        <w:r w:rsidRPr="000E451F">
          <w:rPr>
            <w:rFonts w:ascii="Lucida Bright" w:hAnsi="Lucida Bright"/>
            <w:rPrChange w:id="789" w:author="Amy Cohen" w:date="2015-03-16T15:00:00Z">
              <w:rPr>
                <w:rFonts w:ascii="Gill Sans" w:hAnsi="Gill Sans"/>
                <w:color w:val="0000FF" w:themeColor="hyperlink"/>
                <w:u w:val="single"/>
              </w:rPr>
            </w:rPrChange>
          </w:rPr>
          <w:delText>Industrial Expansion with George Thomas</w:delText>
        </w:r>
      </w:del>
    </w:p>
    <w:p w:rsidR="00DF3689" w:rsidRPr="00911923" w:rsidDel="00911923" w:rsidRDefault="000E451F" w:rsidP="00FD0B02">
      <w:pPr>
        <w:pStyle w:val="ListParagraph"/>
        <w:numPr>
          <w:ilvl w:val="0"/>
          <w:numId w:val="16"/>
        </w:numPr>
        <w:spacing w:after="0"/>
        <w:ind w:firstLine="360"/>
        <w:rPr>
          <w:del w:id="790" w:author="Amy Cohen" w:date="2015-03-16T15:03:00Z"/>
          <w:rFonts w:ascii="Lucida Bright" w:hAnsi="Lucida Bright"/>
          <w:rPrChange w:id="791" w:author="Amy Cohen" w:date="2015-03-16T15:00:00Z">
            <w:rPr>
              <w:del w:id="792" w:author="Amy Cohen" w:date="2015-03-16T15:03:00Z"/>
              <w:rFonts w:ascii="Gill Sans" w:hAnsi="Gill Sans"/>
            </w:rPr>
          </w:rPrChange>
        </w:rPr>
      </w:pPr>
      <w:del w:id="793" w:author="Amy Cohen" w:date="2015-03-16T15:03:00Z">
        <w:r w:rsidRPr="000E451F">
          <w:rPr>
            <w:rFonts w:ascii="Lucida Bright" w:hAnsi="Lucida Bright"/>
            <w:rPrChange w:id="794" w:author="Amy Cohen" w:date="2015-03-16T15:00:00Z">
              <w:rPr>
                <w:rFonts w:ascii="Gill Sans" w:hAnsi="Gill Sans"/>
                <w:color w:val="0000FF" w:themeColor="hyperlink"/>
                <w:u w:val="single"/>
              </w:rPr>
            </w:rPrChange>
          </w:rPr>
          <w:delText>Innovation and Infrastructure with Sharon Holt</w:delText>
        </w:r>
      </w:del>
    </w:p>
    <w:p w:rsidR="00DF3689" w:rsidRPr="00911923" w:rsidDel="00911923" w:rsidRDefault="000E451F" w:rsidP="00FD0B02">
      <w:pPr>
        <w:pStyle w:val="ListParagraph"/>
        <w:numPr>
          <w:ilvl w:val="0"/>
          <w:numId w:val="16"/>
        </w:numPr>
        <w:spacing w:after="0"/>
        <w:ind w:firstLine="360"/>
        <w:rPr>
          <w:del w:id="795" w:author="Amy Cohen" w:date="2015-03-16T15:03:00Z"/>
          <w:rFonts w:ascii="Lucida Bright" w:hAnsi="Lucida Bright"/>
          <w:rPrChange w:id="796" w:author="Amy Cohen" w:date="2015-03-16T15:00:00Z">
            <w:rPr>
              <w:del w:id="797" w:author="Amy Cohen" w:date="2015-03-16T15:03:00Z"/>
              <w:rFonts w:ascii="Gill Sans" w:hAnsi="Gill Sans"/>
            </w:rPr>
          </w:rPrChange>
        </w:rPr>
      </w:pPr>
      <w:del w:id="798" w:author="Amy Cohen" w:date="2015-03-16T15:03:00Z">
        <w:r w:rsidRPr="000E451F">
          <w:rPr>
            <w:rFonts w:ascii="Lucida Bright" w:hAnsi="Lucida Bright"/>
            <w:rPrChange w:id="799" w:author="Amy Cohen" w:date="2015-03-16T15:00:00Z">
              <w:rPr>
                <w:rFonts w:ascii="Gill Sans" w:hAnsi="Gill Sans"/>
                <w:color w:val="0000FF" w:themeColor="hyperlink"/>
                <w:u w:val="single"/>
              </w:rPr>
            </w:rPrChange>
          </w:rPr>
          <w:delText>Innovation and Progress with Steven Conn</w:delText>
        </w:r>
      </w:del>
    </w:p>
    <w:p w:rsidR="00715C3E" w:rsidRPr="00911923" w:rsidDel="00911923" w:rsidRDefault="000E451F" w:rsidP="00FD0B02">
      <w:pPr>
        <w:pStyle w:val="ListParagraph"/>
        <w:numPr>
          <w:ilvl w:val="0"/>
          <w:numId w:val="16"/>
        </w:numPr>
        <w:spacing w:after="0"/>
        <w:ind w:firstLine="360"/>
        <w:rPr>
          <w:del w:id="800" w:author="Amy Cohen" w:date="2015-03-16T15:03:00Z"/>
          <w:rFonts w:ascii="Lucida Bright" w:hAnsi="Lucida Bright"/>
          <w:rPrChange w:id="801" w:author="Amy Cohen" w:date="2015-03-16T15:00:00Z">
            <w:rPr>
              <w:del w:id="802" w:author="Amy Cohen" w:date="2015-03-16T15:03:00Z"/>
              <w:rFonts w:ascii="Gill Sans" w:hAnsi="Gill Sans"/>
            </w:rPr>
          </w:rPrChange>
        </w:rPr>
      </w:pPr>
      <w:del w:id="803" w:author="Amy Cohen" w:date="2015-03-16T15:03:00Z">
        <w:r w:rsidRPr="000E451F">
          <w:rPr>
            <w:rFonts w:ascii="Lucida Bright" w:hAnsi="Lucida Bright"/>
            <w:rPrChange w:id="804" w:author="Amy Cohen" w:date="2015-03-16T15:00:00Z">
              <w:rPr>
                <w:rFonts w:ascii="Gill Sans" w:hAnsi="Gill Sans"/>
                <w:color w:val="0000FF" w:themeColor="hyperlink"/>
                <w:u w:val="single"/>
              </w:rPr>
            </w:rPrChange>
          </w:rPr>
          <w:delText>Labor and Industrial Standards with Steven Conn</w:delText>
        </w:r>
      </w:del>
    </w:p>
    <w:p w:rsidR="00715C3E" w:rsidRPr="00911923" w:rsidDel="00911923" w:rsidRDefault="000E451F" w:rsidP="00FD0B02">
      <w:pPr>
        <w:pStyle w:val="ListParagraph"/>
        <w:numPr>
          <w:ilvl w:val="0"/>
          <w:numId w:val="16"/>
        </w:numPr>
        <w:spacing w:after="0"/>
        <w:ind w:firstLine="360"/>
        <w:rPr>
          <w:del w:id="805" w:author="Amy Cohen" w:date="2015-03-16T15:03:00Z"/>
          <w:rFonts w:ascii="Lucida Bright" w:hAnsi="Lucida Bright"/>
          <w:rPrChange w:id="806" w:author="Amy Cohen" w:date="2015-03-16T15:00:00Z">
            <w:rPr>
              <w:del w:id="807" w:author="Amy Cohen" w:date="2015-03-16T15:03:00Z"/>
              <w:rFonts w:ascii="Gill Sans" w:hAnsi="Gill Sans"/>
            </w:rPr>
          </w:rPrChange>
        </w:rPr>
      </w:pPr>
      <w:del w:id="808" w:author="Amy Cohen" w:date="2015-03-16T15:03:00Z">
        <w:r w:rsidRPr="000E451F">
          <w:rPr>
            <w:rFonts w:ascii="Lucida Bright" w:hAnsi="Lucida Bright"/>
            <w:rPrChange w:id="809" w:author="Amy Cohen" w:date="2015-03-16T15:00:00Z">
              <w:rPr>
                <w:rFonts w:ascii="Gill Sans" w:hAnsi="Gill Sans"/>
                <w:color w:val="0000FF" w:themeColor="hyperlink"/>
                <w:u w:val="single"/>
              </w:rPr>
            </w:rPrChange>
          </w:rPr>
          <w:delText>Origins of American Innovation with Sharon Holt</w:delText>
        </w:r>
      </w:del>
    </w:p>
    <w:p w:rsidR="00715C3E" w:rsidRPr="00911923" w:rsidDel="00911923" w:rsidRDefault="000E451F" w:rsidP="00FD0B02">
      <w:pPr>
        <w:pStyle w:val="ListParagraph"/>
        <w:numPr>
          <w:ilvl w:val="0"/>
          <w:numId w:val="16"/>
        </w:numPr>
        <w:spacing w:after="0"/>
        <w:ind w:firstLine="360"/>
        <w:rPr>
          <w:del w:id="810" w:author="Amy Cohen" w:date="2015-03-16T15:03:00Z"/>
          <w:rFonts w:ascii="Lucida Bright" w:hAnsi="Lucida Bright"/>
          <w:rPrChange w:id="811" w:author="Amy Cohen" w:date="2015-03-16T15:00:00Z">
            <w:rPr>
              <w:del w:id="812" w:author="Amy Cohen" w:date="2015-03-16T15:03:00Z"/>
              <w:rFonts w:ascii="Gill Sans" w:hAnsi="Gill Sans"/>
            </w:rPr>
          </w:rPrChange>
        </w:rPr>
      </w:pPr>
      <w:del w:id="813" w:author="Amy Cohen" w:date="2015-03-16T15:03:00Z">
        <w:r w:rsidRPr="000E451F">
          <w:rPr>
            <w:rFonts w:ascii="Lucida Bright" w:hAnsi="Lucida Bright"/>
            <w:rPrChange w:id="814" w:author="Amy Cohen" w:date="2015-03-16T15:00:00Z">
              <w:rPr>
                <w:rFonts w:ascii="Gill Sans" w:hAnsi="Gill Sans"/>
                <w:color w:val="0000FF" w:themeColor="hyperlink"/>
                <w:u w:val="single"/>
              </w:rPr>
            </w:rPrChange>
          </w:rPr>
          <w:delText>Pennsylvania Railroad with George Thomas</w:delText>
        </w:r>
      </w:del>
    </w:p>
    <w:p w:rsidR="00715C3E" w:rsidDel="00911923" w:rsidRDefault="00715C3E" w:rsidP="00FD0B02">
      <w:pPr>
        <w:pStyle w:val="ListParagraph"/>
        <w:numPr>
          <w:ilvl w:val="0"/>
          <w:numId w:val="16"/>
        </w:numPr>
        <w:spacing w:after="0"/>
        <w:ind w:firstLine="360"/>
        <w:rPr>
          <w:del w:id="815" w:author="Amy Cohen" w:date="2015-03-16T15:03:00Z"/>
          <w:rFonts w:ascii="Gill Sans" w:hAnsi="Gill Sans"/>
        </w:rPr>
      </w:pPr>
      <w:del w:id="816" w:author="Amy Cohen" w:date="2015-03-16T15:03:00Z">
        <w:r w:rsidDel="00911923">
          <w:rPr>
            <w:rFonts w:ascii="Gill Sans" w:hAnsi="Gill Sans"/>
          </w:rPr>
          <w:delText>Streetcars and Transit with Steven Conn</w:delText>
        </w:r>
      </w:del>
    </w:p>
    <w:p w:rsidR="00B96FCE" w:rsidDel="00911923" w:rsidRDefault="00715C3E" w:rsidP="00FD0B02">
      <w:pPr>
        <w:pStyle w:val="ListParagraph"/>
        <w:numPr>
          <w:ilvl w:val="0"/>
          <w:numId w:val="16"/>
        </w:numPr>
        <w:spacing w:after="0"/>
        <w:ind w:firstLine="360"/>
        <w:rPr>
          <w:del w:id="817" w:author="Amy Cohen" w:date="2015-03-16T15:03:00Z"/>
          <w:rFonts w:ascii="Gill Sans" w:hAnsi="Gill Sans"/>
        </w:rPr>
      </w:pPr>
      <w:del w:id="818" w:author="Amy Cohen" w:date="2015-03-16T15:03:00Z">
        <w:r w:rsidDel="00911923">
          <w:rPr>
            <w:rFonts w:ascii="Gill Sans" w:hAnsi="Gill Sans"/>
          </w:rPr>
          <w:delText>Modernism in Architecture with Sharon Holt</w:delText>
        </w:r>
      </w:del>
    </w:p>
    <w:p w:rsidR="003174FC" w:rsidRPr="00237A50" w:rsidDel="00911923" w:rsidRDefault="00B96FCE" w:rsidP="00A63C50">
      <w:pPr>
        <w:pStyle w:val="ListParagraph"/>
        <w:numPr>
          <w:ilvl w:val="0"/>
          <w:numId w:val="16"/>
        </w:numPr>
        <w:spacing w:after="0"/>
        <w:ind w:firstLine="360"/>
        <w:rPr>
          <w:del w:id="819" w:author="Amy Cohen" w:date="2015-03-16T15:03:00Z"/>
          <w:rFonts w:ascii="Gill Sans" w:hAnsi="Gill Sans"/>
        </w:rPr>
      </w:pPr>
      <w:del w:id="820" w:author="Amy Cohen" w:date="2015-03-16T15:03:00Z">
        <w:r w:rsidDel="00911923">
          <w:rPr>
            <w:rFonts w:ascii="Gill Sans" w:hAnsi="Gill Sans"/>
          </w:rPr>
          <w:delText>John Wanamaker with Steven Conn</w:delText>
        </w:r>
      </w:del>
    </w:p>
    <w:p w:rsidR="003174FC" w:rsidDel="00911923" w:rsidRDefault="003174FC" w:rsidP="003E7236">
      <w:pPr>
        <w:spacing w:after="0"/>
        <w:rPr>
          <w:del w:id="821" w:author="Amy Cohen" w:date="2015-03-16T15:03:00Z"/>
          <w:rFonts w:ascii="Gill Sans" w:hAnsi="Gill Sans"/>
        </w:rPr>
      </w:pPr>
    </w:p>
    <w:p w:rsidR="00FD0B02" w:rsidDel="00911923" w:rsidRDefault="00FD0B02" w:rsidP="003E7236">
      <w:pPr>
        <w:spacing w:after="0"/>
        <w:rPr>
          <w:del w:id="822" w:author="Amy Cohen" w:date="2015-03-16T15:03:00Z"/>
          <w:rFonts w:ascii="Gill Sans" w:hAnsi="Gill Sans"/>
        </w:rPr>
      </w:pPr>
      <w:del w:id="823" w:author="Amy Cohen" w:date="2015-03-16T15:03:00Z">
        <w:r w:rsidDel="00911923">
          <w:rPr>
            <w:rFonts w:ascii="Gill Sans" w:hAnsi="Gill Sans"/>
          </w:rPr>
          <w:delText>African American History</w:delText>
        </w:r>
      </w:del>
    </w:p>
    <w:p w:rsidR="00FD0B02" w:rsidDel="00911923" w:rsidRDefault="00FD0B02" w:rsidP="00FD0B02">
      <w:pPr>
        <w:pStyle w:val="ListParagraph"/>
        <w:numPr>
          <w:ilvl w:val="0"/>
          <w:numId w:val="13"/>
        </w:numPr>
        <w:spacing w:after="0"/>
        <w:ind w:firstLine="360"/>
        <w:rPr>
          <w:del w:id="824" w:author="Amy Cohen" w:date="2015-03-16T15:03:00Z"/>
          <w:rFonts w:ascii="Gill Sans" w:hAnsi="Gill Sans"/>
        </w:rPr>
      </w:pPr>
      <w:del w:id="825" w:author="Amy Cohen" w:date="2015-03-16T15:03:00Z">
        <w:r w:rsidDel="00911923">
          <w:rPr>
            <w:rFonts w:ascii="Gill Sans" w:hAnsi="Gill Sans"/>
          </w:rPr>
          <w:delText>African American Education with Juan Williams</w:delText>
        </w:r>
      </w:del>
    </w:p>
    <w:p w:rsidR="00FD0B02" w:rsidDel="00911923" w:rsidRDefault="00FD0B02" w:rsidP="00FD0B02">
      <w:pPr>
        <w:pStyle w:val="ListParagraph"/>
        <w:numPr>
          <w:ilvl w:val="0"/>
          <w:numId w:val="13"/>
        </w:numPr>
        <w:spacing w:after="0"/>
        <w:ind w:firstLine="360"/>
        <w:rPr>
          <w:del w:id="826" w:author="Amy Cohen" w:date="2015-03-16T15:03:00Z"/>
          <w:rFonts w:ascii="Gill Sans" w:hAnsi="Gill Sans"/>
        </w:rPr>
      </w:pPr>
      <w:del w:id="827" w:author="Amy Cohen" w:date="2015-03-16T15:03:00Z">
        <w:r w:rsidDel="00911923">
          <w:rPr>
            <w:rFonts w:ascii="Gill Sans" w:hAnsi="Gill Sans"/>
          </w:rPr>
          <w:delText>Education of Black Clergy with Mark Tyler</w:delText>
        </w:r>
      </w:del>
    </w:p>
    <w:p w:rsidR="00DF3689" w:rsidDel="00911923" w:rsidRDefault="00FD0B02" w:rsidP="00FD0B02">
      <w:pPr>
        <w:pStyle w:val="ListParagraph"/>
        <w:numPr>
          <w:ilvl w:val="0"/>
          <w:numId w:val="13"/>
        </w:numPr>
        <w:spacing w:after="0"/>
        <w:ind w:firstLine="360"/>
        <w:rPr>
          <w:del w:id="828" w:author="Amy Cohen" w:date="2015-03-16T15:03:00Z"/>
          <w:rFonts w:ascii="Gill Sans" w:hAnsi="Gill Sans"/>
        </w:rPr>
      </w:pPr>
      <w:del w:id="829" w:author="Amy Cohen" w:date="2015-03-16T15:03:00Z">
        <w:r w:rsidDel="00911923">
          <w:rPr>
            <w:rFonts w:ascii="Gill Sans" w:hAnsi="Gill Sans"/>
          </w:rPr>
          <w:delText>Emily Davis with Kaye Whitehead</w:delText>
        </w:r>
        <w:r w:rsidDel="00911923">
          <w:rPr>
            <w:rFonts w:ascii="Gill Sans" w:hAnsi="Gill Sans"/>
          </w:rPr>
          <w:tab/>
        </w:r>
      </w:del>
    </w:p>
    <w:p w:rsidR="00FD0B02" w:rsidDel="00911923" w:rsidRDefault="00DF3689" w:rsidP="00FD0B02">
      <w:pPr>
        <w:pStyle w:val="ListParagraph"/>
        <w:numPr>
          <w:ilvl w:val="0"/>
          <w:numId w:val="13"/>
        </w:numPr>
        <w:spacing w:after="0"/>
        <w:ind w:firstLine="360"/>
        <w:rPr>
          <w:del w:id="830" w:author="Amy Cohen" w:date="2015-03-16T15:03:00Z"/>
          <w:rFonts w:ascii="Gill Sans" w:hAnsi="Gill Sans"/>
        </w:rPr>
      </w:pPr>
      <w:del w:id="831" w:author="Amy Cohen" w:date="2015-03-16T15:03:00Z">
        <w:r w:rsidDel="00911923">
          <w:rPr>
            <w:rFonts w:ascii="Gill Sans" w:hAnsi="Gill Sans"/>
          </w:rPr>
          <w:delText>Emily Davis' Journal with Kaye Whitehead</w:delText>
        </w:r>
      </w:del>
    </w:p>
    <w:p w:rsidR="00FD0B02" w:rsidDel="00911923" w:rsidRDefault="00FD0B02" w:rsidP="00FD0B02">
      <w:pPr>
        <w:pStyle w:val="ListParagraph"/>
        <w:numPr>
          <w:ilvl w:val="0"/>
          <w:numId w:val="13"/>
        </w:numPr>
        <w:spacing w:after="0"/>
        <w:ind w:firstLine="360"/>
        <w:rPr>
          <w:del w:id="832" w:author="Amy Cohen" w:date="2015-03-16T15:03:00Z"/>
          <w:rFonts w:ascii="Gill Sans" w:hAnsi="Gill Sans"/>
        </w:rPr>
      </w:pPr>
      <w:del w:id="833" w:author="Amy Cohen" w:date="2015-03-16T15:03:00Z">
        <w:r w:rsidDel="00911923">
          <w:rPr>
            <w:rFonts w:ascii="Gill Sans" w:hAnsi="Gill Sans"/>
          </w:rPr>
          <w:delText>African Americans in Philadelphia with Allen Guelzo</w:delText>
        </w:r>
      </w:del>
    </w:p>
    <w:p w:rsidR="00715C3E" w:rsidDel="009B10EC" w:rsidRDefault="00FD0B02" w:rsidP="00FD0B02">
      <w:pPr>
        <w:pStyle w:val="ListParagraph"/>
        <w:numPr>
          <w:ilvl w:val="0"/>
          <w:numId w:val="13"/>
        </w:numPr>
        <w:spacing w:after="0"/>
        <w:ind w:firstLine="360"/>
        <w:rPr>
          <w:del w:id="834" w:author="Amy Cohen" w:date="2015-03-16T16:28:00Z"/>
          <w:rFonts w:ascii="Gill Sans" w:hAnsi="Gill Sans"/>
        </w:rPr>
      </w:pPr>
      <w:del w:id="835" w:author="Amy Cohen" w:date="2015-03-16T16:28:00Z">
        <w:r w:rsidDel="009B10EC">
          <w:rPr>
            <w:rFonts w:ascii="Gill Sans" w:hAnsi="Gill Sans"/>
          </w:rPr>
          <w:delText>Assassination of Octavius Catto</w:delText>
        </w:r>
        <w:r w:rsidR="00715C3E" w:rsidDel="009B10EC">
          <w:rPr>
            <w:rFonts w:ascii="Gill Sans" w:hAnsi="Gill Sans"/>
          </w:rPr>
          <w:delText xml:space="preserve"> with Steven Conn</w:delText>
        </w:r>
      </w:del>
    </w:p>
    <w:p w:rsidR="00FD0B02" w:rsidDel="009B10EC" w:rsidRDefault="00715C3E" w:rsidP="00FD0B02">
      <w:pPr>
        <w:pStyle w:val="ListParagraph"/>
        <w:numPr>
          <w:ilvl w:val="0"/>
          <w:numId w:val="13"/>
        </w:numPr>
        <w:spacing w:after="0"/>
        <w:ind w:firstLine="360"/>
        <w:rPr>
          <w:del w:id="836" w:author="Amy Cohen" w:date="2015-03-16T16:28:00Z"/>
          <w:rFonts w:ascii="Gill Sans" w:hAnsi="Gill Sans"/>
        </w:rPr>
      </w:pPr>
      <w:del w:id="837" w:author="Amy Cohen" w:date="2015-03-16T16:28:00Z">
        <w:r w:rsidDel="009B10EC">
          <w:rPr>
            <w:rFonts w:ascii="Gill Sans" w:hAnsi="Gill Sans"/>
          </w:rPr>
          <w:delText>Octavius Catto and Integration with Juan Williams</w:delText>
        </w:r>
      </w:del>
    </w:p>
    <w:p w:rsidR="00FD0B02" w:rsidDel="009B10EC" w:rsidRDefault="00FD0B02" w:rsidP="00FD0B02">
      <w:pPr>
        <w:pStyle w:val="ListParagraph"/>
        <w:numPr>
          <w:ilvl w:val="0"/>
          <w:numId w:val="13"/>
        </w:numPr>
        <w:spacing w:after="0"/>
        <w:ind w:firstLine="360"/>
        <w:rPr>
          <w:del w:id="838" w:author="Amy Cohen" w:date="2015-03-16T16:28:00Z"/>
          <w:rFonts w:ascii="Gill Sans" w:hAnsi="Gill Sans"/>
        </w:rPr>
      </w:pPr>
      <w:del w:id="839" w:author="Amy Cohen" w:date="2015-03-16T16:28:00Z">
        <w:r w:rsidDel="009B10EC">
          <w:rPr>
            <w:rFonts w:ascii="Gill Sans" w:hAnsi="Gill Sans"/>
          </w:rPr>
          <w:delText>Complexion and Social Status with Mark Tyler</w:delText>
        </w:r>
      </w:del>
    </w:p>
    <w:p w:rsidR="00FD0B02" w:rsidDel="00911923" w:rsidRDefault="00FD0B02" w:rsidP="00FD0B02">
      <w:pPr>
        <w:pStyle w:val="ListParagraph"/>
        <w:numPr>
          <w:ilvl w:val="0"/>
          <w:numId w:val="13"/>
        </w:numPr>
        <w:spacing w:after="0"/>
        <w:ind w:firstLine="360"/>
        <w:rPr>
          <w:del w:id="840" w:author="Amy Cohen" w:date="2015-03-16T15:03:00Z"/>
          <w:rFonts w:ascii="Gill Sans" w:hAnsi="Gill Sans"/>
        </w:rPr>
      </w:pPr>
      <w:del w:id="841" w:author="Amy Cohen" w:date="2015-03-16T15:03:00Z">
        <w:r w:rsidDel="00911923">
          <w:rPr>
            <w:rFonts w:ascii="Gill Sans" w:hAnsi="Gill Sans"/>
          </w:rPr>
          <w:delText>Compexities of Ending Slavery with Sharon Holt</w:delText>
        </w:r>
      </w:del>
    </w:p>
    <w:p w:rsidR="00DF3689" w:rsidDel="00911923" w:rsidRDefault="00FD0B02" w:rsidP="00FD0B02">
      <w:pPr>
        <w:pStyle w:val="ListParagraph"/>
        <w:numPr>
          <w:ilvl w:val="0"/>
          <w:numId w:val="13"/>
        </w:numPr>
        <w:spacing w:after="0"/>
        <w:ind w:firstLine="360"/>
        <w:rPr>
          <w:del w:id="842" w:author="Amy Cohen" w:date="2015-03-16T15:03:00Z"/>
          <w:rFonts w:ascii="Gill Sans" w:hAnsi="Gill Sans"/>
        </w:rPr>
      </w:pPr>
      <w:del w:id="843" w:author="Amy Cohen" w:date="2015-03-16T15:03:00Z">
        <w:r w:rsidDel="00911923">
          <w:rPr>
            <w:rFonts w:ascii="Gill Sans" w:hAnsi="Gill Sans"/>
          </w:rPr>
          <w:delText>Exclusivity of Black Elites with Kaye Whitehead</w:delText>
        </w:r>
      </w:del>
    </w:p>
    <w:p w:rsidR="00DF3689" w:rsidDel="00911923" w:rsidRDefault="00DF3689" w:rsidP="00FD0B02">
      <w:pPr>
        <w:pStyle w:val="ListParagraph"/>
        <w:numPr>
          <w:ilvl w:val="0"/>
          <w:numId w:val="13"/>
        </w:numPr>
        <w:spacing w:after="0"/>
        <w:ind w:firstLine="360"/>
        <w:rPr>
          <w:del w:id="844" w:author="Amy Cohen" w:date="2015-03-16T15:03:00Z"/>
          <w:rFonts w:ascii="Gill Sans" w:hAnsi="Gill Sans"/>
        </w:rPr>
      </w:pPr>
      <w:del w:id="845" w:author="Amy Cohen" w:date="2015-03-16T15:03:00Z">
        <w:r w:rsidDel="00911923">
          <w:rPr>
            <w:rFonts w:ascii="Gill Sans" w:hAnsi="Gill Sans"/>
          </w:rPr>
          <w:delText>Charleston Oppresses Blacks with Allen Guelzo</w:delText>
        </w:r>
      </w:del>
    </w:p>
    <w:p w:rsidR="00DF3689" w:rsidDel="00911923" w:rsidRDefault="00DF3689" w:rsidP="00FD0B02">
      <w:pPr>
        <w:pStyle w:val="ListParagraph"/>
        <w:numPr>
          <w:ilvl w:val="0"/>
          <w:numId w:val="13"/>
        </w:numPr>
        <w:spacing w:after="0"/>
        <w:ind w:firstLine="360"/>
        <w:rPr>
          <w:del w:id="846" w:author="Amy Cohen" w:date="2015-03-16T15:03:00Z"/>
          <w:rFonts w:ascii="Gill Sans" w:hAnsi="Gill Sans"/>
        </w:rPr>
      </w:pPr>
      <w:del w:id="847" w:author="Amy Cohen" w:date="2015-03-16T15:03:00Z">
        <w:r w:rsidDel="00911923">
          <w:rPr>
            <w:rFonts w:ascii="Gill Sans" w:hAnsi="Gill Sans"/>
          </w:rPr>
          <w:delText>Frederick Douglass with Kaye Whitehead</w:delText>
        </w:r>
      </w:del>
    </w:p>
    <w:p w:rsidR="00DF3689" w:rsidDel="00911923" w:rsidRDefault="00DF3689" w:rsidP="00FD0B02">
      <w:pPr>
        <w:pStyle w:val="ListParagraph"/>
        <w:numPr>
          <w:ilvl w:val="0"/>
          <w:numId w:val="13"/>
        </w:numPr>
        <w:spacing w:after="0"/>
        <w:ind w:firstLine="360"/>
        <w:rPr>
          <w:del w:id="848" w:author="Amy Cohen" w:date="2015-03-16T15:03:00Z"/>
          <w:rFonts w:ascii="Gill Sans" w:hAnsi="Gill Sans"/>
        </w:rPr>
      </w:pPr>
      <w:del w:id="849" w:author="Amy Cohen" w:date="2015-03-16T15:03:00Z">
        <w:r w:rsidDel="00911923">
          <w:rPr>
            <w:rFonts w:ascii="Gill Sans" w:hAnsi="Gill Sans"/>
          </w:rPr>
          <w:delText>Free Blacks in Philadelphia with Kaye Whitehead</w:delText>
        </w:r>
      </w:del>
    </w:p>
    <w:p w:rsidR="00DF3689" w:rsidDel="00911923" w:rsidRDefault="00DF3689" w:rsidP="00FD0B02">
      <w:pPr>
        <w:pStyle w:val="ListParagraph"/>
        <w:numPr>
          <w:ilvl w:val="0"/>
          <w:numId w:val="13"/>
        </w:numPr>
        <w:spacing w:after="0"/>
        <w:ind w:firstLine="360"/>
        <w:rPr>
          <w:del w:id="850" w:author="Amy Cohen" w:date="2015-03-16T15:03:00Z"/>
          <w:rFonts w:ascii="Gill Sans" w:hAnsi="Gill Sans"/>
        </w:rPr>
      </w:pPr>
      <w:del w:id="851" w:author="Amy Cohen" w:date="2015-03-16T15:03:00Z">
        <w:r w:rsidDel="00911923">
          <w:rPr>
            <w:rFonts w:ascii="Gill Sans" w:hAnsi="Gill Sans"/>
          </w:rPr>
          <w:delText>Racial Tensions After the Civil War with Allen Guelzo</w:delText>
        </w:r>
      </w:del>
    </w:p>
    <w:p w:rsidR="00DF3689" w:rsidDel="00911923" w:rsidRDefault="00DF3689" w:rsidP="00FD0B02">
      <w:pPr>
        <w:pStyle w:val="ListParagraph"/>
        <w:numPr>
          <w:ilvl w:val="0"/>
          <w:numId w:val="13"/>
        </w:numPr>
        <w:spacing w:after="0"/>
        <w:ind w:firstLine="360"/>
        <w:rPr>
          <w:del w:id="852" w:author="Amy Cohen" w:date="2015-03-16T15:03:00Z"/>
          <w:rFonts w:ascii="Gill Sans" w:hAnsi="Gill Sans"/>
        </w:rPr>
      </w:pPr>
      <w:del w:id="853" w:author="Amy Cohen" w:date="2015-03-16T15:03:00Z">
        <w:r w:rsidDel="00911923">
          <w:rPr>
            <w:rFonts w:ascii="Gill Sans" w:hAnsi="Gill Sans"/>
          </w:rPr>
          <w:delText>Migration of Free Blacks with Mark Tyler</w:delText>
        </w:r>
      </w:del>
    </w:p>
    <w:p w:rsidR="00715C3E" w:rsidDel="00911923" w:rsidRDefault="00DF3689" w:rsidP="00FD0B02">
      <w:pPr>
        <w:pStyle w:val="ListParagraph"/>
        <w:numPr>
          <w:ilvl w:val="0"/>
          <w:numId w:val="13"/>
        </w:numPr>
        <w:spacing w:after="0"/>
        <w:ind w:firstLine="360"/>
        <w:rPr>
          <w:del w:id="854" w:author="Amy Cohen" w:date="2015-03-16T15:03:00Z"/>
          <w:rFonts w:ascii="Gill Sans" w:hAnsi="Gill Sans"/>
        </w:rPr>
      </w:pPr>
      <w:del w:id="855" w:author="Amy Cohen" w:date="2015-03-16T15:03:00Z">
        <w:r w:rsidDel="00911923">
          <w:rPr>
            <w:rFonts w:ascii="Gill Sans" w:hAnsi="Gill Sans"/>
          </w:rPr>
          <w:delText>Missionaries in the South with Mark Tyler</w:delText>
        </w:r>
      </w:del>
    </w:p>
    <w:p w:rsidR="00FD0B02" w:rsidRPr="00FD0B02" w:rsidDel="00911923" w:rsidRDefault="00715C3E" w:rsidP="00FD0B02">
      <w:pPr>
        <w:pStyle w:val="ListParagraph"/>
        <w:numPr>
          <w:ilvl w:val="0"/>
          <w:numId w:val="13"/>
        </w:numPr>
        <w:spacing w:after="0"/>
        <w:ind w:firstLine="360"/>
        <w:rPr>
          <w:del w:id="856" w:author="Amy Cohen" w:date="2015-03-16T15:03:00Z"/>
          <w:rFonts w:ascii="Gill Sans" w:hAnsi="Gill Sans"/>
        </w:rPr>
      </w:pPr>
      <w:del w:id="857" w:author="Amy Cohen" w:date="2015-03-16T15:03:00Z">
        <w:r w:rsidDel="00911923">
          <w:rPr>
            <w:rFonts w:ascii="Gill Sans" w:hAnsi="Gill Sans"/>
          </w:rPr>
          <w:delText>Mother Bethel AME Church with Mark Tyler</w:delText>
        </w:r>
      </w:del>
    </w:p>
    <w:p w:rsidR="00FD0B02" w:rsidDel="00911923" w:rsidRDefault="00FD0B02" w:rsidP="003E7236">
      <w:pPr>
        <w:spacing w:after="0"/>
        <w:rPr>
          <w:del w:id="858" w:author="Amy Cohen" w:date="2015-03-16T15:03:00Z"/>
          <w:rFonts w:ascii="Gill Sans" w:hAnsi="Gill Sans"/>
        </w:rPr>
      </w:pPr>
    </w:p>
    <w:p w:rsidR="00FD0B02" w:rsidDel="00911923" w:rsidRDefault="00FD0B02" w:rsidP="003E7236">
      <w:pPr>
        <w:spacing w:after="0"/>
        <w:rPr>
          <w:del w:id="859" w:author="Amy Cohen" w:date="2015-03-16T15:03:00Z"/>
          <w:rFonts w:ascii="Gill Sans" w:hAnsi="Gill Sans"/>
        </w:rPr>
      </w:pPr>
      <w:del w:id="860" w:author="Amy Cohen" w:date="2015-03-16T15:03:00Z">
        <w:r w:rsidDel="00911923">
          <w:rPr>
            <w:rFonts w:ascii="Gill Sans" w:hAnsi="Gill Sans"/>
          </w:rPr>
          <w:delText>Daily life in mid-19</w:delText>
        </w:r>
        <w:r w:rsidRPr="00FD0B02" w:rsidDel="00911923">
          <w:rPr>
            <w:rFonts w:ascii="Gill Sans" w:hAnsi="Gill Sans"/>
            <w:vertAlign w:val="superscript"/>
          </w:rPr>
          <w:delText>th</w:delText>
        </w:r>
        <w:r w:rsidDel="00911923">
          <w:rPr>
            <w:rFonts w:ascii="Gill Sans" w:hAnsi="Gill Sans"/>
          </w:rPr>
          <w:delText xml:space="preserve"> Century Philadelphia</w:delText>
        </w:r>
      </w:del>
    </w:p>
    <w:p w:rsidR="00715C3E" w:rsidDel="00911923" w:rsidRDefault="00FD0B02" w:rsidP="00FD0B02">
      <w:pPr>
        <w:pStyle w:val="ListParagraph"/>
        <w:numPr>
          <w:ilvl w:val="0"/>
          <w:numId w:val="11"/>
        </w:numPr>
        <w:spacing w:after="0"/>
        <w:rPr>
          <w:del w:id="861" w:author="Amy Cohen" w:date="2015-03-16T15:03:00Z"/>
          <w:rFonts w:ascii="Gill Sans" w:hAnsi="Gill Sans"/>
        </w:rPr>
      </w:pPr>
      <w:del w:id="862" w:author="Amy Cohen" w:date="2015-03-16T15:03:00Z">
        <w:r w:rsidDel="00911923">
          <w:rPr>
            <w:rFonts w:ascii="Gill Sans" w:hAnsi="Gill Sans"/>
          </w:rPr>
          <w:delText>19</w:delText>
        </w:r>
        <w:r w:rsidRPr="00FD0B02" w:rsidDel="00911923">
          <w:rPr>
            <w:rFonts w:ascii="Gill Sans" w:hAnsi="Gill Sans"/>
            <w:vertAlign w:val="superscript"/>
          </w:rPr>
          <w:delText>th</w:delText>
        </w:r>
        <w:r w:rsidDel="00911923">
          <w:rPr>
            <w:rFonts w:ascii="Gill Sans" w:hAnsi="Gill Sans"/>
          </w:rPr>
          <w:delText xml:space="preserve"> Century Newspaper Production with Allen Guelzo</w:delText>
        </w:r>
      </w:del>
    </w:p>
    <w:p w:rsidR="00FD0B02" w:rsidRPr="00B96FCE" w:rsidDel="00911923" w:rsidRDefault="00715C3E" w:rsidP="00FD0B02">
      <w:pPr>
        <w:pStyle w:val="ListParagraph"/>
        <w:numPr>
          <w:ilvl w:val="0"/>
          <w:numId w:val="11"/>
        </w:numPr>
        <w:spacing w:after="0"/>
        <w:rPr>
          <w:del w:id="863" w:author="Amy Cohen" w:date="2015-03-16T15:03:00Z"/>
          <w:rFonts w:ascii="Gill Sans" w:hAnsi="Gill Sans"/>
        </w:rPr>
      </w:pPr>
      <w:del w:id="864" w:author="Amy Cohen" w:date="2015-03-16T15:03:00Z">
        <w:r w:rsidDel="00911923">
          <w:rPr>
            <w:rFonts w:ascii="Gill Sans" w:hAnsi="Gill Sans"/>
          </w:rPr>
          <w:delText>Newspapers of Philadelphia with Allen Guelzo</w:delText>
        </w:r>
      </w:del>
    </w:p>
    <w:p w:rsidR="00FD0B02" w:rsidRPr="00715C3E" w:rsidDel="00911923" w:rsidRDefault="00FD0B02" w:rsidP="00FD0B02">
      <w:pPr>
        <w:pStyle w:val="ListParagraph"/>
        <w:numPr>
          <w:ilvl w:val="0"/>
          <w:numId w:val="11"/>
        </w:numPr>
        <w:spacing w:after="0"/>
        <w:rPr>
          <w:del w:id="865" w:author="Amy Cohen" w:date="2015-03-16T15:03:00Z"/>
          <w:rFonts w:ascii="Gill Sans" w:hAnsi="Gill Sans"/>
        </w:rPr>
      </w:pPr>
      <w:del w:id="866" w:author="Amy Cohen" w:date="2015-03-16T15:03:00Z">
        <w:r w:rsidDel="00911923">
          <w:rPr>
            <w:rFonts w:ascii="Gill Sans" w:hAnsi="Gill Sans"/>
          </w:rPr>
          <w:delText>19</w:delText>
        </w:r>
        <w:r w:rsidRPr="00FD0B02" w:rsidDel="00911923">
          <w:rPr>
            <w:rFonts w:ascii="Gill Sans" w:hAnsi="Gill Sans"/>
            <w:vertAlign w:val="superscript"/>
          </w:rPr>
          <w:delText>th</w:delText>
        </w:r>
        <w:r w:rsidDel="00911923">
          <w:rPr>
            <w:rFonts w:ascii="Gill Sans" w:hAnsi="Gill Sans"/>
          </w:rPr>
          <w:delText xml:space="preserve"> Century Violence with James Mund</w:delText>
        </w:r>
        <w:r w:rsidR="00715C3E" w:rsidDel="00911923">
          <w:rPr>
            <w:rFonts w:ascii="Gill Sans" w:hAnsi="Gill Sans"/>
          </w:rPr>
          <w:delText>y</w:delText>
        </w:r>
      </w:del>
    </w:p>
    <w:p w:rsidR="00DF3689" w:rsidDel="00911923" w:rsidRDefault="00FD0B02" w:rsidP="00FD0B02">
      <w:pPr>
        <w:pStyle w:val="ListParagraph"/>
        <w:numPr>
          <w:ilvl w:val="0"/>
          <w:numId w:val="11"/>
        </w:numPr>
        <w:spacing w:after="0"/>
        <w:rPr>
          <w:del w:id="867" w:author="Amy Cohen" w:date="2015-03-16T15:03:00Z"/>
          <w:rFonts w:ascii="Gill Sans" w:hAnsi="Gill Sans"/>
        </w:rPr>
      </w:pPr>
      <w:del w:id="868" w:author="Amy Cohen" w:date="2015-03-16T15:03:00Z">
        <w:r w:rsidDel="00911923">
          <w:rPr>
            <w:rFonts w:ascii="Gill Sans" w:hAnsi="Gill Sans"/>
          </w:rPr>
          <w:delText>Baseball: Origins and Tradition with Steven Conn</w:delText>
        </w:r>
      </w:del>
    </w:p>
    <w:p w:rsidR="00DF3689" w:rsidDel="00911923" w:rsidRDefault="00DF3689" w:rsidP="00FD0B02">
      <w:pPr>
        <w:pStyle w:val="ListParagraph"/>
        <w:numPr>
          <w:ilvl w:val="0"/>
          <w:numId w:val="11"/>
        </w:numPr>
        <w:spacing w:after="0"/>
        <w:rPr>
          <w:del w:id="869" w:author="Amy Cohen" w:date="2015-03-16T15:03:00Z"/>
          <w:rFonts w:ascii="Gill Sans" w:hAnsi="Gill Sans"/>
        </w:rPr>
      </w:pPr>
      <w:del w:id="870" w:author="Amy Cohen" w:date="2015-03-16T15:03:00Z">
        <w:r w:rsidDel="00911923">
          <w:rPr>
            <w:rFonts w:ascii="Gill Sans" w:hAnsi="Gill Sans"/>
          </w:rPr>
          <w:delText>Irish Firefighters with Chris Matthews</w:delText>
        </w:r>
      </w:del>
    </w:p>
    <w:p w:rsidR="00DF3689" w:rsidDel="00911923" w:rsidRDefault="00DF3689" w:rsidP="00FD0B02">
      <w:pPr>
        <w:pStyle w:val="ListParagraph"/>
        <w:numPr>
          <w:ilvl w:val="0"/>
          <w:numId w:val="11"/>
        </w:numPr>
        <w:spacing w:after="0"/>
        <w:rPr>
          <w:del w:id="871" w:author="Amy Cohen" w:date="2015-03-16T15:03:00Z"/>
          <w:rFonts w:ascii="Gill Sans" w:hAnsi="Gill Sans"/>
        </w:rPr>
      </w:pPr>
      <w:del w:id="872" w:author="Amy Cohen" w:date="2015-03-16T15:03:00Z">
        <w:r w:rsidDel="00911923">
          <w:rPr>
            <w:rFonts w:ascii="Gill Sans" w:hAnsi="Gill Sans"/>
          </w:rPr>
          <w:delText>Layers of Religion with Allen Guelzo</w:delText>
        </w:r>
      </w:del>
    </w:p>
    <w:p w:rsidR="00DF3689" w:rsidDel="00911923" w:rsidRDefault="00DF3689" w:rsidP="00FD0B02">
      <w:pPr>
        <w:pStyle w:val="ListParagraph"/>
        <w:numPr>
          <w:ilvl w:val="0"/>
          <w:numId w:val="11"/>
        </w:numPr>
        <w:spacing w:after="0"/>
        <w:rPr>
          <w:del w:id="873" w:author="Amy Cohen" w:date="2015-03-16T15:03:00Z"/>
          <w:rFonts w:ascii="Gill Sans" w:hAnsi="Gill Sans"/>
        </w:rPr>
      </w:pPr>
      <w:del w:id="874" w:author="Amy Cohen" w:date="2015-03-16T15:03:00Z">
        <w:r w:rsidDel="00911923">
          <w:rPr>
            <w:rFonts w:ascii="Gill Sans" w:hAnsi="Gill Sans"/>
          </w:rPr>
          <w:delText>Life in Irish Neighborhoods with Chris Matthews</w:delText>
        </w:r>
      </w:del>
    </w:p>
    <w:p w:rsidR="00DF3689" w:rsidDel="00911923" w:rsidRDefault="00DF3689" w:rsidP="00FD0B02">
      <w:pPr>
        <w:pStyle w:val="ListParagraph"/>
        <w:numPr>
          <w:ilvl w:val="0"/>
          <w:numId w:val="11"/>
        </w:numPr>
        <w:spacing w:after="0"/>
        <w:rPr>
          <w:del w:id="875" w:author="Amy Cohen" w:date="2015-03-16T15:03:00Z"/>
          <w:rFonts w:ascii="Gill Sans" w:hAnsi="Gill Sans"/>
        </w:rPr>
      </w:pPr>
      <w:del w:id="876" w:author="Amy Cohen" w:date="2015-03-16T15:03:00Z">
        <w:r w:rsidDel="00911923">
          <w:rPr>
            <w:rFonts w:ascii="Gill Sans" w:hAnsi="Gill Sans"/>
          </w:rPr>
          <w:delText>Realigning Women's Rights with Steven Conn</w:delText>
        </w:r>
      </w:del>
    </w:p>
    <w:p w:rsidR="003174FC" w:rsidRPr="00FD0B02" w:rsidDel="00911923" w:rsidRDefault="00DF3689" w:rsidP="00FD0B02">
      <w:pPr>
        <w:pStyle w:val="ListParagraph"/>
        <w:numPr>
          <w:ilvl w:val="0"/>
          <w:numId w:val="11"/>
        </w:numPr>
        <w:spacing w:after="0"/>
        <w:rPr>
          <w:del w:id="877" w:author="Amy Cohen" w:date="2015-03-16T15:03:00Z"/>
          <w:rFonts w:ascii="Gill Sans" w:hAnsi="Gill Sans"/>
        </w:rPr>
      </w:pPr>
      <w:del w:id="878" w:author="Amy Cohen" w:date="2015-03-16T15:03:00Z">
        <w:r w:rsidDel="00911923">
          <w:rPr>
            <w:rFonts w:ascii="Gill Sans" w:hAnsi="Gill Sans"/>
          </w:rPr>
          <w:delText>Religion and Social Advancement with Allen Guelzo</w:delText>
        </w:r>
      </w:del>
    </w:p>
    <w:p w:rsidR="003174FC" w:rsidDel="005A332B" w:rsidRDefault="003174FC" w:rsidP="003E7236">
      <w:pPr>
        <w:spacing w:after="0"/>
        <w:rPr>
          <w:del w:id="879" w:author="Amy Cohen" w:date="2015-03-16T16:39:00Z"/>
          <w:rFonts w:ascii="Gill Sans" w:hAnsi="Gill Sans"/>
        </w:rPr>
      </w:pPr>
    </w:p>
    <w:p w:rsidR="009B10EC" w:rsidRDefault="009B10EC" w:rsidP="009B10EC">
      <w:pPr>
        <w:widowControl w:val="0"/>
        <w:numPr>
          <w:ins w:id="880" w:author="Amy Cohen" w:date="2015-03-16T16:31:00Z"/>
        </w:numPr>
        <w:autoSpaceDE w:val="0"/>
        <w:autoSpaceDN w:val="0"/>
        <w:adjustRightInd w:val="0"/>
        <w:spacing w:after="0" w:line="360" w:lineRule="auto"/>
        <w:rPr>
          <w:ins w:id="881" w:author="Amy Cohen" w:date="2015-03-16T16:31:00Z"/>
          <w:rFonts w:ascii="Gill Sans" w:hAnsi="Gill Sans" w:cs="Verdana"/>
          <w:color w:val="494949"/>
          <w:szCs w:val="26"/>
        </w:rPr>
      </w:pPr>
    </w:p>
    <w:p w:rsidR="009B10EC" w:rsidRDefault="009B10EC" w:rsidP="009B10EC">
      <w:pPr>
        <w:widowControl w:val="0"/>
        <w:numPr>
          <w:ins w:id="882" w:author="Amy Cohen" w:date="2015-03-16T16:31:00Z"/>
        </w:numPr>
        <w:autoSpaceDE w:val="0"/>
        <w:autoSpaceDN w:val="0"/>
        <w:adjustRightInd w:val="0"/>
        <w:spacing w:after="0" w:line="360" w:lineRule="auto"/>
        <w:rPr>
          <w:ins w:id="883" w:author="Amy Cohen" w:date="2015-03-16T16:31:00Z"/>
          <w:rFonts w:ascii="Gill Sans" w:hAnsi="Gill Sans" w:cs="Verdana"/>
          <w:color w:val="494949"/>
          <w:szCs w:val="26"/>
        </w:rPr>
      </w:pPr>
    </w:p>
    <w:p w:rsidR="009B10EC" w:rsidRDefault="009B10EC" w:rsidP="009B10EC">
      <w:pPr>
        <w:widowControl w:val="0"/>
        <w:numPr>
          <w:ins w:id="884" w:author="Amy Cohen" w:date="2015-03-16T16:31:00Z"/>
        </w:numPr>
        <w:autoSpaceDE w:val="0"/>
        <w:autoSpaceDN w:val="0"/>
        <w:adjustRightInd w:val="0"/>
        <w:spacing w:after="0" w:line="360" w:lineRule="auto"/>
        <w:rPr>
          <w:ins w:id="885" w:author="Amy Cohen" w:date="2015-03-16T16:31:00Z"/>
          <w:rFonts w:ascii="Gill Sans" w:hAnsi="Gill Sans" w:cs="Verdana"/>
          <w:color w:val="494949"/>
          <w:szCs w:val="26"/>
        </w:rPr>
      </w:pPr>
    </w:p>
    <w:p w:rsidR="009B10EC" w:rsidRDefault="009B10EC" w:rsidP="009B10EC">
      <w:pPr>
        <w:widowControl w:val="0"/>
        <w:numPr>
          <w:ins w:id="886" w:author="Amy Cohen" w:date="2015-03-16T16:31:00Z"/>
        </w:numPr>
        <w:autoSpaceDE w:val="0"/>
        <w:autoSpaceDN w:val="0"/>
        <w:adjustRightInd w:val="0"/>
        <w:spacing w:after="0" w:line="360" w:lineRule="auto"/>
        <w:rPr>
          <w:ins w:id="887" w:author="Amy Cohen" w:date="2015-03-16T16:31:00Z"/>
          <w:rFonts w:ascii="Gill Sans" w:hAnsi="Gill Sans" w:cs="Verdana"/>
          <w:color w:val="494949"/>
          <w:szCs w:val="26"/>
        </w:rPr>
      </w:pPr>
    </w:p>
    <w:p w:rsidR="005A332B" w:rsidRDefault="005A332B" w:rsidP="009B10EC">
      <w:pPr>
        <w:widowControl w:val="0"/>
        <w:numPr>
          <w:ins w:id="888" w:author="Amy Cohen" w:date="2015-03-16T16:37:00Z"/>
        </w:numPr>
        <w:autoSpaceDE w:val="0"/>
        <w:autoSpaceDN w:val="0"/>
        <w:adjustRightInd w:val="0"/>
        <w:spacing w:after="0"/>
        <w:rPr>
          <w:ins w:id="889" w:author="Amy Cohen" w:date="2015-03-16T16:37:00Z"/>
          <w:rFonts w:ascii="Gill Sans" w:hAnsi="Gill Sans" w:cs="Verdana"/>
          <w:b/>
          <w:color w:val="FF6600"/>
          <w:sz w:val="28"/>
          <w:szCs w:val="28"/>
          <w:u w:val="single"/>
        </w:rPr>
      </w:pPr>
    </w:p>
    <w:p w:rsidR="009B10EC" w:rsidRDefault="009B10EC" w:rsidP="009B10EC">
      <w:pPr>
        <w:widowControl w:val="0"/>
        <w:numPr>
          <w:ins w:id="890" w:author="Amy Cohen" w:date="2015-03-16T16:33:00Z"/>
        </w:numPr>
        <w:autoSpaceDE w:val="0"/>
        <w:autoSpaceDN w:val="0"/>
        <w:adjustRightInd w:val="0"/>
        <w:spacing w:after="0"/>
        <w:rPr>
          <w:ins w:id="891" w:author="Amy Cohen" w:date="2015-03-16T16:33:00Z"/>
          <w:rFonts w:ascii="Gill Sans" w:hAnsi="Gill Sans" w:cs="Verdana"/>
          <w:b/>
          <w:i/>
          <w:szCs w:val="26"/>
        </w:rPr>
      </w:pPr>
    </w:p>
    <w:p w:rsidR="009B10EC" w:rsidRDefault="009B10EC" w:rsidP="009B10EC">
      <w:pPr>
        <w:widowControl w:val="0"/>
        <w:numPr>
          <w:ins w:id="892" w:author="Amy Cohen" w:date="2015-03-16T16:33:00Z"/>
        </w:numPr>
        <w:autoSpaceDE w:val="0"/>
        <w:autoSpaceDN w:val="0"/>
        <w:adjustRightInd w:val="0"/>
        <w:spacing w:after="0"/>
        <w:rPr>
          <w:ins w:id="893" w:author="Amy Cohen" w:date="2015-03-16T16:33:00Z"/>
          <w:rFonts w:ascii="Gill Sans" w:hAnsi="Gill Sans" w:cs="Verdana"/>
          <w:b/>
          <w:i/>
          <w:szCs w:val="26"/>
        </w:rPr>
      </w:pPr>
    </w:p>
    <w:p w:rsidR="009B10EC" w:rsidRDefault="009B10EC" w:rsidP="009B10EC">
      <w:pPr>
        <w:widowControl w:val="0"/>
        <w:numPr>
          <w:ins w:id="894" w:author="Amy Cohen" w:date="2015-03-16T16:33:00Z"/>
        </w:numPr>
        <w:autoSpaceDE w:val="0"/>
        <w:autoSpaceDN w:val="0"/>
        <w:adjustRightInd w:val="0"/>
        <w:spacing w:after="0"/>
        <w:rPr>
          <w:ins w:id="895" w:author="Amy Cohen" w:date="2015-03-16T16:33:00Z"/>
          <w:rFonts w:ascii="Gill Sans" w:hAnsi="Gill Sans" w:cs="Verdana"/>
          <w:b/>
          <w:i/>
          <w:szCs w:val="26"/>
        </w:rPr>
      </w:pPr>
    </w:p>
    <w:p w:rsidR="009B10EC" w:rsidRDefault="009B10EC" w:rsidP="009B10EC">
      <w:pPr>
        <w:widowControl w:val="0"/>
        <w:numPr>
          <w:ins w:id="896" w:author="Amy Cohen" w:date="2015-03-16T16:33:00Z"/>
        </w:numPr>
        <w:autoSpaceDE w:val="0"/>
        <w:autoSpaceDN w:val="0"/>
        <w:adjustRightInd w:val="0"/>
        <w:spacing w:after="0"/>
        <w:rPr>
          <w:ins w:id="897" w:author="Amy Cohen" w:date="2015-03-16T16:33:00Z"/>
          <w:rFonts w:ascii="Gill Sans" w:hAnsi="Gill Sans" w:cs="Verdana"/>
          <w:b/>
          <w:i/>
          <w:szCs w:val="26"/>
        </w:rPr>
      </w:pPr>
    </w:p>
    <w:p w:rsidR="009B10EC" w:rsidRDefault="009B10EC" w:rsidP="009B10EC">
      <w:pPr>
        <w:widowControl w:val="0"/>
        <w:numPr>
          <w:ins w:id="898" w:author="Amy Cohen" w:date="2015-03-16T16:34:00Z"/>
        </w:numPr>
        <w:autoSpaceDE w:val="0"/>
        <w:autoSpaceDN w:val="0"/>
        <w:adjustRightInd w:val="0"/>
        <w:spacing w:after="0"/>
        <w:rPr>
          <w:ins w:id="899" w:author="Amy Cohen" w:date="2015-03-16T16:33:00Z"/>
          <w:rFonts w:ascii="Gill Sans" w:hAnsi="Gill Sans" w:cs="Verdana"/>
          <w:b/>
          <w:i/>
          <w:szCs w:val="26"/>
        </w:rPr>
      </w:pPr>
    </w:p>
    <w:p w:rsidR="009B10EC" w:rsidRDefault="009B10EC" w:rsidP="009B10EC">
      <w:pPr>
        <w:widowControl w:val="0"/>
        <w:numPr>
          <w:ins w:id="900" w:author="Amy Cohen" w:date="2015-03-16T16:34:00Z"/>
        </w:numPr>
        <w:autoSpaceDE w:val="0"/>
        <w:autoSpaceDN w:val="0"/>
        <w:adjustRightInd w:val="0"/>
        <w:spacing w:after="0"/>
        <w:rPr>
          <w:ins w:id="901" w:author="Amy Cohen" w:date="2015-03-16T16:34:00Z"/>
          <w:rFonts w:ascii="Gill Sans" w:hAnsi="Gill Sans" w:cs="Verdana"/>
          <w:b/>
          <w:i/>
          <w:szCs w:val="26"/>
        </w:rPr>
      </w:pPr>
    </w:p>
    <w:p w:rsidR="005A332B" w:rsidRDefault="005A332B" w:rsidP="009B10EC">
      <w:pPr>
        <w:widowControl w:val="0"/>
        <w:numPr>
          <w:ins w:id="902" w:author="Amy Cohen" w:date="2015-03-16T16:34:00Z"/>
        </w:numPr>
        <w:autoSpaceDE w:val="0"/>
        <w:autoSpaceDN w:val="0"/>
        <w:adjustRightInd w:val="0"/>
        <w:spacing w:after="0"/>
        <w:rPr>
          <w:ins w:id="903" w:author="Amy Cohen" w:date="2015-03-16T16:34:00Z"/>
          <w:rFonts w:ascii="Gill Sans" w:hAnsi="Gill Sans" w:cs="Verdana"/>
          <w:b/>
          <w:i/>
          <w:szCs w:val="26"/>
        </w:rPr>
      </w:pPr>
    </w:p>
    <w:p w:rsidR="005A332B" w:rsidRDefault="005A332B" w:rsidP="009B10EC">
      <w:pPr>
        <w:widowControl w:val="0"/>
        <w:numPr>
          <w:ins w:id="904" w:author="Amy Cohen" w:date="2015-03-16T16:35:00Z"/>
        </w:numPr>
        <w:autoSpaceDE w:val="0"/>
        <w:autoSpaceDN w:val="0"/>
        <w:adjustRightInd w:val="0"/>
        <w:spacing w:after="0"/>
        <w:rPr>
          <w:ins w:id="905" w:author="Amy Cohen" w:date="2015-03-16T16:35:00Z"/>
          <w:rFonts w:ascii="Gill Sans" w:hAnsi="Gill Sans" w:cs="Verdana"/>
          <w:b/>
          <w:i/>
          <w:szCs w:val="26"/>
        </w:rPr>
      </w:pPr>
    </w:p>
    <w:p w:rsidR="005A332B" w:rsidRDefault="005A332B" w:rsidP="009B10EC">
      <w:pPr>
        <w:widowControl w:val="0"/>
        <w:numPr>
          <w:ins w:id="906" w:author="Amy Cohen" w:date="2015-03-16T16:35:00Z"/>
        </w:numPr>
        <w:autoSpaceDE w:val="0"/>
        <w:autoSpaceDN w:val="0"/>
        <w:adjustRightInd w:val="0"/>
        <w:spacing w:after="0"/>
        <w:rPr>
          <w:ins w:id="907" w:author="Amy Cohen" w:date="2015-03-16T16:35:00Z"/>
          <w:rFonts w:ascii="Gill Sans" w:hAnsi="Gill Sans" w:cs="Verdana"/>
          <w:b/>
          <w:i/>
          <w:szCs w:val="26"/>
        </w:rPr>
      </w:pPr>
    </w:p>
    <w:p w:rsidR="005A332B" w:rsidRDefault="005A332B" w:rsidP="009B10EC">
      <w:pPr>
        <w:widowControl w:val="0"/>
        <w:numPr>
          <w:ins w:id="908" w:author="Amy Cohen" w:date="2015-03-16T16:35:00Z"/>
        </w:numPr>
        <w:autoSpaceDE w:val="0"/>
        <w:autoSpaceDN w:val="0"/>
        <w:adjustRightInd w:val="0"/>
        <w:spacing w:after="0"/>
        <w:rPr>
          <w:ins w:id="909" w:author="Amy Cohen" w:date="2015-03-16T16:35:00Z"/>
          <w:rFonts w:ascii="Gill Sans" w:hAnsi="Gill Sans" w:cs="Verdana"/>
          <w:b/>
          <w:i/>
          <w:szCs w:val="26"/>
        </w:rPr>
      </w:pPr>
    </w:p>
    <w:p w:rsidR="005A332B" w:rsidRDefault="005A332B" w:rsidP="009B10EC">
      <w:pPr>
        <w:widowControl w:val="0"/>
        <w:numPr>
          <w:ins w:id="910" w:author="Amy Cohen" w:date="2015-03-16T16:35:00Z"/>
        </w:numPr>
        <w:autoSpaceDE w:val="0"/>
        <w:autoSpaceDN w:val="0"/>
        <w:adjustRightInd w:val="0"/>
        <w:spacing w:after="0"/>
        <w:rPr>
          <w:ins w:id="911" w:author="Amy Cohen" w:date="2015-03-16T16:35:00Z"/>
          <w:rFonts w:ascii="Gill Sans" w:hAnsi="Gill Sans" w:cs="Verdana"/>
          <w:b/>
          <w:i/>
          <w:szCs w:val="26"/>
        </w:rPr>
      </w:pPr>
    </w:p>
    <w:p w:rsidR="005A332B" w:rsidRDefault="005A332B" w:rsidP="009B10EC">
      <w:pPr>
        <w:widowControl w:val="0"/>
        <w:numPr>
          <w:ins w:id="912" w:author="Amy Cohen" w:date="2015-03-16T16:35:00Z"/>
        </w:numPr>
        <w:autoSpaceDE w:val="0"/>
        <w:autoSpaceDN w:val="0"/>
        <w:adjustRightInd w:val="0"/>
        <w:spacing w:after="0"/>
        <w:rPr>
          <w:ins w:id="913" w:author="Amy Cohen" w:date="2015-03-16T16:35:00Z"/>
          <w:rFonts w:ascii="Gill Sans" w:hAnsi="Gill Sans" w:cs="Verdana"/>
          <w:b/>
          <w:i/>
          <w:szCs w:val="26"/>
        </w:rPr>
      </w:pPr>
    </w:p>
    <w:p w:rsidR="005A332B" w:rsidRDefault="005A332B" w:rsidP="009B10EC">
      <w:pPr>
        <w:widowControl w:val="0"/>
        <w:numPr>
          <w:ins w:id="914" w:author="Amy Cohen" w:date="2015-03-16T16:35:00Z"/>
        </w:numPr>
        <w:autoSpaceDE w:val="0"/>
        <w:autoSpaceDN w:val="0"/>
        <w:adjustRightInd w:val="0"/>
        <w:spacing w:after="0"/>
        <w:rPr>
          <w:ins w:id="915" w:author="Amy Cohen" w:date="2015-03-16T16:35:00Z"/>
          <w:rFonts w:ascii="Gill Sans" w:hAnsi="Gill Sans" w:cs="Verdana"/>
          <w:b/>
          <w:i/>
          <w:szCs w:val="26"/>
        </w:rPr>
      </w:pPr>
    </w:p>
    <w:p w:rsidR="005A332B" w:rsidRDefault="005A332B" w:rsidP="009B10EC">
      <w:pPr>
        <w:widowControl w:val="0"/>
        <w:numPr>
          <w:ins w:id="916" w:author="Amy Cohen" w:date="2015-03-16T16:35:00Z"/>
        </w:numPr>
        <w:autoSpaceDE w:val="0"/>
        <w:autoSpaceDN w:val="0"/>
        <w:adjustRightInd w:val="0"/>
        <w:spacing w:after="0"/>
        <w:rPr>
          <w:ins w:id="917" w:author="Amy Cohen" w:date="2015-03-16T16:35:00Z"/>
          <w:rFonts w:ascii="Gill Sans" w:hAnsi="Gill Sans" w:cs="Verdana"/>
          <w:b/>
          <w:i/>
          <w:szCs w:val="26"/>
        </w:rPr>
      </w:pPr>
    </w:p>
    <w:p w:rsidR="005A332B" w:rsidRDefault="005A332B" w:rsidP="009B10EC">
      <w:pPr>
        <w:widowControl w:val="0"/>
        <w:numPr>
          <w:ins w:id="918" w:author="Amy Cohen" w:date="2015-03-16T16:35:00Z"/>
        </w:numPr>
        <w:autoSpaceDE w:val="0"/>
        <w:autoSpaceDN w:val="0"/>
        <w:adjustRightInd w:val="0"/>
        <w:spacing w:after="0"/>
        <w:rPr>
          <w:ins w:id="919" w:author="Amy Cohen" w:date="2015-03-16T16:35:00Z"/>
          <w:rFonts w:ascii="Gill Sans" w:hAnsi="Gill Sans" w:cs="Verdana"/>
          <w:b/>
          <w:i/>
          <w:szCs w:val="26"/>
        </w:rPr>
      </w:pPr>
    </w:p>
    <w:p w:rsidR="005A332B" w:rsidRDefault="005A332B" w:rsidP="009B10EC">
      <w:pPr>
        <w:widowControl w:val="0"/>
        <w:numPr>
          <w:ins w:id="920" w:author="Amy Cohen" w:date="2015-03-16T16:35:00Z"/>
        </w:numPr>
        <w:autoSpaceDE w:val="0"/>
        <w:autoSpaceDN w:val="0"/>
        <w:adjustRightInd w:val="0"/>
        <w:spacing w:after="0"/>
        <w:rPr>
          <w:ins w:id="921" w:author="Amy Cohen" w:date="2015-03-16T16:35:00Z"/>
          <w:rFonts w:ascii="Gill Sans" w:hAnsi="Gill Sans" w:cs="Verdana"/>
          <w:b/>
          <w:i/>
          <w:szCs w:val="26"/>
        </w:rPr>
      </w:pPr>
    </w:p>
    <w:p w:rsidR="005A332B" w:rsidRDefault="005A332B" w:rsidP="009B10EC">
      <w:pPr>
        <w:widowControl w:val="0"/>
        <w:numPr>
          <w:ins w:id="922" w:author="Amy Cohen" w:date="2015-03-16T16:35:00Z"/>
        </w:numPr>
        <w:autoSpaceDE w:val="0"/>
        <w:autoSpaceDN w:val="0"/>
        <w:adjustRightInd w:val="0"/>
        <w:spacing w:after="0"/>
        <w:rPr>
          <w:ins w:id="923" w:author="Amy Cohen" w:date="2015-03-16T16:35:00Z"/>
          <w:rFonts w:ascii="Gill Sans" w:hAnsi="Gill Sans" w:cs="Verdana"/>
          <w:b/>
          <w:i/>
          <w:szCs w:val="26"/>
        </w:rPr>
      </w:pPr>
    </w:p>
    <w:p w:rsidR="005A332B" w:rsidRDefault="005A332B" w:rsidP="009B10EC">
      <w:pPr>
        <w:widowControl w:val="0"/>
        <w:numPr>
          <w:ins w:id="924" w:author="Amy Cohen" w:date="2015-03-16T16:35:00Z"/>
        </w:numPr>
        <w:autoSpaceDE w:val="0"/>
        <w:autoSpaceDN w:val="0"/>
        <w:adjustRightInd w:val="0"/>
        <w:spacing w:after="0"/>
        <w:rPr>
          <w:ins w:id="925" w:author="Amy Cohen" w:date="2015-03-16T16:35:00Z"/>
          <w:rFonts w:ascii="Gill Sans" w:hAnsi="Gill Sans" w:cs="Verdana"/>
          <w:b/>
          <w:i/>
          <w:szCs w:val="26"/>
        </w:rPr>
      </w:pPr>
    </w:p>
    <w:p w:rsidR="005A332B" w:rsidRDefault="005A332B" w:rsidP="009B10EC">
      <w:pPr>
        <w:widowControl w:val="0"/>
        <w:numPr>
          <w:ins w:id="926" w:author="Amy Cohen" w:date="2015-03-16T16:35:00Z"/>
        </w:numPr>
        <w:autoSpaceDE w:val="0"/>
        <w:autoSpaceDN w:val="0"/>
        <w:adjustRightInd w:val="0"/>
        <w:spacing w:after="0"/>
        <w:rPr>
          <w:ins w:id="927" w:author="Amy Cohen" w:date="2015-03-16T16:35:00Z"/>
          <w:rFonts w:ascii="Gill Sans" w:hAnsi="Gill Sans" w:cs="Verdana"/>
          <w:b/>
          <w:i/>
          <w:szCs w:val="26"/>
        </w:rPr>
      </w:pPr>
    </w:p>
    <w:p w:rsidR="005A332B" w:rsidRDefault="005A332B" w:rsidP="009B10EC">
      <w:pPr>
        <w:widowControl w:val="0"/>
        <w:numPr>
          <w:ins w:id="928" w:author="Amy Cohen" w:date="2015-03-16T16:35:00Z"/>
        </w:numPr>
        <w:autoSpaceDE w:val="0"/>
        <w:autoSpaceDN w:val="0"/>
        <w:adjustRightInd w:val="0"/>
        <w:spacing w:after="0"/>
        <w:rPr>
          <w:ins w:id="929" w:author="Amy Cohen" w:date="2015-03-16T16:35:00Z"/>
          <w:rFonts w:ascii="Gill Sans" w:hAnsi="Gill Sans" w:cs="Verdana"/>
          <w:b/>
          <w:i/>
          <w:szCs w:val="26"/>
        </w:rPr>
      </w:pPr>
    </w:p>
    <w:p w:rsidR="005A332B" w:rsidRDefault="005A332B" w:rsidP="009B10EC">
      <w:pPr>
        <w:widowControl w:val="0"/>
        <w:numPr>
          <w:ins w:id="930" w:author="Amy Cohen" w:date="2015-03-16T16:35:00Z"/>
        </w:numPr>
        <w:autoSpaceDE w:val="0"/>
        <w:autoSpaceDN w:val="0"/>
        <w:adjustRightInd w:val="0"/>
        <w:spacing w:after="0"/>
        <w:rPr>
          <w:ins w:id="931" w:author="Amy Cohen" w:date="2015-03-16T16:35:00Z"/>
          <w:rFonts w:ascii="Gill Sans" w:hAnsi="Gill Sans" w:cs="Verdana"/>
          <w:b/>
          <w:i/>
          <w:szCs w:val="26"/>
        </w:rPr>
      </w:pPr>
    </w:p>
    <w:p w:rsidR="005A332B" w:rsidRDefault="005A332B" w:rsidP="009B10EC">
      <w:pPr>
        <w:widowControl w:val="0"/>
        <w:numPr>
          <w:ins w:id="932" w:author="Amy Cohen" w:date="2015-03-16T16:35:00Z"/>
        </w:numPr>
        <w:autoSpaceDE w:val="0"/>
        <w:autoSpaceDN w:val="0"/>
        <w:adjustRightInd w:val="0"/>
        <w:spacing w:after="0"/>
        <w:rPr>
          <w:ins w:id="933" w:author="Amy Cohen" w:date="2015-03-16T16:35:00Z"/>
          <w:rFonts w:ascii="Gill Sans" w:hAnsi="Gill Sans" w:cs="Verdana"/>
          <w:b/>
          <w:i/>
          <w:szCs w:val="26"/>
        </w:rPr>
      </w:pPr>
    </w:p>
    <w:p w:rsidR="005A332B" w:rsidRDefault="005A332B" w:rsidP="009B10EC">
      <w:pPr>
        <w:widowControl w:val="0"/>
        <w:numPr>
          <w:ins w:id="934" w:author="Amy Cohen" w:date="2015-03-16T16:35:00Z"/>
        </w:numPr>
        <w:autoSpaceDE w:val="0"/>
        <w:autoSpaceDN w:val="0"/>
        <w:adjustRightInd w:val="0"/>
        <w:spacing w:after="0"/>
        <w:rPr>
          <w:ins w:id="935" w:author="Amy Cohen" w:date="2015-03-16T16:35:00Z"/>
          <w:rFonts w:ascii="Gill Sans" w:hAnsi="Gill Sans" w:cs="Verdana"/>
          <w:b/>
          <w:i/>
          <w:szCs w:val="26"/>
        </w:rPr>
      </w:pPr>
    </w:p>
    <w:p w:rsidR="005A332B" w:rsidRDefault="005A332B" w:rsidP="009B10EC">
      <w:pPr>
        <w:widowControl w:val="0"/>
        <w:numPr>
          <w:ins w:id="936" w:author="Amy Cohen" w:date="2015-03-16T16:35:00Z"/>
        </w:numPr>
        <w:autoSpaceDE w:val="0"/>
        <w:autoSpaceDN w:val="0"/>
        <w:adjustRightInd w:val="0"/>
        <w:spacing w:after="0"/>
        <w:rPr>
          <w:ins w:id="937" w:author="Amy Cohen" w:date="2015-03-16T16:35:00Z"/>
          <w:rFonts w:ascii="Gill Sans" w:hAnsi="Gill Sans" w:cs="Verdana"/>
          <w:b/>
          <w:i/>
          <w:szCs w:val="26"/>
        </w:rPr>
      </w:pPr>
    </w:p>
    <w:p w:rsidR="005A332B" w:rsidRDefault="005A332B" w:rsidP="009B10EC">
      <w:pPr>
        <w:widowControl w:val="0"/>
        <w:numPr>
          <w:ins w:id="938" w:author="Amy Cohen" w:date="2015-03-16T16:35:00Z"/>
        </w:numPr>
        <w:autoSpaceDE w:val="0"/>
        <w:autoSpaceDN w:val="0"/>
        <w:adjustRightInd w:val="0"/>
        <w:spacing w:after="0"/>
        <w:rPr>
          <w:ins w:id="939" w:author="Amy Cohen" w:date="2015-03-16T16:35:00Z"/>
          <w:rFonts w:ascii="Gill Sans" w:hAnsi="Gill Sans" w:cs="Verdana"/>
          <w:b/>
          <w:i/>
          <w:szCs w:val="26"/>
        </w:rPr>
      </w:pPr>
    </w:p>
    <w:p w:rsidR="005A332B" w:rsidRDefault="005A332B" w:rsidP="009B10EC">
      <w:pPr>
        <w:widowControl w:val="0"/>
        <w:numPr>
          <w:ins w:id="940" w:author="Amy Cohen" w:date="2015-03-16T16:35:00Z"/>
        </w:numPr>
        <w:autoSpaceDE w:val="0"/>
        <w:autoSpaceDN w:val="0"/>
        <w:adjustRightInd w:val="0"/>
        <w:spacing w:after="0"/>
        <w:rPr>
          <w:ins w:id="941" w:author="Amy Cohen" w:date="2015-03-16T16:35:00Z"/>
          <w:rFonts w:ascii="Gill Sans" w:hAnsi="Gill Sans" w:cs="Verdana"/>
          <w:b/>
          <w:i/>
          <w:szCs w:val="26"/>
        </w:rPr>
      </w:pPr>
    </w:p>
    <w:p w:rsidR="005A332B" w:rsidRDefault="005A332B" w:rsidP="009B10EC">
      <w:pPr>
        <w:widowControl w:val="0"/>
        <w:numPr>
          <w:ins w:id="942" w:author="Amy Cohen" w:date="2015-03-16T16:35:00Z"/>
        </w:numPr>
        <w:autoSpaceDE w:val="0"/>
        <w:autoSpaceDN w:val="0"/>
        <w:adjustRightInd w:val="0"/>
        <w:spacing w:after="0"/>
        <w:rPr>
          <w:ins w:id="943" w:author="Amy Cohen" w:date="2015-03-16T16:35:00Z"/>
          <w:rFonts w:ascii="Gill Sans" w:hAnsi="Gill Sans" w:cs="Verdana"/>
          <w:b/>
          <w:i/>
          <w:szCs w:val="26"/>
        </w:rPr>
      </w:pPr>
    </w:p>
    <w:p w:rsidR="005A332B" w:rsidRDefault="005A332B" w:rsidP="009B10EC">
      <w:pPr>
        <w:widowControl w:val="0"/>
        <w:numPr>
          <w:ins w:id="944" w:author="Amy Cohen" w:date="2015-03-16T16:35:00Z"/>
        </w:numPr>
        <w:autoSpaceDE w:val="0"/>
        <w:autoSpaceDN w:val="0"/>
        <w:adjustRightInd w:val="0"/>
        <w:spacing w:after="0"/>
        <w:rPr>
          <w:ins w:id="945" w:author="Amy Cohen" w:date="2015-03-16T16:35:00Z"/>
          <w:rFonts w:ascii="Gill Sans" w:hAnsi="Gill Sans" w:cs="Verdana"/>
          <w:b/>
          <w:i/>
          <w:szCs w:val="26"/>
        </w:rPr>
      </w:pPr>
    </w:p>
    <w:p w:rsidR="005A332B" w:rsidRDefault="005A332B" w:rsidP="009B10EC">
      <w:pPr>
        <w:widowControl w:val="0"/>
        <w:numPr>
          <w:ins w:id="946" w:author="Amy Cohen" w:date="2015-03-16T16:35:00Z"/>
        </w:numPr>
        <w:autoSpaceDE w:val="0"/>
        <w:autoSpaceDN w:val="0"/>
        <w:adjustRightInd w:val="0"/>
        <w:spacing w:after="0"/>
        <w:rPr>
          <w:ins w:id="947" w:author="Amy Cohen" w:date="2015-03-16T16:35:00Z"/>
          <w:rFonts w:ascii="Gill Sans" w:hAnsi="Gill Sans" w:cs="Verdana"/>
          <w:b/>
          <w:i/>
          <w:szCs w:val="26"/>
        </w:rPr>
      </w:pPr>
    </w:p>
    <w:p w:rsidR="005A332B" w:rsidRDefault="005A332B" w:rsidP="009B10EC">
      <w:pPr>
        <w:widowControl w:val="0"/>
        <w:numPr>
          <w:ins w:id="948" w:author="Amy Cohen" w:date="2015-03-16T16:35:00Z"/>
        </w:numPr>
        <w:autoSpaceDE w:val="0"/>
        <w:autoSpaceDN w:val="0"/>
        <w:adjustRightInd w:val="0"/>
        <w:spacing w:after="0"/>
        <w:rPr>
          <w:ins w:id="949" w:author="Amy Cohen" w:date="2015-03-16T16:35:00Z"/>
          <w:rFonts w:ascii="Gill Sans" w:hAnsi="Gill Sans" w:cs="Verdana"/>
          <w:b/>
          <w:i/>
          <w:szCs w:val="26"/>
        </w:rPr>
      </w:pPr>
    </w:p>
    <w:p w:rsidR="005A332B" w:rsidRDefault="005A332B" w:rsidP="009B10EC">
      <w:pPr>
        <w:widowControl w:val="0"/>
        <w:numPr>
          <w:ins w:id="950" w:author="Amy Cohen" w:date="2015-03-16T16:35:00Z"/>
        </w:numPr>
        <w:autoSpaceDE w:val="0"/>
        <w:autoSpaceDN w:val="0"/>
        <w:adjustRightInd w:val="0"/>
        <w:spacing w:after="0"/>
        <w:rPr>
          <w:ins w:id="951" w:author="Amy Cohen" w:date="2015-03-16T16:35:00Z"/>
          <w:rFonts w:ascii="Gill Sans" w:hAnsi="Gill Sans" w:cs="Verdana"/>
          <w:b/>
          <w:i/>
          <w:szCs w:val="26"/>
        </w:rPr>
      </w:pPr>
    </w:p>
    <w:p w:rsidR="005A332B" w:rsidRDefault="005A332B" w:rsidP="009B10EC">
      <w:pPr>
        <w:widowControl w:val="0"/>
        <w:numPr>
          <w:ins w:id="952" w:author="Amy Cohen" w:date="2015-03-16T16:35:00Z"/>
        </w:numPr>
        <w:autoSpaceDE w:val="0"/>
        <w:autoSpaceDN w:val="0"/>
        <w:adjustRightInd w:val="0"/>
        <w:spacing w:after="0"/>
        <w:rPr>
          <w:ins w:id="953" w:author="Amy Cohen" w:date="2015-03-16T16:35:00Z"/>
          <w:rFonts w:ascii="Gill Sans" w:hAnsi="Gill Sans" w:cs="Verdana"/>
          <w:b/>
          <w:i/>
          <w:szCs w:val="26"/>
        </w:rPr>
      </w:pPr>
    </w:p>
    <w:p w:rsidR="005A332B" w:rsidRDefault="005A332B" w:rsidP="009B10EC">
      <w:pPr>
        <w:widowControl w:val="0"/>
        <w:numPr>
          <w:ins w:id="954" w:author="Amy Cohen" w:date="2015-03-16T16:35:00Z"/>
        </w:numPr>
        <w:autoSpaceDE w:val="0"/>
        <w:autoSpaceDN w:val="0"/>
        <w:adjustRightInd w:val="0"/>
        <w:spacing w:after="0"/>
        <w:rPr>
          <w:ins w:id="955" w:author="Amy Cohen" w:date="2015-03-16T16:35:00Z"/>
          <w:rFonts w:ascii="Gill Sans" w:hAnsi="Gill Sans" w:cs="Verdana"/>
          <w:b/>
          <w:i/>
          <w:szCs w:val="26"/>
        </w:rPr>
      </w:pPr>
    </w:p>
    <w:p w:rsidR="005A332B" w:rsidDel="00D66137" w:rsidRDefault="005A332B" w:rsidP="00D66137">
      <w:pPr>
        <w:widowControl w:val="0"/>
        <w:numPr>
          <w:ins w:id="956" w:author="Amy Cohen" w:date="2015-03-16T16:49:00Z"/>
        </w:numPr>
        <w:autoSpaceDE w:val="0"/>
        <w:autoSpaceDN w:val="0"/>
        <w:adjustRightInd w:val="0"/>
        <w:spacing w:after="0"/>
        <w:rPr>
          <w:del w:id="957" w:author="Krystal Appiah" w:date="2015-07-24T10:47:00Z"/>
          <w:rStyle w:val="style9"/>
        </w:rPr>
        <w:pPrChange w:id="958" w:author="Krystal Appiah" w:date="2015-07-24T10:46:00Z">
          <w:pPr>
            <w:widowControl w:val="0"/>
            <w:autoSpaceDE w:val="0"/>
            <w:autoSpaceDN w:val="0"/>
            <w:adjustRightInd w:val="0"/>
            <w:spacing w:after="0"/>
            <w:jc w:val="center"/>
          </w:pPr>
        </w:pPrChange>
      </w:pPr>
    </w:p>
    <w:p w:rsidR="00D66137" w:rsidRDefault="00D66137" w:rsidP="009B10EC">
      <w:pPr>
        <w:widowControl w:val="0"/>
        <w:numPr>
          <w:ins w:id="959" w:author="Amy Cohen" w:date="2015-03-16T16:35:00Z"/>
        </w:numPr>
        <w:autoSpaceDE w:val="0"/>
        <w:autoSpaceDN w:val="0"/>
        <w:adjustRightInd w:val="0"/>
        <w:spacing w:after="0"/>
        <w:rPr>
          <w:ins w:id="960" w:author="Krystal Appiah" w:date="2015-07-24T10:47:00Z"/>
          <w:rStyle w:val="style9"/>
        </w:rPr>
      </w:pPr>
    </w:p>
    <w:p w:rsidR="00D66137" w:rsidRDefault="00D66137" w:rsidP="00D66137">
      <w:pPr>
        <w:widowControl w:val="0"/>
        <w:numPr>
          <w:ins w:id="961" w:author="Amy Cohen" w:date="2015-03-16T16:49:00Z"/>
        </w:numPr>
        <w:autoSpaceDE w:val="0"/>
        <w:autoSpaceDN w:val="0"/>
        <w:adjustRightInd w:val="0"/>
        <w:spacing w:after="0"/>
        <w:rPr>
          <w:ins w:id="962" w:author="Krystal Appiah" w:date="2015-07-24T10:47:00Z"/>
          <w:rStyle w:val="style9"/>
        </w:rPr>
        <w:pPrChange w:id="963" w:author="Krystal Appiah" w:date="2015-07-24T10:46:00Z">
          <w:pPr>
            <w:widowControl w:val="0"/>
            <w:autoSpaceDE w:val="0"/>
            <w:autoSpaceDN w:val="0"/>
            <w:adjustRightInd w:val="0"/>
            <w:spacing w:after="0"/>
            <w:jc w:val="center"/>
          </w:pPr>
        </w:pPrChange>
      </w:pPr>
    </w:p>
    <w:p w:rsidR="00D66137" w:rsidRDefault="00D66137" w:rsidP="00566153">
      <w:pPr>
        <w:widowControl w:val="0"/>
        <w:numPr>
          <w:ins w:id="964" w:author="Amy Cohen" w:date="2015-03-16T16:49:00Z"/>
        </w:numPr>
        <w:autoSpaceDE w:val="0"/>
        <w:autoSpaceDN w:val="0"/>
        <w:adjustRightInd w:val="0"/>
        <w:spacing w:after="0"/>
        <w:ind w:left="-432"/>
        <w:rPr>
          <w:ins w:id="965" w:author="Krystal Appiah" w:date="2015-07-24T10:46:00Z"/>
          <w:rStyle w:val="style9"/>
        </w:rPr>
        <w:pPrChange w:id="966" w:author="Krystal Appiah" w:date="2015-07-24T11:59:00Z">
          <w:pPr>
            <w:widowControl w:val="0"/>
            <w:autoSpaceDE w:val="0"/>
            <w:autoSpaceDN w:val="0"/>
            <w:adjustRightInd w:val="0"/>
            <w:spacing w:after="0"/>
            <w:jc w:val="center"/>
          </w:pPr>
        </w:pPrChange>
      </w:pPr>
      <w:proofErr w:type="gramStart"/>
      <w:ins w:id="967" w:author="Krystal Appiah" w:date="2015-07-24T10:46:00Z">
        <w:r>
          <w:rPr>
            <w:rStyle w:val="style9"/>
          </w:rPr>
          <w:t>"Negroes' Most Urgent Needs," Inez Jessie Baskin Papers, Alabama Department of Archives and History, Montgomery, Alabama.</w:t>
        </w:r>
        <w:proofErr w:type="gramEnd"/>
      </w:ins>
    </w:p>
    <w:p w:rsidR="000E451F" w:rsidRDefault="00A33B23" w:rsidP="00D66137">
      <w:pPr>
        <w:widowControl w:val="0"/>
        <w:numPr>
          <w:ins w:id="968" w:author="Amy Cohen" w:date="2015-03-16T16:49:00Z"/>
        </w:numPr>
        <w:autoSpaceDE w:val="0"/>
        <w:autoSpaceDN w:val="0"/>
        <w:adjustRightInd w:val="0"/>
        <w:spacing w:after="0"/>
        <w:rPr>
          <w:ins w:id="969" w:author="Amy Cohen" w:date="2015-03-16T16:49:00Z"/>
          <w:rFonts w:ascii="Lucida Bright" w:hAnsi="Lucida Bright" w:cs="Verdana"/>
          <w:b/>
          <w:sz w:val="22"/>
          <w:szCs w:val="28"/>
        </w:rPr>
        <w:pPrChange w:id="970" w:author="Krystal Appiah" w:date="2015-07-24T10:46:00Z">
          <w:pPr>
            <w:widowControl w:val="0"/>
            <w:autoSpaceDE w:val="0"/>
            <w:autoSpaceDN w:val="0"/>
            <w:adjustRightInd w:val="0"/>
            <w:spacing w:after="0"/>
            <w:jc w:val="center"/>
          </w:pPr>
        </w:pPrChange>
      </w:pPr>
      <w:ins w:id="971" w:author="Amy Cohen" w:date="2015-03-16T16:49:00Z">
        <w:r w:rsidRPr="009B10EC">
          <w:rPr>
            <w:rFonts w:ascii="Lucida Bright" w:hAnsi="Lucida Bright" w:cs="Verdana"/>
            <w:b/>
            <w:sz w:val="22"/>
            <w:szCs w:val="28"/>
            <w:u w:val="single"/>
          </w:rPr>
          <w:t>Primary Source 1</w:t>
        </w:r>
        <w:r w:rsidRPr="009B10EC">
          <w:rPr>
            <w:rFonts w:ascii="Lucida Bright" w:hAnsi="Lucida Bright" w:cs="Verdana"/>
            <w:b/>
            <w:sz w:val="22"/>
            <w:szCs w:val="28"/>
          </w:rPr>
          <w:t xml:space="preserve">: </w:t>
        </w:r>
      </w:ins>
      <w:ins w:id="972" w:author="Krystal Appiah" w:date="2015-07-24T12:01:00Z">
        <w:r w:rsidR="00566153">
          <w:rPr>
            <w:rFonts w:ascii="Lucida Bright" w:hAnsi="Lucida Bright" w:cs="Verdana"/>
            <w:b/>
            <w:sz w:val="22"/>
            <w:szCs w:val="28"/>
          </w:rPr>
          <w:t>“</w:t>
        </w:r>
      </w:ins>
      <w:ins w:id="973" w:author="Amy Cohen" w:date="2015-03-16T16:49:00Z">
        <w:r w:rsidRPr="009B10EC">
          <w:rPr>
            <w:rFonts w:ascii="Lucida Bright" w:hAnsi="Lucida Bright" w:cs="Verdana"/>
            <w:b/>
            <w:sz w:val="22"/>
            <w:szCs w:val="28"/>
          </w:rPr>
          <w:t>Colored People and the Cars,</w:t>
        </w:r>
      </w:ins>
      <w:ins w:id="974" w:author="Krystal Appiah" w:date="2015-07-24T12:01:00Z">
        <w:r w:rsidR="00566153">
          <w:rPr>
            <w:rFonts w:ascii="Lucida Bright" w:hAnsi="Lucida Bright" w:cs="Verdana"/>
            <w:b/>
            <w:sz w:val="22"/>
            <w:szCs w:val="28"/>
          </w:rPr>
          <w:t>”</w:t>
        </w:r>
      </w:ins>
      <w:ins w:id="975" w:author="Amy Cohen" w:date="2015-03-16T16:49:00Z">
        <w:r w:rsidRPr="009B10EC">
          <w:rPr>
            <w:rFonts w:ascii="Lucida Bright" w:hAnsi="Lucida Bright" w:cs="Verdana"/>
            <w:b/>
            <w:sz w:val="22"/>
            <w:szCs w:val="28"/>
          </w:rPr>
          <w:t xml:space="preserve"> August 31, 1859</w:t>
        </w:r>
      </w:ins>
    </w:p>
    <w:p w:rsidR="009B10EC" w:rsidRPr="005A332B" w:rsidRDefault="000E451F" w:rsidP="00D66137">
      <w:pPr>
        <w:widowControl w:val="0"/>
        <w:numPr>
          <w:ins w:id="976" w:author="Amy Cohen" w:date="2015-03-16T16:33:00Z"/>
        </w:numPr>
        <w:autoSpaceDE w:val="0"/>
        <w:autoSpaceDN w:val="0"/>
        <w:adjustRightInd w:val="0"/>
        <w:spacing w:after="0"/>
        <w:rPr>
          <w:ins w:id="977" w:author="Amy Cohen" w:date="2015-03-16T16:33:00Z"/>
          <w:rFonts w:ascii="Lucida Bright" w:hAnsi="Lucida Bright" w:cs="Verdana"/>
          <w:b/>
          <w:i/>
          <w:szCs w:val="26"/>
          <w:rPrChange w:id="978" w:author="Amy Cohen" w:date="2015-03-16T16:36:00Z">
            <w:rPr>
              <w:ins w:id="979" w:author="Amy Cohen" w:date="2015-03-16T16:33:00Z"/>
              <w:rFonts w:ascii="Gill Sans" w:hAnsi="Gill Sans" w:cs="Verdana"/>
              <w:b/>
              <w:i/>
              <w:szCs w:val="26"/>
            </w:rPr>
          </w:rPrChange>
        </w:rPr>
        <w:pPrChange w:id="980" w:author="Krystal Appiah" w:date="2015-07-24T10:46:00Z">
          <w:pPr>
            <w:widowControl w:val="0"/>
            <w:autoSpaceDE w:val="0"/>
            <w:autoSpaceDN w:val="0"/>
            <w:adjustRightInd w:val="0"/>
            <w:spacing w:after="0"/>
          </w:pPr>
        </w:pPrChange>
      </w:pPr>
      <w:ins w:id="981" w:author="Amy Cohen" w:date="2015-03-16T16:33:00Z">
        <w:r w:rsidRPr="000E451F">
          <w:rPr>
            <w:rFonts w:ascii="Lucida Bright" w:hAnsi="Lucida Bright" w:cs="Verdana"/>
            <w:b/>
            <w:i/>
            <w:szCs w:val="26"/>
            <w:rPrChange w:id="982" w:author="Amy Cohen" w:date="2015-03-16T16:36:00Z">
              <w:rPr>
                <w:rFonts w:ascii="Gill Sans" w:hAnsi="Gill Sans" w:cs="Verdana"/>
                <w:b/>
                <w:i/>
                <w:color w:val="0000FF" w:themeColor="hyperlink"/>
                <w:szCs w:val="26"/>
                <w:u w:val="single"/>
              </w:rPr>
            </w:rPrChange>
          </w:rPr>
          <w:t>Answer Key</w:t>
        </w:r>
      </w:ins>
    </w:p>
    <w:p w:rsidR="009B10EC" w:rsidRPr="005A332B" w:rsidRDefault="009B10EC" w:rsidP="009B10EC">
      <w:pPr>
        <w:widowControl w:val="0"/>
        <w:numPr>
          <w:ins w:id="983" w:author="Amy Cohen" w:date="2015-03-16T16:33:00Z"/>
        </w:numPr>
        <w:autoSpaceDE w:val="0"/>
        <w:autoSpaceDN w:val="0"/>
        <w:adjustRightInd w:val="0"/>
        <w:spacing w:after="0"/>
        <w:rPr>
          <w:ins w:id="984" w:author="Amy Cohen" w:date="2015-03-16T16:33:00Z"/>
          <w:rFonts w:ascii="Lucida Bright" w:hAnsi="Lucida Bright" w:cs="Verdana"/>
          <w:szCs w:val="26"/>
          <w:rPrChange w:id="985" w:author="Amy Cohen" w:date="2015-03-16T16:36:00Z">
            <w:rPr>
              <w:ins w:id="986" w:author="Amy Cohen" w:date="2015-03-16T16:33:00Z"/>
              <w:rFonts w:ascii="Gill Sans" w:hAnsi="Gill Sans" w:cs="Verdana"/>
              <w:szCs w:val="26"/>
            </w:rPr>
          </w:rPrChange>
        </w:rPr>
      </w:pPr>
    </w:p>
    <w:p w:rsidR="009B10EC" w:rsidRPr="005A332B" w:rsidRDefault="000E451F" w:rsidP="009B10EC">
      <w:pPr>
        <w:widowControl w:val="0"/>
        <w:numPr>
          <w:ins w:id="987" w:author="Amy Cohen" w:date="2015-03-16T16:33:00Z"/>
        </w:numPr>
        <w:autoSpaceDE w:val="0"/>
        <w:autoSpaceDN w:val="0"/>
        <w:adjustRightInd w:val="0"/>
        <w:spacing w:after="0"/>
        <w:rPr>
          <w:ins w:id="988" w:author="Amy Cohen" w:date="2015-03-16T16:33:00Z"/>
          <w:rFonts w:ascii="Lucida Bright" w:hAnsi="Lucida Bright" w:cs="Verdana"/>
          <w:szCs w:val="26"/>
          <w:rPrChange w:id="989" w:author="Amy Cohen" w:date="2015-03-16T16:36:00Z">
            <w:rPr>
              <w:ins w:id="990" w:author="Amy Cohen" w:date="2015-03-16T16:33:00Z"/>
              <w:rFonts w:ascii="Gill Sans" w:hAnsi="Gill Sans" w:cs="Verdana"/>
              <w:szCs w:val="26"/>
            </w:rPr>
          </w:rPrChange>
        </w:rPr>
      </w:pPr>
      <w:ins w:id="991" w:author="Amy Cohen" w:date="2015-03-16T16:33:00Z">
        <w:r w:rsidRPr="000E451F">
          <w:rPr>
            <w:rFonts w:ascii="Lucida Bright" w:hAnsi="Lucida Bright" w:cs="Verdana"/>
            <w:b/>
            <w:szCs w:val="26"/>
            <w:rPrChange w:id="992" w:author="Amy Cohen" w:date="2015-03-16T16:36:00Z">
              <w:rPr>
                <w:rFonts w:ascii="Gill Sans" w:hAnsi="Gill Sans" w:cs="Verdana"/>
                <w:b/>
                <w:color w:val="0000FF" w:themeColor="hyperlink"/>
                <w:szCs w:val="26"/>
                <w:u w:val="single"/>
              </w:rPr>
            </w:rPrChange>
          </w:rPr>
          <w:t>1.</w:t>
        </w:r>
        <w:r w:rsidRPr="000E451F">
          <w:rPr>
            <w:rFonts w:ascii="Lucida Bright" w:hAnsi="Lucida Bright" w:cs="Verdana"/>
            <w:szCs w:val="26"/>
            <w:rPrChange w:id="993" w:author="Amy Cohen" w:date="2015-03-16T16:36:00Z">
              <w:rPr>
                <w:rFonts w:ascii="Gill Sans" w:hAnsi="Gill Sans" w:cs="Verdana"/>
                <w:color w:val="0000FF" w:themeColor="hyperlink"/>
                <w:szCs w:val="26"/>
                <w:u w:val="single"/>
              </w:rPr>
            </w:rPrChange>
          </w:rPr>
          <w:t xml:space="preserve"> What are two specific examples William Still gives to support his assertion that black riders are better treated in other American cities?</w:t>
        </w:r>
      </w:ins>
    </w:p>
    <w:p w:rsidR="009B10EC" w:rsidRPr="005A332B" w:rsidRDefault="000E451F" w:rsidP="009B10EC">
      <w:pPr>
        <w:widowControl w:val="0"/>
        <w:numPr>
          <w:ins w:id="994" w:author="Amy Cohen" w:date="2015-03-16T16:33:00Z"/>
        </w:numPr>
        <w:autoSpaceDE w:val="0"/>
        <w:autoSpaceDN w:val="0"/>
        <w:adjustRightInd w:val="0"/>
        <w:spacing w:after="0"/>
        <w:rPr>
          <w:ins w:id="995" w:author="Amy Cohen" w:date="2015-03-16T16:33:00Z"/>
          <w:rFonts w:ascii="Lucida Bright" w:hAnsi="Lucida Bright" w:cs="Verdana"/>
          <w:b/>
          <w:szCs w:val="26"/>
          <w:rPrChange w:id="996" w:author="Amy Cohen" w:date="2015-03-16T16:36:00Z">
            <w:rPr>
              <w:ins w:id="997" w:author="Amy Cohen" w:date="2015-03-16T16:33:00Z"/>
              <w:rFonts w:ascii="American Typewriter" w:hAnsi="American Typewriter" w:cs="Verdana"/>
              <w:b/>
              <w:color w:val="FF6600"/>
              <w:szCs w:val="26"/>
            </w:rPr>
          </w:rPrChange>
        </w:rPr>
      </w:pPr>
      <w:ins w:id="998" w:author="Amy Cohen" w:date="2015-03-16T16:33:00Z">
        <w:r w:rsidRPr="000E451F">
          <w:rPr>
            <w:rFonts w:ascii="Lucida Bright" w:hAnsi="Lucida Bright" w:cs="Verdana"/>
            <w:b/>
            <w:szCs w:val="26"/>
            <w:rPrChange w:id="999" w:author="Amy Cohen" w:date="2015-03-16T16:36:00Z">
              <w:rPr>
                <w:rFonts w:ascii="American Typewriter" w:hAnsi="American Typewriter" w:cs="Verdana"/>
                <w:b/>
                <w:color w:val="FF6600"/>
                <w:szCs w:val="26"/>
                <w:u w:val="single"/>
              </w:rPr>
            </w:rPrChange>
          </w:rPr>
          <w:t>Possible answers include:</w:t>
        </w:r>
      </w:ins>
    </w:p>
    <w:p w:rsidR="009B10EC" w:rsidRPr="005A332B" w:rsidRDefault="000E451F" w:rsidP="009B10EC">
      <w:pPr>
        <w:pStyle w:val="ListParagraph"/>
        <w:widowControl w:val="0"/>
        <w:numPr>
          <w:ilvl w:val="0"/>
          <w:numId w:val="17"/>
          <w:ins w:id="1000" w:author="Amy Cohen" w:date="2015-03-16T16:33:00Z"/>
        </w:numPr>
        <w:autoSpaceDE w:val="0"/>
        <w:autoSpaceDN w:val="0"/>
        <w:adjustRightInd w:val="0"/>
        <w:spacing w:after="0"/>
        <w:rPr>
          <w:ins w:id="1001" w:author="Amy Cohen" w:date="2015-03-16T16:33:00Z"/>
          <w:rFonts w:ascii="Lucida Bright" w:hAnsi="Lucida Bright" w:cs="Verdana"/>
          <w:b/>
          <w:szCs w:val="26"/>
          <w:rPrChange w:id="1002" w:author="Amy Cohen" w:date="2015-03-16T16:36:00Z">
            <w:rPr>
              <w:ins w:id="1003" w:author="Amy Cohen" w:date="2015-03-16T16:33:00Z"/>
              <w:rFonts w:ascii="American Typewriter" w:hAnsi="American Typewriter" w:cs="Verdana"/>
              <w:b/>
              <w:color w:val="FF6600"/>
              <w:szCs w:val="26"/>
            </w:rPr>
          </w:rPrChange>
        </w:rPr>
      </w:pPr>
      <w:ins w:id="1004" w:author="Amy Cohen" w:date="2015-03-16T16:33:00Z">
        <w:r w:rsidRPr="000E451F">
          <w:rPr>
            <w:rFonts w:ascii="Lucida Bright" w:hAnsi="Lucida Bright" w:cs="Verdana"/>
            <w:b/>
            <w:szCs w:val="26"/>
            <w:rPrChange w:id="1005" w:author="Amy Cohen" w:date="2015-03-16T16:36:00Z">
              <w:rPr>
                <w:rFonts w:ascii="American Typewriter" w:hAnsi="American Typewriter" w:cs="Verdana"/>
                <w:b/>
                <w:color w:val="FF6600"/>
                <w:szCs w:val="26"/>
                <w:u w:val="single"/>
              </w:rPr>
            </w:rPrChange>
          </w:rPr>
          <w:t>In New Orleans, both enslaved and free blacks can ride streetcars and buses</w:t>
        </w:r>
      </w:ins>
    </w:p>
    <w:p w:rsidR="009B10EC" w:rsidRPr="005A332B" w:rsidRDefault="000E451F" w:rsidP="009B10EC">
      <w:pPr>
        <w:pStyle w:val="ListParagraph"/>
        <w:widowControl w:val="0"/>
        <w:numPr>
          <w:ilvl w:val="0"/>
          <w:numId w:val="17"/>
          <w:ins w:id="1006" w:author="Amy Cohen" w:date="2015-03-16T16:33:00Z"/>
        </w:numPr>
        <w:autoSpaceDE w:val="0"/>
        <w:autoSpaceDN w:val="0"/>
        <w:adjustRightInd w:val="0"/>
        <w:spacing w:after="0"/>
        <w:rPr>
          <w:ins w:id="1007" w:author="Amy Cohen" w:date="2015-03-16T16:33:00Z"/>
          <w:rFonts w:ascii="Lucida Bright" w:hAnsi="Lucida Bright" w:cs="Verdana"/>
          <w:b/>
          <w:szCs w:val="26"/>
          <w:rPrChange w:id="1008" w:author="Amy Cohen" w:date="2015-03-16T16:36:00Z">
            <w:rPr>
              <w:ins w:id="1009" w:author="Amy Cohen" w:date="2015-03-16T16:33:00Z"/>
              <w:rFonts w:ascii="American Typewriter" w:hAnsi="American Typewriter" w:cs="Verdana"/>
              <w:b/>
              <w:color w:val="FF6600"/>
              <w:szCs w:val="26"/>
            </w:rPr>
          </w:rPrChange>
        </w:rPr>
      </w:pPr>
      <w:ins w:id="1010" w:author="Amy Cohen" w:date="2015-03-16T16:33:00Z">
        <w:r w:rsidRPr="000E451F">
          <w:rPr>
            <w:rFonts w:ascii="Lucida Bright" w:hAnsi="Lucida Bright" w:cs="Verdana"/>
            <w:b/>
            <w:szCs w:val="26"/>
            <w:rPrChange w:id="1011" w:author="Amy Cohen" w:date="2015-03-16T16:36:00Z">
              <w:rPr>
                <w:rFonts w:ascii="American Typewriter" w:hAnsi="American Typewriter" w:cs="Verdana"/>
                <w:b/>
                <w:color w:val="FF6600"/>
                <w:szCs w:val="26"/>
                <w:u w:val="single"/>
              </w:rPr>
            </w:rPrChange>
          </w:rPr>
          <w:t>In Cincinnati, black women can ride buses</w:t>
        </w:r>
      </w:ins>
    </w:p>
    <w:p w:rsidR="009B10EC" w:rsidRPr="005A332B" w:rsidRDefault="000E451F" w:rsidP="009B10EC">
      <w:pPr>
        <w:pStyle w:val="ListParagraph"/>
        <w:widowControl w:val="0"/>
        <w:numPr>
          <w:ilvl w:val="0"/>
          <w:numId w:val="17"/>
          <w:ins w:id="1012" w:author="Amy Cohen" w:date="2015-03-16T16:33:00Z"/>
        </w:numPr>
        <w:autoSpaceDE w:val="0"/>
        <w:autoSpaceDN w:val="0"/>
        <w:adjustRightInd w:val="0"/>
        <w:spacing w:after="0"/>
        <w:rPr>
          <w:ins w:id="1013" w:author="Amy Cohen" w:date="2015-03-16T16:33:00Z"/>
          <w:rFonts w:ascii="Lucida Bright" w:hAnsi="Lucida Bright" w:cs="Verdana"/>
          <w:b/>
          <w:szCs w:val="26"/>
          <w:rPrChange w:id="1014" w:author="Amy Cohen" w:date="2015-03-16T16:36:00Z">
            <w:rPr>
              <w:ins w:id="1015" w:author="Amy Cohen" w:date="2015-03-16T16:33:00Z"/>
              <w:rFonts w:ascii="American Typewriter" w:hAnsi="American Typewriter" w:cs="Verdana"/>
              <w:b/>
              <w:color w:val="FF6600"/>
              <w:szCs w:val="26"/>
            </w:rPr>
          </w:rPrChange>
        </w:rPr>
      </w:pPr>
      <w:ins w:id="1016" w:author="Amy Cohen" w:date="2015-03-16T16:33:00Z">
        <w:r w:rsidRPr="000E451F">
          <w:rPr>
            <w:rFonts w:ascii="Lucida Bright" w:hAnsi="Lucida Bright" w:cs="Verdana"/>
            <w:b/>
            <w:szCs w:val="26"/>
            <w:rPrChange w:id="1017" w:author="Amy Cohen" w:date="2015-03-16T16:36:00Z">
              <w:rPr>
                <w:rFonts w:ascii="American Typewriter" w:hAnsi="American Typewriter" w:cs="Verdana"/>
                <w:b/>
                <w:color w:val="FF6600"/>
                <w:szCs w:val="26"/>
                <w:u w:val="single"/>
              </w:rPr>
            </w:rPrChange>
          </w:rPr>
          <w:t>In Chicago/New York/Brooklyn/Boston there are no restrictions</w:t>
        </w:r>
      </w:ins>
    </w:p>
    <w:p w:rsidR="009B10EC" w:rsidRPr="005A332B" w:rsidRDefault="009B10EC" w:rsidP="009B10EC">
      <w:pPr>
        <w:widowControl w:val="0"/>
        <w:numPr>
          <w:ins w:id="1018" w:author="Amy Cohen" w:date="2015-03-16T16:33:00Z"/>
        </w:numPr>
        <w:autoSpaceDE w:val="0"/>
        <w:autoSpaceDN w:val="0"/>
        <w:adjustRightInd w:val="0"/>
        <w:spacing w:after="0"/>
        <w:rPr>
          <w:ins w:id="1019" w:author="Amy Cohen" w:date="2015-03-16T16:33:00Z"/>
          <w:rFonts w:ascii="Lucida Bright" w:hAnsi="Lucida Bright" w:cs="Verdana"/>
          <w:szCs w:val="26"/>
          <w:rPrChange w:id="1020" w:author="Amy Cohen" w:date="2015-03-16T16:36:00Z">
            <w:rPr>
              <w:ins w:id="1021" w:author="Amy Cohen" w:date="2015-03-16T16:33:00Z"/>
              <w:rFonts w:ascii="Gill Sans" w:hAnsi="Gill Sans" w:cs="Verdana"/>
              <w:color w:val="494949"/>
              <w:szCs w:val="26"/>
            </w:rPr>
          </w:rPrChange>
        </w:rPr>
      </w:pPr>
    </w:p>
    <w:p w:rsidR="009B10EC" w:rsidRPr="005A332B" w:rsidRDefault="000E451F" w:rsidP="009B10EC">
      <w:pPr>
        <w:widowControl w:val="0"/>
        <w:numPr>
          <w:ins w:id="1022" w:author="Amy Cohen" w:date="2015-03-16T16:33:00Z"/>
        </w:numPr>
        <w:autoSpaceDE w:val="0"/>
        <w:autoSpaceDN w:val="0"/>
        <w:adjustRightInd w:val="0"/>
        <w:spacing w:after="0"/>
        <w:rPr>
          <w:ins w:id="1023" w:author="Amy Cohen" w:date="2015-03-16T16:33:00Z"/>
          <w:rFonts w:ascii="Lucida Bright" w:hAnsi="Lucida Bright" w:cs="Verdana"/>
          <w:szCs w:val="26"/>
          <w:rPrChange w:id="1024" w:author="Amy Cohen" w:date="2015-03-16T16:36:00Z">
            <w:rPr>
              <w:ins w:id="1025" w:author="Amy Cohen" w:date="2015-03-16T16:33:00Z"/>
              <w:rFonts w:ascii="Gill Sans" w:hAnsi="Gill Sans" w:cs="Verdana"/>
              <w:szCs w:val="26"/>
            </w:rPr>
          </w:rPrChange>
        </w:rPr>
      </w:pPr>
      <w:ins w:id="1026" w:author="Amy Cohen" w:date="2015-03-16T16:33:00Z">
        <w:r w:rsidRPr="000E451F">
          <w:rPr>
            <w:rFonts w:ascii="Lucida Bright" w:hAnsi="Lucida Bright" w:cs="Verdana"/>
            <w:b/>
            <w:szCs w:val="26"/>
            <w:rPrChange w:id="1027" w:author="Amy Cohen" w:date="2015-03-16T16:36:00Z">
              <w:rPr>
                <w:rFonts w:ascii="Gill Sans" w:hAnsi="Gill Sans" w:cs="Verdana"/>
                <w:b/>
                <w:color w:val="0000FF" w:themeColor="hyperlink"/>
                <w:szCs w:val="26"/>
                <w:u w:val="single"/>
              </w:rPr>
            </w:rPrChange>
          </w:rPr>
          <w:t>2.</w:t>
        </w:r>
        <w:r w:rsidRPr="000E451F">
          <w:rPr>
            <w:rFonts w:ascii="Lucida Bright" w:hAnsi="Lucida Bright" w:cs="Verdana"/>
            <w:szCs w:val="26"/>
            <w:rPrChange w:id="1028" w:author="Amy Cohen" w:date="2015-03-16T16:36:00Z">
              <w:rPr>
                <w:rFonts w:ascii="Gill Sans" w:hAnsi="Gill Sans" w:cs="Verdana"/>
                <w:color w:val="0000FF" w:themeColor="hyperlink"/>
                <w:szCs w:val="26"/>
                <w:u w:val="single"/>
              </w:rPr>
            </w:rPrChange>
          </w:rPr>
          <w:t xml:space="preserve"> In what way does </w:t>
        </w:r>
        <w:proofErr w:type="gramStart"/>
        <w:r w:rsidRPr="000E451F">
          <w:rPr>
            <w:rFonts w:ascii="Lucida Bright" w:hAnsi="Lucida Bright" w:cs="Verdana"/>
            <w:szCs w:val="26"/>
            <w:rPrChange w:id="1029" w:author="Amy Cohen" w:date="2015-03-16T16:36:00Z">
              <w:rPr>
                <w:rFonts w:ascii="Gill Sans" w:hAnsi="Gill Sans" w:cs="Verdana"/>
                <w:color w:val="0000FF" w:themeColor="hyperlink"/>
                <w:szCs w:val="26"/>
                <w:u w:val="single"/>
              </w:rPr>
            </w:rPrChange>
          </w:rPr>
          <w:t>Still</w:t>
        </w:r>
        <w:proofErr w:type="gramEnd"/>
        <w:r w:rsidRPr="000E451F">
          <w:rPr>
            <w:rFonts w:ascii="Lucida Bright" w:hAnsi="Lucida Bright" w:cs="Verdana"/>
            <w:szCs w:val="26"/>
            <w:rPrChange w:id="1030" w:author="Amy Cohen" w:date="2015-03-16T16:36:00Z">
              <w:rPr>
                <w:rFonts w:ascii="Gill Sans" w:hAnsi="Gill Sans" w:cs="Verdana"/>
                <w:color w:val="0000FF" w:themeColor="hyperlink"/>
                <w:szCs w:val="26"/>
                <w:u w:val="single"/>
              </w:rPr>
            </w:rPrChange>
          </w:rPr>
          <w:t xml:space="preserve"> find it hypocritical that black riders are so severely restricted in Philadelphia?</w:t>
        </w:r>
      </w:ins>
    </w:p>
    <w:p w:rsidR="009B10EC" w:rsidRPr="005A332B" w:rsidRDefault="000E451F" w:rsidP="009B10EC">
      <w:pPr>
        <w:widowControl w:val="0"/>
        <w:numPr>
          <w:ins w:id="1031" w:author="Amy Cohen" w:date="2015-03-16T16:33:00Z"/>
        </w:numPr>
        <w:autoSpaceDE w:val="0"/>
        <w:autoSpaceDN w:val="0"/>
        <w:adjustRightInd w:val="0"/>
        <w:spacing w:after="0"/>
        <w:rPr>
          <w:ins w:id="1032" w:author="Amy Cohen" w:date="2015-03-16T16:33:00Z"/>
          <w:rFonts w:ascii="Lucida Bright" w:hAnsi="Lucida Bright" w:cs="Verdana"/>
          <w:b/>
          <w:szCs w:val="26"/>
          <w:rPrChange w:id="1033" w:author="Amy Cohen" w:date="2015-03-16T16:36:00Z">
            <w:rPr>
              <w:ins w:id="1034" w:author="Amy Cohen" w:date="2015-03-16T16:33:00Z"/>
              <w:rFonts w:ascii="American Typewriter" w:hAnsi="American Typewriter" w:cs="Verdana"/>
              <w:b/>
              <w:color w:val="FF6600"/>
              <w:szCs w:val="26"/>
            </w:rPr>
          </w:rPrChange>
        </w:rPr>
      </w:pPr>
      <w:ins w:id="1035" w:author="Amy Cohen" w:date="2015-03-16T16:33:00Z">
        <w:r w:rsidRPr="000E451F">
          <w:rPr>
            <w:rFonts w:ascii="Lucida Bright" w:hAnsi="Lucida Bright" w:cs="Verdana"/>
            <w:b/>
            <w:szCs w:val="26"/>
            <w:rPrChange w:id="1036" w:author="Amy Cohen" w:date="2015-03-16T16:36:00Z">
              <w:rPr>
                <w:rFonts w:ascii="American Typewriter" w:hAnsi="American Typewriter" w:cs="Verdana"/>
                <w:b/>
                <w:color w:val="FF6600"/>
                <w:szCs w:val="26"/>
                <w:u w:val="single"/>
              </w:rPr>
            </w:rPrChange>
          </w:rPr>
          <w:t>Philadelphia is known as "the city of Brotherly Love".  Under the influence of Quakers, Philadelphia is a leading city in terms of religious and charitable organizations, even those that try to help people in Africa.</w:t>
        </w:r>
      </w:ins>
    </w:p>
    <w:p w:rsidR="009B10EC" w:rsidRPr="005A332B" w:rsidRDefault="009B10EC" w:rsidP="009B10EC">
      <w:pPr>
        <w:widowControl w:val="0"/>
        <w:numPr>
          <w:ins w:id="1037" w:author="Amy Cohen" w:date="2015-03-16T16:33:00Z"/>
        </w:numPr>
        <w:autoSpaceDE w:val="0"/>
        <w:autoSpaceDN w:val="0"/>
        <w:adjustRightInd w:val="0"/>
        <w:spacing w:after="0"/>
        <w:rPr>
          <w:ins w:id="1038" w:author="Amy Cohen" w:date="2015-03-16T16:33:00Z"/>
          <w:rFonts w:ascii="Lucida Bright" w:hAnsi="Lucida Bright" w:cs="Verdana"/>
          <w:b/>
          <w:szCs w:val="26"/>
          <w:rPrChange w:id="1039" w:author="Amy Cohen" w:date="2015-03-16T16:36:00Z">
            <w:rPr>
              <w:ins w:id="1040" w:author="Amy Cohen" w:date="2015-03-16T16:33:00Z"/>
              <w:rFonts w:ascii="Gill Sans" w:hAnsi="Gill Sans" w:cs="Verdana"/>
              <w:b/>
              <w:color w:val="FF6600"/>
              <w:szCs w:val="26"/>
            </w:rPr>
          </w:rPrChange>
        </w:rPr>
      </w:pPr>
    </w:p>
    <w:p w:rsidR="009B10EC" w:rsidRPr="005A332B" w:rsidRDefault="009B10EC" w:rsidP="009B10EC">
      <w:pPr>
        <w:widowControl w:val="0"/>
        <w:numPr>
          <w:ins w:id="1041" w:author="Amy Cohen" w:date="2015-03-16T16:33:00Z"/>
        </w:numPr>
        <w:autoSpaceDE w:val="0"/>
        <w:autoSpaceDN w:val="0"/>
        <w:adjustRightInd w:val="0"/>
        <w:spacing w:after="0"/>
        <w:rPr>
          <w:ins w:id="1042" w:author="Amy Cohen" w:date="2015-03-16T16:33:00Z"/>
          <w:rFonts w:ascii="Lucida Bright" w:hAnsi="Lucida Bright" w:cs="Verdana"/>
          <w:szCs w:val="26"/>
          <w:rPrChange w:id="1043" w:author="Amy Cohen" w:date="2015-03-16T16:36:00Z">
            <w:rPr>
              <w:ins w:id="1044" w:author="Amy Cohen" w:date="2015-03-16T16:33:00Z"/>
              <w:rFonts w:ascii="Gill Sans" w:hAnsi="Gill Sans" w:cs="Verdana"/>
              <w:szCs w:val="26"/>
            </w:rPr>
          </w:rPrChange>
        </w:rPr>
      </w:pPr>
    </w:p>
    <w:p w:rsidR="009B10EC" w:rsidRPr="005A332B" w:rsidRDefault="000E451F" w:rsidP="009B10EC">
      <w:pPr>
        <w:widowControl w:val="0"/>
        <w:numPr>
          <w:ins w:id="1045" w:author="Amy Cohen" w:date="2015-03-16T16:33:00Z"/>
        </w:numPr>
        <w:autoSpaceDE w:val="0"/>
        <w:autoSpaceDN w:val="0"/>
        <w:adjustRightInd w:val="0"/>
        <w:spacing w:after="0"/>
        <w:rPr>
          <w:ins w:id="1046" w:author="Amy Cohen" w:date="2015-03-16T16:33:00Z"/>
          <w:rFonts w:ascii="Lucida Bright" w:hAnsi="Lucida Bright" w:cs="Verdana"/>
          <w:szCs w:val="26"/>
          <w:rPrChange w:id="1047" w:author="Amy Cohen" w:date="2015-03-16T16:36:00Z">
            <w:rPr>
              <w:ins w:id="1048" w:author="Amy Cohen" w:date="2015-03-16T16:33:00Z"/>
              <w:rFonts w:ascii="Gill Sans" w:hAnsi="Gill Sans" w:cs="Verdana"/>
              <w:szCs w:val="26"/>
            </w:rPr>
          </w:rPrChange>
        </w:rPr>
      </w:pPr>
      <w:ins w:id="1049" w:author="Amy Cohen" w:date="2015-03-16T16:33:00Z">
        <w:r w:rsidRPr="000E451F">
          <w:rPr>
            <w:rFonts w:ascii="Lucida Bright" w:hAnsi="Lucida Bright" w:cs="Verdana"/>
            <w:b/>
            <w:szCs w:val="26"/>
            <w:rPrChange w:id="1050" w:author="Amy Cohen" w:date="2015-03-16T16:36:00Z">
              <w:rPr>
                <w:rFonts w:ascii="Gill Sans" w:hAnsi="Gill Sans" w:cs="Verdana"/>
                <w:b/>
                <w:color w:val="0000FF" w:themeColor="hyperlink"/>
                <w:szCs w:val="26"/>
                <w:u w:val="single"/>
              </w:rPr>
            </w:rPrChange>
          </w:rPr>
          <w:t>3.</w:t>
        </w:r>
        <w:r w:rsidRPr="000E451F">
          <w:rPr>
            <w:rFonts w:ascii="Lucida Bright" w:hAnsi="Lucida Bright" w:cs="Verdana"/>
            <w:szCs w:val="26"/>
            <w:rPrChange w:id="1051" w:author="Amy Cohen" w:date="2015-03-16T16:36:00Z">
              <w:rPr>
                <w:rFonts w:ascii="Gill Sans" w:hAnsi="Gill Sans" w:cs="Verdana"/>
                <w:color w:val="0000FF" w:themeColor="hyperlink"/>
                <w:szCs w:val="26"/>
                <w:u w:val="single"/>
              </w:rPr>
            </w:rPrChange>
          </w:rPr>
          <w:t xml:space="preserve"> Still argues that Philadelphians should not generalize about blacks based on the people who live in "the vicinity of St. Mary, Bedford, Seventh and Lombard streets". Give three specific examples of what can be found in black communities outside of this "ill-fated region".</w:t>
        </w:r>
      </w:ins>
    </w:p>
    <w:p w:rsidR="009B10EC" w:rsidRPr="005A332B" w:rsidRDefault="000E451F" w:rsidP="009B10EC">
      <w:pPr>
        <w:widowControl w:val="0"/>
        <w:numPr>
          <w:ins w:id="1052" w:author="Amy Cohen" w:date="2015-03-16T16:33:00Z"/>
        </w:numPr>
        <w:autoSpaceDE w:val="0"/>
        <w:autoSpaceDN w:val="0"/>
        <w:adjustRightInd w:val="0"/>
        <w:spacing w:after="0"/>
        <w:rPr>
          <w:ins w:id="1053" w:author="Amy Cohen" w:date="2015-03-16T16:33:00Z"/>
          <w:rFonts w:ascii="Lucida Bright" w:hAnsi="Lucida Bright" w:cs="Verdana"/>
          <w:b/>
          <w:szCs w:val="26"/>
          <w:rPrChange w:id="1054" w:author="Amy Cohen" w:date="2015-03-16T16:36:00Z">
            <w:rPr>
              <w:ins w:id="1055" w:author="Amy Cohen" w:date="2015-03-16T16:33:00Z"/>
              <w:rFonts w:ascii="American Typewriter" w:hAnsi="American Typewriter" w:cs="Verdana"/>
              <w:b/>
              <w:color w:val="FF6600"/>
              <w:szCs w:val="26"/>
            </w:rPr>
          </w:rPrChange>
        </w:rPr>
      </w:pPr>
      <w:ins w:id="1056" w:author="Amy Cohen" w:date="2015-03-16T16:33:00Z">
        <w:r w:rsidRPr="000E451F">
          <w:rPr>
            <w:rFonts w:ascii="Lucida Bright" w:hAnsi="Lucida Bright" w:cs="Verdana"/>
            <w:b/>
            <w:szCs w:val="26"/>
            <w:rPrChange w:id="1057" w:author="Amy Cohen" w:date="2015-03-16T16:36:00Z">
              <w:rPr>
                <w:rFonts w:ascii="American Typewriter" w:hAnsi="American Typewriter" w:cs="Verdana"/>
                <w:b/>
                <w:color w:val="FF6600"/>
                <w:szCs w:val="26"/>
                <w:u w:val="single"/>
              </w:rPr>
            </w:rPrChange>
          </w:rPr>
          <w:t>Possible answers include:</w:t>
        </w:r>
      </w:ins>
    </w:p>
    <w:p w:rsidR="009B10EC" w:rsidRPr="005A332B" w:rsidRDefault="000E451F" w:rsidP="009B10EC">
      <w:pPr>
        <w:pStyle w:val="ListParagraph"/>
        <w:widowControl w:val="0"/>
        <w:numPr>
          <w:ilvl w:val="0"/>
          <w:numId w:val="18"/>
          <w:ins w:id="1058" w:author="Amy Cohen" w:date="2015-03-16T16:33:00Z"/>
        </w:numPr>
        <w:autoSpaceDE w:val="0"/>
        <w:autoSpaceDN w:val="0"/>
        <w:adjustRightInd w:val="0"/>
        <w:spacing w:after="0"/>
        <w:rPr>
          <w:ins w:id="1059" w:author="Amy Cohen" w:date="2015-03-16T16:33:00Z"/>
          <w:rFonts w:ascii="Lucida Bright" w:hAnsi="Lucida Bright" w:cs="Verdana"/>
          <w:b/>
          <w:szCs w:val="26"/>
          <w:rPrChange w:id="1060" w:author="Amy Cohen" w:date="2015-03-16T16:36:00Z">
            <w:rPr>
              <w:ins w:id="1061" w:author="Amy Cohen" w:date="2015-03-16T16:33:00Z"/>
              <w:rFonts w:ascii="American Typewriter" w:hAnsi="American Typewriter" w:cs="Verdana"/>
              <w:b/>
              <w:color w:val="FF6600"/>
              <w:szCs w:val="26"/>
            </w:rPr>
          </w:rPrChange>
        </w:rPr>
      </w:pPr>
      <w:ins w:id="1062" w:author="Amy Cohen" w:date="2015-03-16T16:33:00Z">
        <w:r w:rsidRPr="000E451F">
          <w:rPr>
            <w:rFonts w:ascii="Lucida Bright" w:hAnsi="Lucida Bright" w:cs="Verdana"/>
            <w:b/>
            <w:szCs w:val="26"/>
            <w:rPrChange w:id="1063" w:author="Amy Cohen" w:date="2015-03-16T16:36:00Z">
              <w:rPr>
                <w:rFonts w:ascii="American Typewriter" w:hAnsi="American Typewriter" w:cs="Verdana"/>
                <w:b/>
                <w:color w:val="FF6600"/>
                <w:szCs w:val="26"/>
                <w:u w:val="single"/>
              </w:rPr>
            </w:rPrChange>
          </w:rPr>
          <w:t>18-20 churches/Sunday schools</w:t>
        </w:r>
      </w:ins>
    </w:p>
    <w:p w:rsidR="009B10EC" w:rsidRPr="005A332B" w:rsidRDefault="000E451F" w:rsidP="009B10EC">
      <w:pPr>
        <w:pStyle w:val="ListParagraph"/>
        <w:widowControl w:val="0"/>
        <w:numPr>
          <w:ilvl w:val="0"/>
          <w:numId w:val="18"/>
          <w:ins w:id="1064" w:author="Amy Cohen" w:date="2015-03-16T16:33:00Z"/>
        </w:numPr>
        <w:autoSpaceDE w:val="0"/>
        <w:autoSpaceDN w:val="0"/>
        <w:adjustRightInd w:val="0"/>
        <w:spacing w:after="0"/>
        <w:rPr>
          <w:ins w:id="1065" w:author="Amy Cohen" w:date="2015-03-16T16:33:00Z"/>
          <w:rFonts w:ascii="Lucida Bright" w:hAnsi="Lucida Bright" w:cs="Verdana"/>
          <w:b/>
          <w:szCs w:val="26"/>
          <w:rPrChange w:id="1066" w:author="Amy Cohen" w:date="2015-03-16T16:36:00Z">
            <w:rPr>
              <w:ins w:id="1067" w:author="Amy Cohen" w:date="2015-03-16T16:33:00Z"/>
              <w:rFonts w:ascii="American Typewriter" w:hAnsi="American Typewriter" w:cs="Verdana"/>
              <w:b/>
              <w:color w:val="FF6600"/>
              <w:szCs w:val="26"/>
            </w:rPr>
          </w:rPrChange>
        </w:rPr>
      </w:pPr>
      <w:ins w:id="1068" w:author="Amy Cohen" w:date="2015-03-16T16:33:00Z">
        <w:r w:rsidRPr="000E451F">
          <w:rPr>
            <w:rFonts w:ascii="Lucida Bright" w:hAnsi="Lucida Bright" w:cs="Verdana"/>
            <w:b/>
            <w:szCs w:val="26"/>
            <w:rPrChange w:id="1069" w:author="Amy Cohen" w:date="2015-03-16T16:36:00Z">
              <w:rPr>
                <w:rFonts w:ascii="American Typewriter" w:hAnsi="American Typewriter" w:cs="Verdana"/>
                <w:b/>
                <w:color w:val="FF6600"/>
                <w:szCs w:val="26"/>
                <w:u w:val="single"/>
              </w:rPr>
            </w:rPrChange>
          </w:rPr>
          <w:t>Dozens of beneficial societies</w:t>
        </w:r>
      </w:ins>
    </w:p>
    <w:p w:rsidR="009B10EC" w:rsidRPr="005A332B" w:rsidRDefault="000E451F" w:rsidP="009B10EC">
      <w:pPr>
        <w:pStyle w:val="ListParagraph"/>
        <w:widowControl w:val="0"/>
        <w:numPr>
          <w:ilvl w:val="0"/>
          <w:numId w:val="18"/>
          <w:ins w:id="1070" w:author="Amy Cohen" w:date="2015-03-16T16:33:00Z"/>
        </w:numPr>
        <w:autoSpaceDE w:val="0"/>
        <w:autoSpaceDN w:val="0"/>
        <w:adjustRightInd w:val="0"/>
        <w:spacing w:after="0"/>
        <w:rPr>
          <w:ins w:id="1071" w:author="Amy Cohen" w:date="2015-03-16T16:33:00Z"/>
          <w:rFonts w:ascii="Lucida Bright" w:hAnsi="Lucida Bright" w:cs="Verdana"/>
          <w:b/>
          <w:szCs w:val="26"/>
          <w:rPrChange w:id="1072" w:author="Amy Cohen" w:date="2015-03-16T16:36:00Z">
            <w:rPr>
              <w:ins w:id="1073" w:author="Amy Cohen" w:date="2015-03-16T16:33:00Z"/>
              <w:rFonts w:ascii="American Typewriter" w:hAnsi="American Typewriter" w:cs="Verdana"/>
              <w:b/>
              <w:color w:val="FF6600"/>
              <w:szCs w:val="26"/>
            </w:rPr>
          </w:rPrChange>
        </w:rPr>
      </w:pPr>
      <w:ins w:id="1074" w:author="Amy Cohen" w:date="2015-03-16T16:33:00Z">
        <w:r w:rsidRPr="000E451F">
          <w:rPr>
            <w:rFonts w:ascii="Lucida Bright" w:hAnsi="Lucida Bright" w:cs="Verdana"/>
            <w:b/>
            <w:szCs w:val="26"/>
            <w:rPrChange w:id="1075" w:author="Amy Cohen" w:date="2015-03-16T16:36:00Z">
              <w:rPr>
                <w:rFonts w:ascii="American Typewriter" w:hAnsi="American Typewriter" w:cs="Verdana"/>
                <w:b/>
                <w:color w:val="FF6600"/>
                <w:szCs w:val="26"/>
                <w:u w:val="single"/>
              </w:rPr>
            </w:rPrChange>
          </w:rPr>
          <w:t>Nice houses (well furnished, valuable) owned by blacks</w:t>
        </w:r>
      </w:ins>
    </w:p>
    <w:p w:rsidR="009B10EC" w:rsidRPr="005A332B" w:rsidRDefault="000E451F" w:rsidP="009B10EC">
      <w:pPr>
        <w:pStyle w:val="ListParagraph"/>
        <w:widowControl w:val="0"/>
        <w:numPr>
          <w:ilvl w:val="0"/>
          <w:numId w:val="18"/>
          <w:ins w:id="1076" w:author="Amy Cohen" w:date="2015-03-16T16:33:00Z"/>
        </w:numPr>
        <w:autoSpaceDE w:val="0"/>
        <w:autoSpaceDN w:val="0"/>
        <w:adjustRightInd w:val="0"/>
        <w:spacing w:after="0"/>
        <w:rPr>
          <w:ins w:id="1077" w:author="Amy Cohen" w:date="2015-03-16T16:33:00Z"/>
          <w:rFonts w:ascii="Lucida Bright" w:hAnsi="Lucida Bright" w:cs="Verdana"/>
          <w:b/>
          <w:szCs w:val="26"/>
          <w:rPrChange w:id="1078" w:author="Amy Cohen" w:date="2015-03-16T16:36:00Z">
            <w:rPr>
              <w:ins w:id="1079" w:author="Amy Cohen" w:date="2015-03-16T16:33:00Z"/>
              <w:rFonts w:ascii="American Typewriter" w:hAnsi="American Typewriter" w:cs="Verdana"/>
              <w:b/>
              <w:color w:val="FF6600"/>
              <w:szCs w:val="26"/>
            </w:rPr>
          </w:rPrChange>
        </w:rPr>
      </w:pPr>
      <w:ins w:id="1080" w:author="Amy Cohen" w:date="2015-03-16T16:33:00Z">
        <w:r w:rsidRPr="000E451F">
          <w:rPr>
            <w:rFonts w:ascii="Lucida Bright" w:hAnsi="Lucida Bright" w:cs="Verdana"/>
            <w:b/>
            <w:szCs w:val="26"/>
            <w:rPrChange w:id="1081" w:author="Amy Cohen" w:date="2015-03-16T16:36:00Z">
              <w:rPr>
                <w:rFonts w:ascii="American Typewriter" w:hAnsi="American Typewriter" w:cs="Verdana"/>
                <w:b/>
                <w:color w:val="FF6600"/>
                <w:szCs w:val="26"/>
                <w:u w:val="single"/>
              </w:rPr>
            </w:rPrChange>
          </w:rPr>
          <w:t>Stores owned by blacks</w:t>
        </w:r>
      </w:ins>
    </w:p>
    <w:p w:rsidR="009B10EC" w:rsidRPr="005A332B" w:rsidRDefault="000E451F" w:rsidP="009B10EC">
      <w:pPr>
        <w:pStyle w:val="ListParagraph"/>
        <w:widowControl w:val="0"/>
        <w:numPr>
          <w:ilvl w:val="0"/>
          <w:numId w:val="18"/>
          <w:ins w:id="1082" w:author="Amy Cohen" w:date="2015-03-16T16:33:00Z"/>
        </w:numPr>
        <w:autoSpaceDE w:val="0"/>
        <w:autoSpaceDN w:val="0"/>
        <w:adjustRightInd w:val="0"/>
        <w:spacing w:after="0"/>
        <w:rPr>
          <w:ins w:id="1083" w:author="Amy Cohen" w:date="2015-03-16T16:33:00Z"/>
          <w:rFonts w:ascii="Lucida Bright" w:hAnsi="Lucida Bright" w:cs="Verdana"/>
          <w:b/>
          <w:szCs w:val="26"/>
          <w:rPrChange w:id="1084" w:author="Amy Cohen" w:date="2015-03-16T16:36:00Z">
            <w:rPr>
              <w:ins w:id="1085" w:author="Amy Cohen" w:date="2015-03-16T16:33:00Z"/>
              <w:rFonts w:ascii="American Typewriter" w:hAnsi="American Typewriter" w:cs="Verdana"/>
              <w:b/>
              <w:color w:val="FF6600"/>
              <w:szCs w:val="26"/>
            </w:rPr>
          </w:rPrChange>
        </w:rPr>
      </w:pPr>
      <w:ins w:id="1086" w:author="Amy Cohen" w:date="2015-03-16T16:33:00Z">
        <w:r w:rsidRPr="000E451F">
          <w:rPr>
            <w:rFonts w:ascii="Lucida Bright" w:hAnsi="Lucida Bright" w:cs="Verdana"/>
            <w:b/>
            <w:szCs w:val="26"/>
            <w:rPrChange w:id="1087" w:author="Amy Cohen" w:date="2015-03-16T16:36:00Z">
              <w:rPr>
                <w:rFonts w:ascii="American Typewriter" w:hAnsi="American Typewriter" w:cs="Verdana"/>
                <w:b/>
                <w:color w:val="FF6600"/>
                <w:szCs w:val="26"/>
                <w:u w:val="single"/>
              </w:rPr>
            </w:rPrChange>
          </w:rPr>
          <w:t>"Industrious, sober, and decent people" who "own considerable real estate"</w:t>
        </w:r>
      </w:ins>
    </w:p>
    <w:p w:rsidR="009B10EC" w:rsidRPr="005A332B" w:rsidRDefault="009B10EC" w:rsidP="009B10EC">
      <w:pPr>
        <w:widowControl w:val="0"/>
        <w:numPr>
          <w:ins w:id="1088" w:author="Amy Cohen" w:date="2015-03-16T16:33:00Z"/>
        </w:numPr>
        <w:autoSpaceDE w:val="0"/>
        <w:autoSpaceDN w:val="0"/>
        <w:adjustRightInd w:val="0"/>
        <w:spacing w:after="0"/>
        <w:rPr>
          <w:ins w:id="1089" w:author="Amy Cohen" w:date="2015-03-16T16:33:00Z"/>
          <w:rFonts w:ascii="Lucida Bright" w:hAnsi="Lucida Bright" w:cs="Verdana"/>
          <w:szCs w:val="26"/>
          <w:rPrChange w:id="1090" w:author="Amy Cohen" w:date="2015-03-16T16:36:00Z">
            <w:rPr>
              <w:ins w:id="1091" w:author="Amy Cohen" w:date="2015-03-16T16:33:00Z"/>
              <w:rFonts w:ascii="Gill Sans" w:hAnsi="Gill Sans" w:cs="Verdana"/>
              <w:szCs w:val="26"/>
            </w:rPr>
          </w:rPrChange>
        </w:rPr>
      </w:pPr>
    </w:p>
    <w:p w:rsidR="009B10EC" w:rsidRPr="005A332B" w:rsidRDefault="000E451F" w:rsidP="009B10EC">
      <w:pPr>
        <w:widowControl w:val="0"/>
        <w:numPr>
          <w:ins w:id="1092" w:author="Amy Cohen" w:date="2015-03-16T16:33:00Z"/>
        </w:numPr>
        <w:autoSpaceDE w:val="0"/>
        <w:autoSpaceDN w:val="0"/>
        <w:adjustRightInd w:val="0"/>
        <w:spacing w:after="0"/>
        <w:rPr>
          <w:ins w:id="1093" w:author="Amy Cohen" w:date="2015-03-16T16:33:00Z"/>
          <w:rFonts w:ascii="Lucida Bright" w:hAnsi="Lucida Bright" w:cs="Verdana"/>
          <w:szCs w:val="26"/>
          <w:rPrChange w:id="1094" w:author="Amy Cohen" w:date="2015-03-16T16:36:00Z">
            <w:rPr>
              <w:ins w:id="1095" w:author="Amy Cohen" w:date="2015-03-16T16:33:00Z"/>
              <w:rFonts w:ascii="Gill Sans" w:hAnsi="Gill Sans" w:cs="Verdana"/>
              <w:szCs w:val="26"/>
            </w:rPr>
          </w:rPrChange>
        </w:rPr>
      </w:pPr>
      <w:ins w:id="1096" w:author="Amy Cohen" w:date="2015-03-16T16:33:00Z">
        <w:r w:rsidRPr="000E451F">
          <w:rPr>
            <w:rFonts w:ascii="Lucida Bright" w:hAnsi="Lucida Bright" w:cs="Verdana"/>
            <w:b/>
            <w:szCs w:val="26"/>
            <w:rPrChange w:id="1097" w:author="Amy Cohen" w:date="2015-03-16T16:36:00Z">
              <w:rPr>
                <w:rFonts w:ascii="Gill Sans" w:hAnsi="Gill Sans" w:cs="Verdana"/>
                <w:b/>
                <w:color w:val="0000FF" w:themeColor="hyperlink"/>
                <w:szCs w:val="26"/>
                <w:u w:val="single"/>
              </w:rPr>
            </w:rPrChange>
          </w:rPr>
          <w:t>4.</w:t>
        </w:r>
        <w:r w:rsidRPr="000E451F">
          <w:rPr>
            <w:rFonts w:ascii="Lucida Bright" w:hAnsi="Lucida Bright" w:cs="Verdana"/>
            <w:szCs w:val="26"/>
            <w:rPrChange w:id="1098" w:author="Amy Cohen" w:date="2015-03-16T16:36:00Z">
              <w:rPr>
                <w:rFonts w:ascii="Gill Sans" w:hAnsi="Gill Sans" w:cs="Verdana"/>
                <w:color w:val="0000FF" w:themeColor="hyperlink"/>
                <w:szCs w:val="26"/>
                <w:u w:val="single"/>
              </w:rPr>
            </w:rPrChange>
          </w:rPr>
          <w:t xml:space="preserve"> William Still seems to be arguing for the rights of elite blacks to ride on the streetcars rather than all black people. Why might he have pursued this strategy, and what is your opinion of Still's approach?</w:t>
        </w:r>
      </w:ins>
    </w:p>
    <w:p w:rsidR="009B10EC" w:rsidRPr="005A332B" w:rsidRDefault="000E451F" w:rsidP="009B10EC">
      <w:pPr>
        <w:widowControl w:val="0"/>
        <w:numPr>
          <w:ins w:id="1099" w:author="Amy Cohen" w:date="2015-03-16T16:33:00Z"/>
        </w:numPr>
        <w:autoSpaceDE w:val="0"/>
        <w:autoSpaceDN w:val="0"/>
        <w:adjustRightInd w:val="0"/>
        <w:spacing w:after="0"/>
        <w:rPr>
          <w:ins w:id="1100" w:author="Amy Cohen" w:date="2015-03-16T16:33:00Z"/>
          <w:rFonts w:ascii="Lucida Bright" w:hAnsi="Lucida Bright" w:cs="Verdana"/>
          <w:b/>
          <w:szCs w:val="26"/>
          <w:rPrChange w:id="1101" w:author="Amy Cohen" w:date="2015-03-16T16:36:00Z">
            <w:rPr>
              <w:ins w:id="1102" w:author="Amy Cohen" w:date="2015-03-16T16:33:00Z"/>
              <w:rFonts w:ascii="American Typewriter" w:hAnsi="American Typewriter" w:cs="Verdana"/>
              <w:b/>
              <w:color w:val="FF6600"/>
              <w:szCs w:val="26"/>
            </w:rPr>
          </w:rPrChange>
        </w:rPr>
      </w:pPr>
      <w:ins w:id="1103" w:author="Amy Cohen" w:date="2015-03-16T16:33:00Z">
        <w:r w:rsidRPr="000E451F">
          <w:rPr>
            <w:rFonts w:ascii="Lucida Bright" w:hAnsi="Lucida Bright" w:cs="Verdana"/>
            <w:b/>
            <w:szCs w:val="26"/>
            <w:rPrChange w:id="1104" w:author="Amy Cohen" w:date="2015-03-16T16:36:00Z">
              <w:rPr>
                <w:rFonts w:ascii="American Typewriter" w:hAnsi="American Typewriter" w:cs="Verdana"/>
                <w:b/>
                <w:color w:val="FF6600"/>
                <w:szCs w:val="26"/>
                <w:u w:val="single"/>
              </w:rPr>
            </w:rPrChange>
          </w:rPr>
          <w:t>Answers will vary.</w:t>
        </w:r>
      </w:ins>
    </w:p>
    <w:p w:rsidR="009B10EC" w:rsidRPr="005A332B" w:rsidRDefault="009B10EC" w:rsidP="009B10EC">
      <w:pPr>
        <w:widowControl w:val="0"/>
        <w:numPr>
          <w:ins w:id="1105" w:author="Amy Cohen" w:date="2015-03-16T16:33:00Z"/>
        </w:numPr>
        <w:autoSpaceDE w:val="0"/>
        <w:autoSpaceDN w:val="0"/>
        <w:adjustRightInd w:val="0"/>
        <w:spacing w:after="0"/>
        <w:rPr>
          <w:ins w:id="1106" w:author="Amy Cohen" w:date="2015-03-16T16:33:00Z"/>
          <w:rFonts w:ascii="Lucida Bright" w:hAnsi="Lucida Bright" w:cs="Verdana"/>
          <w:b/>
          <w:szCs w:val="26"/>
          <w:rPrChange w:id="1107" w:author="Amy Cohen" w:date="2015-03-16T16:36:00Z">
            <w:rPr>
              <w:ins w:id="1108" w:author="Amy Cohen" w:date="2015-03-16T16:33:00Z"/>
              <w:rFonts w:ascii="Gill Sans" w:hAnsi="Gill Sans" w:cs="Verdana"/>
              <w:b/>
              <w:color w:val="FF6600"/>
              <w:szCs w:val="26"/>
            </w:rPr>
          </w:rPrChange>
        </w:rPr>
      </w:pPr>
    </w:p>
    <w:p w:rsidR="009B10EC" w:rsidRPr="005A332B" w:rsidRDefault="009B10EC" w:rsidP="009B10EC">
      <w:pPr>
        <w:widowControl w:val="0"/>
        <w:numPr>
          <w:ins w:id="1109" w:author="Amy Cohen" w:date="2015-03-16T16:33:00Z"/>
        </w:numPr>
        <w:autoSpaceDE w:val="0"/>
        <w:autoSpaceDN w:val="0"/>
        <w:adjustRightInd w:val="0"/>
        <w:spacing w:after="0"/>
        <w:ind w:right="4590"/>
        <w:rPr>
          <w:ins w:id="1110" w:author="Amy Cohen" w:date="2015-03-16T16:33:00Z"/>
          <w:rFonts w:ascii="Lucida Bright" w:hAnsi="Lucida Bright" w:cs="Verdana"/>
          <w:szCs w:val="26"/>
          <w:rPrChange w:id="1111" w:author="Amy Cohen" w:date="2015-03-16T16:36:00Z">
            <w:rPr>
              <w:ins w:id="1112" w:author="Amy Cohen" w:date="2015-03-16T16:33:00Z"/>
              <w:rFonts w:ascii="Gill Sans" w:hAnsi="Gill Sans" w:cs="Verdana"/>
              <w:szCs w:val="26"/>
            </w:rPr>
          </w:rPrChange>
        </w:rPr>
      </w:pPr>
    </w:p>
    <w:p w:rsidR="009B10EC" w:rsidRPr="005A332B" w:rsidRDefault="000E451F" w:rsidP="009B10EC">
      <w:pPr>
        <w:widowControl w:val="0"/>
        <w:numPr>
          <w:ins w:id="1113" w:author="Amy Cohen" w:date="2015-03-16T16:33:00Z"/>
        </w:numPr>
        <w:tabs>
          <w:tab w:val="left" w:pos="4140"/>
          <w:tab w:val="left" w:pos="8370"/>
        </w:tabs>
        <w:autoSpaceDE w:val="0"/>
        <w:autoSpaceDN w:val="0"/>
        <w:adjustRightInd w:val="0"/>
        <w:spacing w:after="0"/>
        <w:ind w:right="180"/>
        <w:rPr>
          <w:ins w:id="1114" w:author="Amy Cohen" w:date="2015-03-16T16:33:00Z"/>
          <w:rFonts w:ascii="Lucida Bright" w:hAnsi="Lucida Bright" w:cs="Verdana"/>
          <w:szCs w:val="26"/>
          <w:rPrChange w:id="1115" w:author="Amy Cohen" w:date="2015-03-16T16:36:00Z">
            <w:rPr>
              <w:ins w:id="1116" w:author="Amy Cohen" w:date="2015-03-16T16:33:00Z"/>
              <w:rFonts w:ascii="Gill Sans" w:hAnsi="Gill Sans" w:cs="Verdana"/>
              <w:szCs w:val="26"/>
            </w:rPr>
          </w:rPrChange>
        </w:rPr>
      </w:pPr>
      <w:ins w:id="1117" w:author="Amy Cohen" w:date="2015-03-16T16:33:00Z">
        <w:r w:rsidRPr="000E451F">
          <w:rPr>
            <w:rFonts w:ascii="Lucida Bright" w:hAnsi="Lucida Bright" w:cs="Verdana"/>
            <w:b/>
            <w:szCs w:val="26"/>
            <w:rPrChange w:id="1118" w:author="Amy Cohen" w:date="2015-03-16T16:36:00Z">
              <w:rPr>
                <w:rFonts w:ascii="Gill Sans" w:hAnsi="Gill Sans" w:cs="Verdana"/>
                <w:b/>
                <w:color w:val="0000FF" w:themeColor="hyperlink"/>
                <w:szCs w:val="26"/>
                <w:u w:val="single"/>
              </w:rPr>
            </w:rPrChange>
          </w:rPr>
          <w:t>5.</w:t>
        </w:r>
        <w:r w:rsidRPr="000E451F">
          <w:rPr>
            <w:rFonts w:ascii="Lucida Bright" w:hAnsi="Lucida Bright" w:cs="Verdana"/>
            <w:szCs w:val="26"/>
            <w:rPrChange w:id="1119" w:author="Amy Cohen" w:date="2015-03-16T16:36:00Z">
              <w:rPr>
                <w:rFonts w:ascii="Gill Sans" w:hAnsi="Gill Sans" w:cs="Verdana"/>
                <w:color w:val="0000FF" w:themeColor="hyperlink"/>
                <w:szCs w:val="26"/>
                <w:u w:val="single"/>
              </w:rPr>
            </w:rPrChange>
          </w:rPr>
          <w:t xml:space="preserve"> </w:t>
        </w:r>
        <w:r w:rsidRPr="000E451F">
          <w:rPr>
            <w:rFonts w:ascii="Lucida Bright" w:hAnsi="Lucida Bright" w:cs="Verdana"/>
            <w:i/>
            <w:szCs w:val="26"/>
            <w:rPrChange w:id="1120" w:author="Amy Cohen" w:date="2015-03-16T16:36:00Z">
              <w:rPr>
                <w:rFonts w:ascii="Gill Sans" w:hAnsi="Gill Sans" w:cs="Verdana"/>
                <w:i/>
                <w:color w:val="0000FF" w:themeColor="hyperlink"/>
                <w:szCs w:val="26"/>
                <w:u w:val="single"/>
              </w:rPr>
            </w:rPrChange>
          </w:rPr>
          <w:t xml:space="preserve">See document on reverse side. </w:t>
        </w:r>
        <w:r w:rsidRPr="000E451F">
          <w:rPr>
            <w:rFonts w:ascii="Lucida Bright" w:hAnsi="Lucida Bright" w:cs="Verdana"/>
            <w:szCs w:val="26"/>
            <w:rPrChange w:id="1121" w:author="Amy Cohen" w:date="2015-03-16T16:36:00Z">
              <w:rPr>
                <w:rFonts w:ascii="Gill Sans" w:hAnsi="Gill Sans" w:cs="Verdana"/>
                <w:color w:val="0000FF" w:themeColor="hyperlink"/>
                <w:szCs w:val="26"/>
                <w:u w:val="single"/>
              </w:rPr>
            </w:rPrChange>
          </w:rPr>
          <w:t>In 1955, prior to the famous bus boycott, the black community of Montgomery, Alabama presented a list of "Negroes' Most Urgent Needs" to the Montgomery City Council. Why do you think that access to public transportation was seen as such a crucial issue in both the 1850s and 1950s?</w:t>
        </w:r>
      </w:ins>
    </w:p>
    <w:p w:rsidR="009B10EC" w:rsidRPr="005A332B" w:rsidRDefault="000E451F" w:rsidP="009B10EC">
      <w:pPr>
        <w:numPr>
          <w:ins w:id="1122" w:author="Amy Cohen" w:date="2015-03-16T16:33:00Z"/>
        </w:numPr>
        <w:rPr>
          <w:ins w:id="1123" w:author="Amy Cohen" w:date="2015-03-16T16:33:00Z"/>
          <w:rFonts w:ascii="Lucida Bright" w:hAnsi="Lucida Bright" w:cs="Verdana"/>
          <w:b/>
          <w:szCs w:val="26"/>
          <w:rPrChange w:id="1124" w:author="Amy Cohen" w:date="2015-03-16T16:36:00Z">
            <w:rPr>
              <w:ins w:id="1125" w:author="Amy Cohen" w:date="2015-03-16T16:33:00Z"/>
              <w:rFonts w:ascii="American Typewriter" w:hAnsi="American Typewriter" w:cs="Verdana"/>
              <w:b/>
              <w:color w:val="FF6600"/>
              <w:szCs w:val="26"/>
            </w:rPr>
          </w:rPrChange>
        </w:rPr>
      </w:pPr>
      <w:ins w:id="1126" w:author="Amy Cohen" w:date="2015-03-16T16:33:00Z">
        <w:r w:rsidRPr="000E451F">
          <w:rPr>
            <w:rFonts w:ascii="Lucida Bright" w:hAnsi="Lucida Bright" w:cs="Verdana"/>
            <w:b/>
            <w:szCs w:val="26"/>
            <w:rPrChange w:id="1127" w:author="Amy Cohen" w:date="2015-03-16T16:36:00Z">
              <w:rPr>
                <w:rFonts w:ascii="American Typewriter" w:hAnsi="American Typewriter" w:cs="Verdana"/>
                <w:b/>
                <w:color w:val="FF6600"/>
                <w:szCs w:val="26"/>
                <w:u w:val="single"/>
              </w:rPr>
            </w:rPrChange>
          </w:rPr>
          <w:t>Answers will vary.</w:t>
        </w:r>
      </w:ins>
    </w:p>
    <w:p w:rsidR="00A33B23" w:rsidRDefault="00A33B23" w:rsidP="005A332B">
      <w:pPr>
        <w:widowControl w:val="0"/>
        <w:numPr>
          <w:ins w:id="1128" w:author="Amy Cohen" w:date="2015-03-16T16:45:00Z"/>
        </w:numPr>
        <w:autoSpaceDE w:val="0"/>
        <w:autoSpaceDN w:val="0"/>
        <w:adjustRightInd w:val="0"/>
        <w:spacing w:after="0" w:line="360" w:lineRule="auto"/>
        <w:rPr>
          <w:ins w:id="1129" w:author="Krystal Appiah" w:date="2015-07-24T11:59:00Z"/>
          <w:rFonts w:ascii="Gill Sans" w:hAnsi="Gill Sans" w:cs="Verdana"/>
          <w:b/>
          <w:sz w:val="28"/>
          <w:szCs w:val="28"/>
          <w:u w:val="single"/>
        </w:rPr>
      </w:pPr>
    </w:p>
    <w:p w:rsidR="00566153" w:rsidRDefault="00566153" w:rsidP="005A332B">
      <w:pPr>
        <w:widowControl w:val="0"/>
        <w:numPr>
          <w:ins w:id="1130" w:author="Amy Cohen" w:date="2015-03-16T16:45:00Z"/>
        </w:numPr>
        <w:autoSpaceDE w:val="0"/>
        <w:autoSpaceDN w:val="0"/>
        <w:adjustRightInd w:val="0"/>
        <w:spacing w:after="0" w:line="360" w:lineRule="auto"/>
        <w:rPr>
          <w:ins w:id="1131" w:author="Amy Cohen" w:date="2015-03-16T16:45:00Z"/>
          <w:rFonts w:ascii="Gill Sans" w:hAnsi="Gill Sans" w:cs="Verdana"/>
          <w:b/>
          <w:sz w:val="28"/>
          <w:szCs w:val="28"/>
          <w:u w:val="single"/>
        </w:rPr>
      </w:pPr>
    </w:p>
    <w:p w:rsidR="00A33B23" w:rsidRPr="00D66137" w:rsidDel="00D66137" w:rsidRDefault="00A33B23" w:rsidP="005A332B">
      <w:pPr>
        <w:widowControl w:val="0"/>
        <w:numPr>
          <w:ins w:id="1132" w:author="Amy Cohen" w:date="2015-03-16T16:45:00Z"/>
        </w:numPr>
        <w:autoSpaceDE w:val="0"/>
        <w:autoSpaceDN w:val="0"/>
        <w:adjustRightInd w:val="0"/>
        <w:spacing w:after="0" w:line="360" w:lineRule="auto"/>
        <w:rPr>
          <w:ins w:id="1133" w:author="Amy Cohen" w:date="2015-03-16T16:45:00Z"/>
          <w:del w:id="1134" w:author="Krystal Appiah" w:date="2015-07-24T10:48:00Z"/>
          <w:rFonts w:ascii="Gill Sans" w:hAnsi="Gill Sans" w:cs="Verdana"/>
          <w:b/>
          <w:sz w:val="22"/>
          <w:szCs w:val="22"/>
          <w:u w:val="single"/>
          <w:rPrChange w:id="1135" w:author="Krystal Appiah" w:date="2015-07-24T10:50:00Z">
            <w:rPr>
              <w:ins w:id="1136" w:author="Amy Cohen" w:date="2015-03-16T16:45:00Z"/>
              <w:del w:id="1137" w:author="Krystal Appiah" w:date="2015-07-24T10:48:00Z"/>
              <w:rFonts w:ascii="Gill Sans" w:hAnsi="Gill Sans" w:cs="Verdana"/>
              <w:b/>
              <w:sz w:val="28"/>
              <w:szCs w:val="28"/>
              <w:u w:val="single"/>
            </w:rPr>
          </w:rPrChange>
        </w:rPr>
      </w:pPr>
    </w:p>
    <w:p w:rsidR="005A332B" w:rsidRPr="00D66137" w:rsidRDefault="005A332B" w:rsidP="005A332B">
      <w:pPr>
        <w:widowControl w:val="0"/>
        <w:numPr>
          <w:ins w:id="1138" w:author="Amy Cohen" w:date="2015-03-16T16:38:00Z"/>
        </w:numPr>
        <w:autoSpaceDE w:val="0"/>
        <w:autoSpaceDN w:val="0"/>
        <w:adjustRightInd w:val="0"/>
        <w:spacing w:after="0" w:line="360" w:lineRule="auto"/>
        <w:rPr>
          <w:ins w:id="1139" w:author="Amy Cohen" w:date="2015-03-16T16:38:00Z"/>
          <w:rFonts w:ascii="Gill Sans" w:hAnsi="Gill Sans" w:cs="Verdana"/>
          <w:sz w:val="22"/>
          <w:szCs w:val="22"/>
          <w:rPrChange w:id="1140" w:author="Krystal Appiah" w:date="2015-07-24T10:50:00Z">
            <w:rPr>
              <w:ins w:id="1141" w:author="Amy Cohen" w:date="2015-03-16T16:38:00Z"/>
              <w:rFonts w:ascii="Gill Sans" w:hAnsi="Gill Sans" w:cs="Verdana"/>
              <w:sz w:val="28"/>
              <w:szCs w:val="28"/>
            </w:rPr>
          </w:rPrChange>
        </w:rPr>
      </w:pPr>
      <w:ins w:id="1142" w:author="Amy Cohen" w:date="2015-03-16T16:38:00Z">
        <w:r w:rsidRPr="00D66137">
          <w:rPr>
            <w:rFonts w:ascii="Gill Sans" w:hAnsi="Gill Sans" w:cs="Verdana"/>
            <w:b/>
            <w:sz w:val="22"/>
            <w:szCs w:val="22"/>
            <w:u w:val="single"/>
            <w:rPrChange w:id="1143" w:author="Krystal Appiah" w:date="2015-07-24T10:50:00Z">
              <w:rPr>
                <w:rFonts w:ascii="Gill Sans" w:hAnsi="Gill Sans" w:cs="Verdana"/>
                <w:b/>
                <w:sz w:val="28"/>
                <w:szCs w:val="28"/>
                <w:u w:val="single"/>
              </w:rPr>
            </w:rPrChange>
          </w:rPr>
          <w:t>Primary Source 2</w:t>
        </w:r>
        <w:r w:rsidRPr="00D66137">
          <w:rPr>
            <w:rFonts w:ascii="Gill Sans" w:hAnsi="Gill Sans" w:cs="Verdana"/>
            <w:b/>
            <w:sz w:val="22"/>
            <w:szCs w:val="22"/>
            <w:rPrChange w:id="1144" w:author="Krystal Appiah" w:date="2015-07-24T10:50:00Z">
              <w:rPr>
                <w:rFonts w:ascii="Gill Sans" w:hAnsi="Gill Sans" w:cs="Verdana"/>
                <w:b/>
                <w:sz w:val="28"/>
                <w:szCs w:val="28"/>
              </w:rPr>
            </w:rPrChange>
          </w:rPr>
          <w:t>: To the Editor of</w:t>
        </w:r>
        <w:r w:rsidRPr="00D66137">
          <w:rPr>
            <w:rFonts w:ascii="Gill Sans" w:hAnsi="Gill Sans" w:cs="Verdana"/>
            <w:b/>
            <w:i/>
            <w:sz w:val="22"/>
            <w:szCs w:val="22"/>
            <w:rPrChange w:id="1145" w:author="Krystal Appiah" w:date="2015-07-24T10:50:00Z">
              <w:rPr>
                <w:rFonts w:ascii="Gill Sans" w:hAnsi="Gill Sans" w:cs="Verdana"/>
                <w:b/>
                <w:i/>
                <w:sz w:val="28"/>
                <w:szCs w:val="28"/>
              </w:rPr>
            </w:rPrChange>
          </w:rPr>
          <w:t xml:space="preserve"> </w:t>
        </w:r>
        <w:proofErr w:type="gramStart"/>
        <w:r w:rsidRPr="00D66137">
          <w:rPr>
            <w:rFonts w:ascii="Gill Sans" w:hAnsi="Gill Sans" w:cs="Verdana"/>
            <w:b/>
            <w:i/>
            <w:sz w:val="22"/>
            <w:szCs w:val="22"/>
            <w:rPrChange w:id="1146" w:author="Krystal Appiah" w:date="2015-07-24T10:50:00Z">
              <w:rPr>
                <w:rFonts w:ascii="Gill Sans" w:hAnsi="Gill Sans" w:cs="Verdana"/>
                <w:b/>
                <w:i/>
                <w:sz w:val="28"/>
                <w:szCs w:val="28"/>
              </w:rPr>
            </w:rPrChange>
          </w:rPr>
          <w:t>The</w:t>
        </w:r>
        <w:proofErr w:type="gramEnd"/>
        <w:r w:rsidRPr="00D66137">
          <w:rPr>
            <w:rFonts w:ascii="Gill Sans" w:hAnsi="Gill Sans" w:cs="Verdana"/>
            <w:b/>
            <w:i/>
            <w:sz w:val="22"/>
            <w:szCs w:val="22"/>
            <w:rPrChange w:id="1147" w:author="Krystal Appiah" w:date="2015-07-24T10:50:00Z">
              <w:rPr>
                <w:rFonts w:ascii="Gill Sans" w:hAnsi="Gill Sans" w:cs="Verdana"/>
                <w:b/>
                <w:i/>
                <w:sz w:val="28"/>
                <w:szCs w:val="28"/>
              </w:rPr>
            </w:rPrChange>
          </w:rPr>
          <w:t xml:space="preserve"> Press</w:t>
        </w:r>
      </w:ins>
      <w:ins w:id="1148" w:author="Krystal Appiah" w:date="2015-07-24T11:18:00Z">
        <w:r w:rsidR="00DA038E">
          <w:rPr>
            <w:rFonts w:ascii="Gill Sans" w:hAnsi="Gill Sans" w:cs="Verdana"/>
            <w:b/>
            <w:i/>
            <w:sz w:val="22"/>
            <w:szCs w:val="22"/>
          </w:rPr>
          <w:t xml:space="preserve">, </w:t>
        </w:r>
        <w:r w:rsidR="00DA038E" w:rsidRPr="00B33D81">
          <w:rPr>
            <w:rFonts w:ascii="Gill Sans" w:hAnsi="Gill Sans" w:cs="Verdana"/>
            <w:b/>
            <w:sz w:val="22"/>
            <w:szCs w:val="22"/>
            <w:rPrChange w:id="1149" w:author="Krystal Appiah" w:date="2015-07-24T11:29:00Z">
              <w:rPr>
                <w:rFonts w:ascii="Gill Sans" w:hAnsi="Gill Sans" w:cs="Verdana"/>
                <w:b/>
                <w:i/>
                <w:sz w:val="22"/>
                <w:szCs w:val="22"/>
              </w:rPr>
            </w:rPrChange>
          </w:rPr>
          <w:t>December 15, 1863</w:t>
        </w:r>
      </w:ins>
      <w:ins w:id="1150" w:author="Amy Cohen" w:date="2015-03-16T16:38:00Z">
        <w:r w:rsidRPr="00B33D81">
          <w:rPr>
            <w:rFonts w:ascii="Gill Sans" w:hAnsi="Gill Sans" w:cs="Verdana"/>
            <w:b/>
            <w:sz w:val="22"/>
            <w:szCs w:val="22"/>
            <w:rPrChange w:id="1151" w:author="Krystal Appiah" w:date="2015-07-24T11:29:00Z">
              <w:rPr>
                <w:rFonts w:ascii="Gill Sans" w:hAnsi="Gill Sans" w:cs="Verdana"/>
                <w:b/>
                <w:i/>
                <w:sz w:val="28"/>
                <w:szCs w:val="28"/>
              </w:rPr>
            </w:rPrChange>
          </w:rPr>
          <w:t>;</w:t>
        </w:r>
        <w:r w:rsidRPr="00D66137">
          <w:rPr>
            <w:rFonts w:ascii="Gill Sans" w:hAnsi="Gill Sans" w:cs="Verdana"/>
            <w:sz w:val="22"/>
            <w:szCs w:val="22"/>
            <w:rPrChange w:id="1152" w:author="Krystal Appiah" w:date="2015-07-24T10:50:00Z">
              <w:rPr>
                <w:rFonts w:ascii="Gill Sans" w:hAnsi="Gill Sans" w:cs="Verdana"/>
                <w:sz w:val="28"/>
                <w:szCs w:val="28"/>
              </w:rPr>
            </w:rPrChange>
          </w:rPr>
          <w:t xml:space="preserve"> </w:t>
        </w:r>
      </w:ins>
    </w:p>
    <w:p w:rsidR="005A332B" w:rsidRPr="002D7912" w:rsidRDefault="005A332B" w:rsidP="005A332B">
      <w:pPr>
        <w:widowControl w:val="0"/>
        <w:numPr>
          <w:ins w:id="1153" w:author="Amy Cohen" w:date="2015-03-16T16:38:00Z"/>
        </w:numPr>
        <w:autoSpaceDE w:val="0"/>
        <w:autoSpaceDN w:val="0"/>
        <w:adjustRightInd w:val="0"/>
        <w:spacing w:after="0" w:line="360" w:lineRule="auto"/>
        <w:rPr>
          <w:ins w:id="1154" w:author="Amy Cohen" w:date="2015-03-16T16:38:00Z"/>
          <w:rFonts w:ascii="Gill Sans" w:hAnsi="Gill Sans" w:cs="Verdana"/>
          <w:szCs w:val="26"/>
        </w:rPr>
      </w:pPr>
      <w:ins w:id="1155" w:author="Amy Cohen" w:date="2015-03-16T16:38:00Z">
        <w:r w:rsidRPr="002D7912">
          <w:rPr>
            <w:rFonts w:ascii="Gill Sans" w:hAnsi="Gill Sans" w:cs="Verdana"/>
            <w:szCs w:val="26"/>
          </w:rPr>
          <w:t xml:space="preserve">Sir: </w:t>
        </w:r>
      </w:ins>
    </w:p>
    <w:p w:rsidR="00DA03DB" w:rsidRDefault="005A332B" w:rsidP="00DA03DB">
      <w:pPr>
        <w:widowControl w:val="0"/>
        <w:numPr>
          <w:ins w:id="1156" w:author="Amy Cohen" w:date="2015-03-16T16:38:00Z"/>
        </w:numPr>
        <w:autoSpaceDE w:val="0"/>
        <w:autoSpaceDN w:val="0"/>
        <w:adjustRightInd w:val="0"/>
        <w:spacing w:after="0" w:line="360" w:lineRule="auto"/>
        <w:ind w:firstLine="720"/>
        <w:rPr>
          <w:ins w:id="1157" w:author="Krystal Appiah" w:date="2015-07-24T11:52:00Z"/>
          <w:rFonts w:ascii="Gill Sans" w:hAnsi="Gill Sans" w:cs="Verdana"/>
          <w:szCs w:val="26"/>
        </w:rPr>
        <w:pPrChange w:id="1158" w:author="Krystal Appiah" w:date="2015-07-24T11:52:00Z">
          <w:pPr>
            <w:widowControl w:val="0"/>
            <w:autoSpaceDE w:val="0"/>
            <w:autoSpaceDN w:val="0"/>
            <w:adjustRightInd w:val="0"/>
            <w:spacing w:after="0" w:line="360" w:lineRule="auto"/>
          </w:pPr>
        </w:pPrChange>
      </w:pPr>
      <w:ins w:id="1159" w:author="Amy Cohen" w:date="2015-03-16T16:38:00Z">
        <w:r w:rsidRPr="002D7912">
          <w:rPr>
            <w:rFonts w:ascii="Gill Sans" w:hAnsi="Gill Sans" w:cs="Verdana"/>
            <w:szCs w:val="26"/>
          </w:rPr>
          <w:t xml:space="preserve">Please permit me to state through the columns of your liberal journal a matter of very serious public grievance, which colored people generally are daily subjected to, and which, as an individual, I experienced to-day to a degree that I shall not attempt to fully describe, although I feel I shall never forget it. </w:t>
        </w:r>
      </w:ins>
    </w:p>
    <w:p w:rsidR="00DA03DB" w:rsidRDefault="005A332B" w:rsidP="00DA03DB">
      <w:pPr>
        <w:widowControl w:val="0"/>
        <w:numPr>
          <w:ins w:id="1160" w:author="Amy Cohen" w:date="2015-03-16T16:38:00Z"/>
        </w:numPr>
        <w:autoSpaceDE w:val="0"/>
        <w:autoSpaceDN w:val="0"/>
        <w:adjustRightInd w:val="0"/>
        <w:spacing w:after="0" w:line="360" w:lineRule="auto"/>
        <w:ind w:firstLine="720"/>
        <w:rPr>
          <w:ins w:id="1161" w:author="Krystal Appiah" w:date="2015-07-24T11:55:00Z"/>
          <w:rFonts w:ascii="Gill Sans" w:hAnsi="Gill Sans" w:cs="Verdana"/>
          <w:szCs w:val="26"/>
        </w:rPr>
        <w:pPrChange w:id="1162" w:author="Krystal Appiah" w:date="2015-07-24T11:52:00Z">
          <w:pPr>
            <w:widowControl w:val="0"/>
            <w:autoSpaceDE w:val="0"/>
            <w:autoSpaceDN w:val="0"/>
            <w:adjustRightInd w:val="0"/>
            <w:spacing w:after="0" w:line="360" w:lineRule="auto"/>
          </w:pPr>
        </w:pPrChange>
      </w:pPr>
      <w:ins w:id="1163" w:author="Amy Cohen" w:date="2015-03-16T16:38:00Z">
        <w:r w:rsidRPr="002D7912">
          <w:rPr>
            <w:rFonts w:ascii="Gill Sans" w:hAnsi="Gill Sans" w:cs="Verdana"/>
            <w:szCs w:val="26"/>
          </w:rPr>
          <w:t xml:space="preserve">Briefly, the circumstances were these: Being under the necessity of going out to Camp William Penn </w:t>
        </w:r>
        <w:r w:rsidRPr="002D7912">
          <w:rPr>
            <w:rFonts w:ascii="Gill Sans" w:hAnsi="Gill Sans" w:cs="Verdana"/>
            <w:i/>
            <w:szCs w:val="26"/>
          </w:rPr>
          <w:t>(a Union training camp for black soldiers)</w:t>
        </w:r>
        <w:r w:rsidRPr="002D7912">
          <w:rPr>
            <w:rFonts w:ascii="Gill Sans" w:hAnsi="Gill Sans" w:cs="Verdana"/>
            <w:szCs w:val="26"/>
          </w:rPr>
          <w:t xml:space="preserve">, to-day, on business, I took the North Pennsylvania Railroad, and reached the ground about 11 o'clock. Remembering that pressing duties required my presence at my store by a certain hour in the early part of the afternoon, I promptly attended to my </w:t>
        </w:r>
      </w:ins>
      <w:ins w:id="1164" w:author="Krystal Appiah" w:date="2015-07-24T11:53:00Z">
        <w:r w:rsidR="00DA03DB">
          <w:rPr>
            <w:rFonts w:ascii="Gill Sans" w:hAnsi="Gill Sans" w:cs="Verdana"/>
            <w:szCs w:val="26"/>
          </w:rPr>
          <w:t xml:space="preserve">business at the camp, but as I could not return by the way I came without waiting two </w:t>
        </w:r>
      </w:ins>
      <w:ins w:id="1165" w:author="Amy Cohen" w:date="2015-03-16T16:38:00Z">
        <w:r w:rsidRPr="002D7912">
          <w:rPr>
            <w:rFonts w:ascii="Gill Sans" w:hAnsi="Gill Sans" w:cs="Verdana"/>
            <w:szCs w:val="26"/>
          </w:rPr>
          <w:t xml:space="preserve">and a half hours for the down train, I concluded that I would walk over to Germantown, and come to the city by the 1 o'clock steam cars. Accordingly, I reached Germantown, but too late for the train by about five minutes, as the cars had just gone. To wait another hour I felt was out of the question; hence, I decided to take the city passenger cars. Soon one came along with but few passengers in it, and into it I walked with a man who had been to the camp with me (but fortunately he happened to be of the approved complexion), and took a seat. Quickly the conductor approached me and I tendered </w:t>
        </w:r>
        <w:r>
          <w:rPr>
            <w:rFonts w:ascii="Gill Sans" w:hAnsi="Gill Sans" w:cs="Verdana"/>
            <w:i/>
            <w:szCs w:val="26"/>
          </w:rPr>
          <w:t xml:space="preserve">(gave) </w:t>
        </w:r>
        <w:r w:rsidRPr="002D7912">
          <w:rPr>
            <w:rFonts w:ascii="Gill Sans" w:hAnsi="Gill Sans" w:cs="Verdana"/>
            <w:szCs w:val="26"/>
          </w:rPr>
          <w:t>him the fare for us both…The conductor very cordially received the money, but before he took time to hand me the change that was due to me, invited me to "step out on the platform." "Why is this?" I remarked. "It is against the rules," he added. "Who objects?" I inquired. "It is the aristocracy," he again added…Of course, the conductor declared that he had no objections himself, but continued to insist that it was "</w:t>
        </w:r>
        <w:del w:id="1166" w:author="Krystal Appiah" w:date="2015-07-24T11:47:00Z">
          <w:r w:rsidRPr="002D7912" w:rsidDel="002954AC">
            <w:rPr>
              <w:rFonts w:ascii="Gill Sans" w:hAnsi="Gill Sans" w:cs="Verdana"/>
              <w:szCs w:val="26"/>
            </w:rPr>
            <w:delText xml:space="preserve"> </w:delText>
          </w:r>
        </w:del>
        <w:r w:rsidRPr="002D7912">
          <w:rPr>
            <w:rFonts w:ascii="Gill Sans" w:hAnsi="Gill Sans" w:cs="Verdana"/>
            <w:szCs w:val="26"/>
          </w:rPr>
          <w:t>the rules."….</w:t>
        </w:r>
      </w:ins>
    </w:p>
    <w:p w:rsidR="00DA03DB" w:rsidRDefault="005A332B" w:rsidP="00DA03DB">
      <w:pPr>
        <w:widowControl w:val="0"/>
        <w:numPr>
          <w:ins w:id="1167" w:author="Amy Cohen" w:date="2015-03-16T16:38:00Z"/>
        </w:numPr>
        <w:autoSpaceDE w:val="0"/>
        <w:autoSpaceDN w:val="0"/>
        <w:adjustRightInd w:val="0"/>
        <w:spacing w:after="0" w:line="360" w:lineRule="auto"/>
        <w:ind w:firstLine="720"/>
        <w:rPr>
          <w:ins w:id="1168" w:author="Krystal Appiah" w:date="2015-07-24T11:55:00Z"/>
          <w:rFonts w:ascii="Gill Sans" w:hAnsi="Gill Sans" w:cs="Verdana"/>
          <w:szCs w:val="26"/>
        </w:rPr>
        <w:pPrChange w:id="1169" w:author="Krystal Appiah" w:date="2015-07-24T11:52:00Z">
          <w:pPr>
            <w:widowControl w:val="0"/>
            <w:autoSpaceDE w:val="0"/>
            <w:autoSpaceDN w:val="0"/>
            <w:adjustRightInd w:val="0"/>
            <w:spacing w:after="0" w:line="360" w:lineRule="auto"/>
          </w:pPr>
        </w:pPrChange>
      </w:pPr>
      <w:ins w:id="1170" w:author="Amy Cohen" w:date="2015-03-16T16:38:00Z">
        <w:r w:rsidRPr="002D7912">
          <w:rPr>
            <w:rFonts w:ascii="Gill Sans" w:hAnsi="Gill Sans" w:cs="Verdana"/>
            <w:szCs w:val="26"/>
          </w:rPr>
          <w:t>I told him that I paid taxes, etc., but of course it was of no avail</w:t>
        </w:r>
        <w:r>
          <w:rPr>
            <w:rFonts w:ascii="Gill Sans" w:hAnsi="Gill Sans" w:cs="Verdana"/>
            <w:szCs w:val="26"/>
          </w:rPr>
          <w:t xml:space="preserve"> </w:t>
        </w:r>
        <w:r w:rsidRPr="002D7912">
          <w:rPr>
            <w:rFonts w:ascii="Gill Sans" w:hAnsi="Gill Sans" w:cs="Verdana"/>
            <w:i/>
            <w:szCs w:val="26"/>
          </w:rPr>
          <w:t>(use).</w:t>
        </w:r>
        <w:r w:rsidRPr="002D7912">
          <w:rPr>
            <w:rFonts w:ascii="Gill Sans" w:hAnsi="Gill Sans" w:cs="Verdana"/>
            <w:szCs w:val="26"/>
          </w:rPr>
          <w:t xml:space="preserve"> </w:t>
        </w:r>
      </w:ins>
    </w:p>
    <w:p w:rsidR="00DA03DB" w:rsidRDefault="005A332B" w:rsidP="00DA03DB">
      <w:pPr>
        <w:widowControl w:val="0"/>
        <w:numPr>
          <w:ins w:id="1171" w:author="Amy Cohen" w:date="2015-03-16T16:38:00Z"/>
        </w:numPr>
        <w:autoSpaceDE w:val="0"/>
        <w:autoSpaceDN w:val="0"/>
        <w:adjustRightInd w:val="0"/>
        <w:spacing w:after="0" w:line="360" w:lineRule="auto"/>
        <w:ind w:firstLine="720"/>
        <w:rPr>
          <w:ins w:id="1172" w:author="Krystal Appiah" w:date="2015-07-24T11:56:00Z"/>
          <w:rFonts w:ascii="Gill Sans" w:hAnsi="Gill Sans" w:cs="Verdana"/>
          <w:szCs w:val="26"/>
        </w:rPr>
        <w:pPrChange w:id="1173" w:author="Krystal Appiah" w:date="2015-07-24T11:52:00Z">
          <w:pPr>
            <w:widowControl w:val="0"/>
            <w:autoSpaceDE w:val="0"/>
            <w:autoSpaceDN w:val="0"/>
            <w:adjustRightInd w:val="0"/>
            <w:spacing w:after="0" w:line="360" w:lineRule="auto"/>
          </w:pPr>
        </w:pPrChange>
      </w:pPr>
      <w:ins w:id="1174" w:author="Amy Cohen" w:date="2015-03-16T16:38:00Z">
        <w:r w:rsidRPr="002D7912">
          <w:rPr>
            <w:rFonts w:ascii="Gill Sans" w:hAnsi="Gill Sans" w:cs="Verdana"/>
            <w:szCs w:val="26"/>
          </w:rPr>
          <w:t xml:space="preserve">Riding on the platform of a bitter cold day like this I need not say is almost intolerable, but to compel </w:t>
        </w:r>
        <w:r>
          <w:rPr>
            <w:rFonts w:ascii="Gill Sans" w:hAnsi="Gill Sans" w:cs="Verdana"/>
            <w:i/>
            <w:szCs w:val="26"/>
          </w:rPr>
          <w:t xml:space="preserve">(force) </w:t>
        </w:r>
        <w:r w:rsidRPr="002D7912">
          <w:rPr>
            <w:rFonts w:ascii="Gill Sans" w:hAnsi="Gill Sans" w:cs="Verdana"/>
            <w:szCs w:val="26"/>
          </w:rPr>
          <w:t>persons to pay the same as those who enjoy comfortable seats inside by a good fire, seems quite atrocious. Yet I felt, under the circumstances, compelled to submit to the wrong, for the sake of arriving at my place of business in due time. But before I arrived at my destination it began to snow, which, as I was already thoroughly chilled with the cold, made the platform utterly intolerable; hence, I concluded to walk the rest of the distance, and accordingly got off, feeling satisfied that no where in Christendom could be found a better illustration of Judge Taney's decision in the Dred Scott case</w:t>
        </w:r>
        <w:r>
          <w:rPr>
            <w:rFonts w:ascii="Gill Sans" w:hAnsi="Gill Sans" w:cs="Verdana"/>
            <w:szCs w:val="26"/>
          </w:rPr>
          <w:t>*</w:t>
        </w:r>
        <w:r w:rsidRPr="002D7912">
          <w:rPr>
            <w:rFonts w:ascii="Gill Sans" w:hAnsi="Gill Sans" w:cs="Verdana"/>
            <w:szCs w:val="26"/>
          </w:rPr>
          <w:t xml:space="preserve">, in which he declared that "black men have no rights which white men are bound to respect," than are demonstrated by the "rules " of the passenger cars of the City of Brotherly Love. </w:t>
        </w:r>
      </w:ins>
    </w:p>
    <w:p w:rsidR="00DA03DB" w:rsidRDefault="005A332B" w:rsidP="00DA03DB">
      <w:pPr>
        <w:widowControl w:val="0"/>
        <w:numPr>
          <w:ins w:id="1175" w:author="Amy Cohen" w:date="2015-03-16T16:38:00Z"/>
        </w:numPr>
        <w:autoSpaceDE w:val="0"/>
        <w:autoSpaceDN w:val="0"/>
        <w:adjustRightInd w:val="0"/>
        <w:spacing w:after="0" w:line="360" w:lineRule="auto"/>
        <w:ind w:firstLine="720"/>
        <w:rPr>
          <w:ins w:id="1176" w:author="Krystal Appiah" w:date="2015-07-24T11:56:00Z"/>
          <w:rFonts w:ascii="Gill Sans" w:hAnsi="Gill Sans" w:cs="Verdana"/>
          <w:szCs w:val="26"/>
        </w:rPr>
        <w:pPrChange w:id="1177" w:author="Krystal Appiah" w:date="2015-07-24T11:52:00Z">
          <w:pPr>
            <w:widowControl w:val="0"/>
            <w:autoSpaceDE w:val="0"/>
            <w:autoSpaceDN w:val="0"/>
            <w:adjustRightInd w:val="0"/>
            <w:spacing w:after="0" w:line="360" w:lineRule="auto"/>
          </w:pPr>
        </w:pPrChange>
      </w:pPr>
      <w:ins w:id="1178" w:author="Amy Cohen" w:date="2015-03-16T16:38:00Z">
        <w:r w:rsidRPr="002D7912">
          <w:rPr>
            <w:rFonts w:ascii="Gill Sans" w:hAnsi="Gill Sans" w:cs="Verdana"/>
            <w:szCs w:val="26"/>
          </w:rPr>
          <w:t xml:space="preserve">The Judge's decision and the "rules" have harassed me every moment since. I try to think of cannibals in heathen lands and traitors in the South, and wrongs generally, but it is all to no purpose—this car inhumanity sticks to me. </w:t>
        </w:r>
      </w:ins>
    </w:p>
    <w:p w:rsidR="00DA03DB" w:rsidRDefault="005A332B" w:rsidP="00DA03DB">
      <w:pPr>
        <w:widowControl w:val="0"/>
        <w:numPr>
          <w:ins w:id="1179" w:author="Amy Cohen" w:date="2015-03-16T16:38:00Z"/>
        </w:numPr>
        <w:autoSpaceDE w:val="0"/>
        <w:autoSpaceDN w:val="0"/>
        <w:adjustRightInd w:val="0"/>
        <w:spacing w:after="0" w:line="360" w:lineRule="auto"/>
        <w:ind w:firstLine="720"/>
        <w:rPr>
          <w:ins w:id="1180" w:author="Krystal Appiah" w:date="2015-07-24T11:56:00Z"/>
          <w:rFonts w:ascii="Gill Sans" w:hAnsi="Gill Sans" w:cs="Verdana"/>
          <w:szCs w:val="26"/>
        </w:rPr>
        <w:pPrChange w:id="1181" w:author="Krystal Appiah" w:date="2015-07-24T11:52:00Z">
          <w:pPr>
            <w:widowControl w:val="0"/>
            <w:autoSpaceDE w:val="0"/>
            <w:autoSpaceDN w:val="0"/>
            <w:adjustRightInd w:val="0"/>
            <w:spacing w:after="0" w:line="360" w:lineRule="auto"/>
          </w:pPr>
        </w:pPrChange>
      </w:pPr>
      <w:ins w:id="1182" w:author="Amy Cohen" w:date="2015-03-16T16:38:00Z">
        <w:r w:rsidRPr="002D7912">
          <w:rPr>
            <w:rFonts w:ascii="Gill Sans" w:hAnsi="Gill Sans" w:cs="Verdana"/>
            <w:szCs w:val="26"/>
          </w:rPr>
          <w:t xml:space="preserve">"But this is only an individual case, hence but a trifling matter," you may think, Mr. Editor. </w:t>
        </w:r>
        <w:proofErr w:type="gramStart"/>
        <w:r w:rsidRPr="002D7912">
          <w:rPr>
            <w:rFonts w:ascii="Gill Sans" w:hAnsi="Gill Sans" w:cs="Verdana"/>
            <w:szCs w:val="26"/>
          </w:rPr>
          <w:t>Far from it, sir.</w:t>
        </w:r>
        <w:proofErr w:type="gramEnd"/>
        <w:r w:rsidRPr="002D7912">
          <w:rPr>
            <w:rFonts w:ascii="Gill Sans" w:hAnsi="Gill Sans" w:cs="Verdana"/>
            <w:szCs w:val="26"/>
          </w:rPr>
          <w:t xml:space="preserve"> Every colored man, woman, and child of the 25,000 inhabitants of this city, many of whom are tax payers, and as upright as any other class of citizens, are daily liable to this treatment. The truth is, so far as my case is concerned, I fared well, compared with the treatment some have received. A long catalogue of injuries and outrages could be recounted, but suffice it to remind your readers of only one or two instances: </w:t>
        </w:r>
      </w:ins>
    </w:p>
    <w:p w:rsidR="00DA03DB" w:rsidRDefault="005A332B" w:rsidP="00DA03DB">
      <w:pPr>
        <w:widowControl w:val="0"/>
        <w:numPr>
          <w:ins w:id="1183" w:author="Amy Cohen" w:date="2015-03-16T16:38:00Z"/>
        </w:numPr>
        <w:autoSpaceDE w:val="0"/>
        <w:autoSpaceDN w:val="0"/>
        <w:adjustRightInd w:val="0"/>
        <w:spacing w:after="0" w:line="360" w:lineRule="auto"/>
        <w:ind w:firstLine="720"/>
        <w:rPr>
          <w:ins w:id="1184" w:author="Krystal Appiah" w:date="2015-07-24T11:56:00Z"/>
          <w:rFonts w:ascii="Gill Sans" w:hAnsi="Gill Sans" w:cs="Verdana"/>
          <w:szCs w:val="26"/>
        </w:rPr>
        <w:pPrChange w:id="1185" w:author="Krystal Appiah" w:date="2015-07-24T11:52:00Z">
          <w:pPr>
            <w:widowControl w:val="0"/>
            <w:autoSpaceDE w:val="0"/>
            <w:autoSpaceDN w:val="0"/>
            <w:adjustRightInd w:val="0"/>
            <w:spacing w:after="0" w:line="360" w:lineRule="auto"/>
          </w:pPr>
        </w:pPrChange>
      </w:pPr>
      <w:ins w:id="1186" w:author="Amy Cohen" w:date="2015-03-16T16:38:00Z">
        <w:r w:rsidRPr="002D7912">
          <w:rPr>
            <w:rFonts w:ascii="Gill Sans" w:hAnsi="Gill Sans" w:cs="Verdana"/>
            <w:szCs w:val="26"/>
          </w:rPr>
          <w:t>A venerable</w:t>
        </w:r>
        <w:r>
          <w:rPr>
            <w:rFonts w:ascii="Gill Sans" w:hAnsi="Gill Sans" w:cs="Verdana"/>
            <w:szCs w:val="26"/>
          </w:rPr>
          <w:t xml:space="preserve"> </w:t>
        </w:r>
        <w:r>
          <w:rPr>
            <w:rFonts w:ascii="Gill Sans" w:hAnsi="Gill Sans" w:cs="Verdana"/>
            <w:i/>
            <w:szCs w:val="26"/>
          </w:rPr>
          <w:t>(respected)</w:t>
        </w:r>
        <w:r w:rsidRPr="002D7912">
          <w:rPr>
            <w:rFonts w:ascii="Gill Sans" w:hAnsi="Gill Sans" w:cs="Verdana"/>
            <w:szCs w:val="26"/>
          </w:rPr>
          <w:t xml:space="preserve"> old minister of the Gospel, in going from here to his home at Frankford, one dark, cold, and rainy night last winter, while occupying the only place on the platform assigned for colored people, was killed. Who has forgotten this fact? </w:t>
        </w:r>
      </w:ins>
    </w:p>
    <w:p w:rsidR="005A332B" w:rsidRPr="002D7912" w:rsidRDefault="005A332B" w:rsidP="00DA03DB">
      <w:pPr>
        <w:widowControl w:val="0"/>
        <w:numPr>
          <w:ins w:id="1187" w:author="Amy Cohen" w:date="2015-03-16T16:38:00Z"/>
        </w:numPr>
        <w:autoSpaceDE w:val="0"/>
        <w:autoSpaceDN w:val="0"/>
        <w:adjustRightInd w:val="0"/>
        <w:spacing w:after="0" w:line="360" w:lineRule="auto"/>
        <w:ind w:firstLine="720"/>
        <w:rPr>
          <w:ins w:id="1188" w:author="Amy Cohen" w:date="2015-03-16T16:38:00Z"/>
          <w:rFonts w:ascii="Gill Sans" w:hAnsi="Gill Sans" w:cs="Verdana"/>
          <w:szCs w:val="26"/>
        </w:rPr>
        <w:pPrChange w:id="1189" w:author="Krystal Appiah" w:date="2015-07-24T11:52:00Z">
          <w:pPr>
            <w:widowControl w:val="0"/>
            <w:autoSpaceDE w:val="0"/>
            <w:autoSpaceDN w:val="0"/>
            <w:adjustRightInd w:val="0"/>
            <w:spacing w:after="0" w:line="360" w:lineRule="auto"/>
          </w:pPr>
        </w:pPrChange>
      </w:pPr>
      <w:ins w:id="1190" w:author="Amy Cohen" w:date="2015-03-16T16:38:00Z">
        <w:r w:rsidRPr="002D7912">
          <w:rPr>
            <w:rFonts w:ascii="Gill Sans" w:hAnsi="Gill Sans" w:cs="Verdana"/>
            <w:szCs w:val="26"/>
          </w:rPr>
          <w:t xml:space="preserve">One more instance, and I will relieve you. One evening, in going home from a lecture, two elegantly-dressed young women stepped into a car, and took seats. The conductor courageously brought the rules forward, and one of them instantly stepped out, while the other remained. The car was stopped, and the conductor seized her, and actually, by physical force, thrust her out of the car. The father of this young woman pays several hundred dollars taxes annually; keeps his horse and carriage, and lives as nicely as most respectable citizens. But the God-given hue of the skin of his daughter rendered her obnoxious to the rules of the railway company, and she had to meekly submit to the outrage. </w:t>
        </w:r>
      </w:ins>
    </w:p>
    <w:p w:rsidR="005A332B" w:rsidRDefault="005A332B" w:rsidP="005A332B">
      <w:pPr>
        <w:widowControl w:val="0"/>
        <w:numPr>
          <w:ins w:id="1191" w:author="Amy Cohen" w:date="2015-03-16T16:38:00Z"/>
        </w:numPr>
        <w:autoSpaceDE w:val="0"/>
        <w:autoSpaceDN w:val="0"/>
        <w:adjustRightInd w:val="0"/>
        <w:spacing w:after="0" w:line="360" w:lineRule="auto"/>
        <w:rPr>
          <w:ins w:id="1192" w:author="Amy Cohen" w:date="2015-03-16T16:40:00Z"/>
          <w:rFonts w:ascii="Gill Sans" w:hAnsi="Gill Sans" w:cs="Verdana"/>
          <w:i/>
          <w:szCs w:val="26"/>
        </w:rPr>
      </w:pPr>
      <w:ins w:id="1193" w:author="Amy Cohen" w:date="2015-03-16T16:38:00Z">
        <w:r w:rsidRPr="002D7912">
          <w:rPr>
            <w:rFonts w:ascii="Gill Sans" w:hAnsi="Gill Sans" w:cs="Verdana"/>
            <w:i/>
            <w:szCs w:val="26"/>
          </w:rPr>
          <w:t>Respectfully, Wm. Still.</w:t>
        </w:r>
      </w:ins>
    </w:p>
    <w:p w:rsidR="005A332B" w:rsidRPr="002D7912" w:rsidRDefault="005A332B" w:rsidP="005A332B">
      <w:pPr>
        <w:widowControl w:val="0"/>
        <w:numPr>
          <w:ins w:id="1194" w:author="Amy Cohen" w:date="2015-03-16T16:41:00Z"/>
        </w:numPr>
        <w:autoSpaceDE w:val="0"/>
        <w:autoSpaceDN w:val="0"/>
        <w:adjustRightInd w:val="0"/>
        <w:spacing w:after="0" w:line="360" w:lineRule="auto"/>
        <w:rPr>
          <w:ins w:id="1195" w:author="Amy Cohen" w:date="2015-03-16T16:41:00Z"/>
          <w:rFonts w:ascii="Gill Sans" w:hAnsi="Gill Sans" w:cs="Verdana"/>
          <w:szCs w:val="26"/>
        </w:rPr>
      </w:pPr>
    </w:p>
    <w:p w:rsidR="005A332B" w:rsidRPr="002D7912" w:rsidRDefault="005A332B" w:rsidP="005A332B">
      <w:pPr>
        <w:widowControl w:val="0"/>
        <w:numPr>
          <w:ins w:id="1196" w:author="Amy Cohen" w:date="2015-03-16T16:41:00Z"/>
        </w:numPr>
        <w:autoSpaceDE w:val="0"/>
        <w:autoSpaceDN w:val="0"/>
        <w:adjustRightInd w:val="0"/>
        <w:spacing w:after="0"/>
        <w:rPr>
          <w:ins w:id="1197" w:author="Amy Cohen" w:date="2015-03-16T16:41:00Z"/>
          <w:rFonts w:ascii="Gill Sans" w:hAnsi="Gill Sans" w:cs="Verdana"/>
          <w:i/>
          <w:szCs w:val="26"/>
        </w:rPr>
      </w:pPr>
      <w:ins w:id="1198" w:author="Amy Cohen" w:date="2015-03-16T16:41:00Z">
        <w:r>
          <w:rPr>
            <w:rFonts w:ascii="Gill Sans" w:hAnsi="Gill Sans" w:cs="Verdana"/>
            <w:szCs w:val="26"/>
          </w:rPr>
          <w:t>*</w:t>
        </w:r>
        <w:r>
          <w:rPr>
            <w:rFonts w:ascii="Gill Sans" w:hAnsi="Gill Sans" w:cs="Verdana"/>
            <w:i/>
            <w:szCs w:val="26"/>
          </w:rPr>
          <w:t xml:space="preserve"> In an 1857 Supreme Court decision, Chief Justice Roger Taney declared that blacks, whether free or enslaved, were not American citizens.</w:t>
        </w:r>
      </w:ins>
    </w:p>
    <w:p w:rsidR="005A332B" w:rsidRDefault="005A332B" w:rsidP="005A332B">
      <w:pPr>
        <w:widowControl w:val="0"/>
        <w:numPr>
          <w:ins w:id="1199" w:author="Amy Cohen" w:date="2015-03-16T16:41:00Z"/>
        </w:numPr>
        <w:autoSpaceDE w:val="0"/>
        <w:autoSpaceDN w:val="0"/>
        <w:adjustRightInd w:val="0"/>
        <w:spacing w:after="0" w:line="360" w:lineRule="auto"/>
        <w:rPr>
          <w:ins w:id="1200" w:author="Krystal Appiah" w:date="2015-07-24T12:00:00Z"/>
          <w:rFonts w:ascii="Gill Sans" w:hAnsi="Gill Sans" w:cs="Verdana"/>
          <w:color w:val="494949"/>
          <w:szCs w:val="26"/>
        </w:rPr>
      </w:pPr>
    </w:p>
    <w:p w:rsidR="00566153" w:rsidRDefault="00566153" w:rsidP="005A332B">
      <w:pPr>
        <w:widowControl w:val="0"/>
        <w:numPr>
          <w:ins w:id="1201" w:author="Amy Cohen" w:date="2015-03-16T16:41:00Z"/>
        </w:numPr>
        <w:autoSpaceDE w:val="0"/>
        <w:autoSpaceDN w:val="0"/>
        <w:adjustRightInd w:val="0"/>
        <w:spacing w:after="0" w:line="360" w:lineRule="auto"/>
        <w:rPr>
          <w:ins w:id="1202" w:author="Amy Cohen" w:date="2015-03-16T16:41:00Z"/>
          <w:rFonts w:ascii="Gill Sans" w:hAnsi="Gill Sans" w:cs="Verdana"/>
          <w:color w:val="494949"/>
          <w:szCs w:val="26"/>
        </w:rPr>
      </w:pPr>
    </w:p>
    <w:p w:rsidR="000E451F" w:rsidRPr="00566153" w:rsidRDefault="000E451F">
      <w:pPr>
        <w:widowControl w:val="0"/>
        <w:numPr>
          <w:ins w:id="1203" w:author="Amy Cohen" w:date="2015-03-16T16:39:00Z"/>
        </w:numPr>
        <w:autoSpaceDE w:val="0"/>
        <w:autoSpaceDN w:val="0"/>
        <w:adjustRightInd w:val="0"/>
        <w:spacing w:after="0" w:line="360" w:lineRule="auto"/>
        <w:rPr>
          <w:ins w:id="1204" w:author="Amy Cohen" w:date="2015-03-16T16:39:00Z"/>
          <w:rFonts w:ascii="Lucida Bright" w:hAnsi="Lucida Bright" w:cs="Verdana"/>
          <w:b/>
          <w:color w:val="000000" w:themeColor="text1"/>
          <w:sz w:val="22"/>
          <w:szCs w:val="22"/>
          <w:rPrChange w:id="1205" w:author="Krystal Appiah" w:date="2015-07-24T12:01:00Z">
            <w:rPr>
              <w:ins w:id="1206" w:author="Amy Cohen" w:date="2015-03-16T16:39:00Z"/>
              <w:rFonts w:ascii="Gill Sans" w:hAnsi="Gill Sans" w:cs="Verdana"/>
              <w:b/>
              <w:color w:val="494949"/>
              <w:szCs w:val="26"/>
            </w:rPr>
          </w:rPrChange>
        </w:rPr>
        <w:pPrChange w:id="1207" w:author="Amy Cohen" w:date="2015-03-16T16:41:00Z">
          <w:pPr>
            <w:widowControl w:val="0"/>
            <w:autoSpaceDE w:val="0"/>
            <w:autoSpaceDN w:val="0"/>
            <w:adjustRightInd w:val="0"/>
            <w:spacing w:after="0" w:line="360" w:lineRule="auto"/>
            <w:jc w:val="center"/>
          </w:pPr>
        </w:pPrChange>
      </w:pPr>
      <w:ins w:id="1208" w:author="Amy Cohen" w:date="2015-03-16T16:41:00Z">
        <w:r w:rsidRPr="00566153">
          <w:rPr>
            <w:rFonts w:ascii="Lucida Bright" w:hAnsi="Lucida Bright" w:cs="Verdana"/>
            <w:b/>
            <w:color w:val="000000" w:themeColor="text1"/>
            <w:sz w:val="22"/>
            <w:szCs w:val="22"/>
            <w:rPrChange w:id="1209" w:author="Krystal Appiah" w:date="2015-07-24T12:01:00Z">
              <w:rPr>
                <w:rFonts w:ascii="Lucida Bright" w:hAnsi="Lucida Bright" w:cs="Verdana"/>
                <w:b/>
                <w:color w:val="494949"/>
                <w:szCs w:val="26"/>
                <w:u w:val="single"/>
              </w:rPr>
            </w:rPrChange>
          </w:rPr>
          <w:t>Primary Source 2:</w:t>
        </w:r>
        <w:r w:rsidR="005A332B" w:rsidRPr="00566153">
          <w:rPr>
            <w:rFonts w:ascii="Lucida Bright" w:hAnsi="Lucida Bright" w:cs="Verdana"/>
            <w:b/>
            <w:color w:val="000000" w:themeColor="text1"/>
            <w:sz w:val="22"/>
            <w:szCs w:val="22"/>
            <w:rPrChange w:id="1210" w:author="Krystal Appiah" w:date="2015-07-24T12:01:00Z">
              <w:rPr>
                <w:rFonts w:ascii="Lucida Bright" w:hAnsi="Lucida Bright" w:cs="Verdana"/>
                <w:b/>
                <w:color w:val="494949"/>
                <w:szCs w:val="26"/>
              </w:rPr>
            </w:rPrChange>
          </w:rPr>
          <w:t xml:space="preserve"> </w:t>
        </w:r>
      </w:ins>
      <w:ins w:id="1211" w:author="Amy Cohen" w:date="2015-03-16T16:39:00Z">
        <w:r w:rsidRPr="00566153">
          <w:rPr>
            <w:rFonts w:ascii="Lucida Bright" w:hAnsi="Lucida Bright" w:cs="Verdana"/>
            <w:b/>
            <w:color w:val="000000" w:themeColor="text1"/>
            <w:sz w:val="22"/>
            <w:szCs w:val="22"/>
            <w:rPrChange w:id="1212" w:author="Krystal Appiah" w:date="2015-07-24T12:01:00Z">
              <w:rPr>
                <w:rFonts w:ascii="Gill Sans" w:hAnsi="Gill Sans" w:cs="Verdana"/>
                <w:b/>
                <w:color w:val="494949"/>
                <w:szCs w:val="26"/>
                <w:u w:val="single"/>
              </w:rPr>
            </w:rPrChange>
          </w:rPr>
          <w:t>The Passenger Cars and Colored Citizens, December 15, 1863</w:t>
        </w:r>
      </w:ins>
    </w:p>
    <w:p w:rsidR="005A332B" w:rsidRPr="00566153" w:rsidDel="000D300F" w:rsidRDefault="005A332B" w:rsidP="005A332B">
      <w:pPr>
        <w:widowControl w:val="0"/>
        <w:numPr>
          <w:ins w:id="1213" w:author="Amy Cohen" w:date="2015-03-16T16:39:00Z"/>
        </w:numPr>
        <w:autoSpaceDE w:val="0"/>
        <w:autoSpaceDN w:val="0"/>
        <w:adjustRightInd w:val="0"/>
        <w:spacing w:after="0" w:line="360" w:lineRule="auto"/>
        <w:rPr>
          <w:ins w:id="1214" w:author="Amy Cohen" w:date="2015-03-16T16:39:00Z"/>
          <w:rFonts w:ascii="Lucida Bright" w:hAnsi="Lucida Bright" w:cs="Verdana"/>
          <w:color w:val="494949"/>
          <w:sz w:val="22"/>
          <w:szCs w:val="22"/>
          <w:rPrChange w:id="1215" w:author="Krystal Appiah" w:date="2015-07-24T12:00:00Z">
            <w:rPr>
              <w:ins w:id="1216" w:author="Amy Cohen" w:date="2015-03-16T16:39:00Z"/>
              <w:rFonts w:ascii="Gill Sans" w:hAnsi="Gill Sans" w:cs="Verdana"/>
              <w:color w:val="494949"/>
              <w:szCs w:val="26"/>
            </w:rPr>
          </w:rPrChange>
        </w:rPr>
      </w:pPr>
    </w:p>
    <w:p w:rsidR="005A332B" w:rsidRPr="00566153" w:rsidRDefault="000E451F" w:rsidP="005A332B">
      <w:pPr>
        <w:widowControl w:val="0"/>
        <w:numPr>
          <w:ins w:id="1217" w:author="Amy Cohen" w:date="2015-03-16T16:39:00Z"/>
        </w:numPr>
        <w:autoSpaceDE w:val="0"/>
        <w:autoSpaceDN w:val="0"/>
        <w:adjustRightInd w:val="0"/>
        <w:spacing w:after="0" w:line="360" w:lineRule="auto"/>
        <w:rPr>
          <w:ins w:id="1218" w:author="Amy Cohen" w:date="2015-03-16T16:39:00Z"/>
          <w:rFonts w:ascii="Lucida Bright" w:hAnsi="Lucida Bright" w:cs="Verdana"/>
          <w:sz w:val="22"/>
          <w:szCs w:val="22"/>
          <w:rPrChange w:id="1219" w:author="Krystal Appiah" w:date="2015-07-24T12:00:00Z">
            <w:rPr>
              <w:ins w:id="1220" w:author="Amy Cohen" w:date="2015-03-16T16:39:00Z"/>
              <w:rFonts w:ascii="Gill Sans" w:hAnsi="Gill Sans" w:cs="Verdana"/>
              <w:szCs w:val="26"/>
            </w:rPr>
          </w:rPrChange>
        </w:rPr>
      </w:pPr>
      <w:ins w:id="1221" w:author="Amy Cohen" w:date="2015-03-16T16:39:00Z">
        <w:r w:rsidRPr="00566153">
          <w:rPr>
            <w:rFonts w:ascii="Lucida Bright" w:hAnsi="Lucida Bright" w:cs="Verdana"/>
            <w:b/>
            <w:sz w:val="22"/>
            <w:szCs w:val="22"/>
            <w:rPrChange w:id="1222" w:author="Krystal Appiah" w:date="2015-07-24T12:00:00Z">
              <w:rPr>
                <w:rFonts w:ascii="Gill Sans" w:hAnsi="Gill Sans" w:cs="Verdana"/>
                <w:b/>
                <w:color w:val="0000FF" w:themeColor="hyperlink"/>
                <w:szCs w:val="26"/>
                <w:u w:val="single"/>
              </w:rPr>
            </w:rPrChange>
          </w:rPr>
          <w:t>1.</w:t>
        </w:r>
        <w:r w:rsidRPr="00566153">
          <w:rPr>
            <w:rFonts w:ascii="Lucida Bright" w:hAnsi="Lucida Bright" w:cs="Verdana"/>
            <w:sz w:val="22"/>
            <w:szCs w:val="22"/>
            <w:rPrChange w:id="1223" w:author="Krystal Appiah" w:date="2015-07-24T12:00:00Z">
              <w:rPr>
                <w:rFonts w:ascii="Gill Sans" w:hAnsi="Gill Sans" w:cs="Verdana"/>
                <w:color w:val="0000FF" w:themeColor="hyperlink"/>
                <w:szCs w:val="26"/>
                <w:u w:val="single"/>
              </w:rPr>
            </w:rPrChange>
          </w:rPr>
          <w:t xml:space="preserve"> Why did Still decide to take a streetcar back to Philadelphia from Camp William Penn?</w:t>
        </w:r>
      </w:ins>
    </w:p>
    <w:p w:rsidR="005A332B" w:rsidRPr="00566153" w:rsidRDefault="005A332B" w:rsidP="005A332B">
      <w:pPr>
        <w:widowControl w:val="0"/>
        <w:numPr>
          <w:ins w:id="1224" w:author="Amy Cohen" w:date="2015-03-16T16:39:00Z"/>
        </w:numPr>
        <w:autoSpaceDE w:val="0"/>
        <w:autoSpaceDN w:val="0"/>
        <w:adjustRightInd w:val="0"/>
        <w:spacing w:after="0" w:line="360" w:lineRule="auto"/>
        <w:rPr>
          <w:ins w:id="1225" w:author="Amy Cohen" w:date="2015-03-16T16:39:00Z"/>
          <w:rFonts w:ascii="Lucida Bright" w:hAnsi="Lucida Bright" w:cs="Verdana"/>
          <w:sz w:val="22"/>
          <w:szCs w:val="22"/>
          <w:rPrChange w:id="1226" w:author="Krystal Appiah" w:date="2015-07-24T12:00:00Z">
            <w:rPr>
              <w:ins w:id="1227" w:author="Amy Cohen" w:date="2015-03-16T16:39:00Z"/>
              <w:rFonts w:ascii="Gill Sans" w:hAnsi="Gill Sans" w:cs="Verdana"/>
              <w:szCs w:val="26"/>
            </w:rPr>
          </w:rPrChange>
        </w:rPr>
      </w:pPr>
    </w:p>
    <w:p w:rsidR="005A332B" w:rsidRDefault="005A332B" w:rsidP="005A332B">
      <w:pPr>
        <w:widowControl w:val="0"/>
        <w:numPr>
          <w:ins w:id="1228" w:author="Amy Cohen" w:date="2015-03-16T16:39:00Z"/>
        </w:numPr>
        <w:autoSpaceDE w:val="0"/>
        <w:autoSpaceDN w:val="0"/>
        <w:adjustRightInd w:val="0"/>
        <w:spacing w:after="0" w:line="360" w:lineRule="auto"/>
        <w:rPr>
          <w:ins w:id="1229" w:author="Krystal Appiah" w:date="2015-07-24T12:00:00Z"/>
          <w:rFonts w:ascii="Lucida Bright" w:hAnsi="Lucida Bright" w:cs="Verdana"/>
          <w:sz w:val="22"/>
          <w:szCs w:val="22"/>
        </w:rPr>
      </w:pPr>
    </w:p>
    <w:p w:rsidR="00566153" w:rsidRPr="00566153" w:rsidRDefault="00566153" w:rsidP="005A332B">
      <w:pPr>
        <w:widowControl w:val="0"/>
        <w:numPr>
          <w:ins w:id="1230" w:author="Amy Cohen" w:date="2015-03-16T16:39:00Z"/>
        </w:numPr>
        <w:autoSpaceDE w:val="0"/>
        <w:autoSpaceDN w:val="0"/>
        <w:adjustRightInd w:val="0"/>
        <w:spacing w:after="0" w:line="360" w:lineRule="auto"/>
        <w:rPr>
          <w:ins w:id="1231" w:author="Amy Cohen" w:date="2015-03-16T16:39:00Z"/>
          <w:rFonts w:ascii="Lucida Bright" w:hAnsi="Lucida Bright" w:cs="Verdana"/>
          <w:sz w:val="22"/>
          <w:szCs w:val="22"/>
          <w:rPrChange w:id="1232" w:author="Krystal Appiah" w:date="2015-07-24T12:00:00Z">
            <w:rPr>
              <w:ins w:id="1233" w:author="Amy Cohen" w:date="2015-03-16T16:39:00Z"/>
              <w:rFonts w:ascii="Gill Sans" w:hAnsi="Gill Sans" w:cs="Verdana"/>
              <w:szCs w:val="26"/>
            </w:rPr>
          </w:rPrChange>
        </w:rPr>
      </w:pPr>
    </w:p>
    <w:p w:rsidR="005A332B" w:rsidRPr="00566153" w:rsidRDefault="005A332B" w:rsidP="005A332B">
      <w:pPr>
        <w:widowControl w:val="0"/>
        <w:numPr>
          <w:ins w:id="1234" w:author="Amy Cohen" w:date="2015-03-16T16:39:00Z"/>
        </w:numPr>
        <w:autoSpaceDE w:val="0"/>
        <w:autoSpaceDN w:val="0"/>
        <w:adjustRightInd w:val="0"/>
        <w:spacing w:after="0" w:line="360" w:lineRule="auto"/>
        <w:rPr>
          <w:ins w:id="1235" w:author="Amy Cohen" w:date="2015-03-16T16:39:00Z"/>
          <w:rFonts w:ascii="Lucida Bright" w:hAnsi="Lucida Bright" w:cs="Verdana"/>
          <w:sz w:val="22"/>
          <w:szCs w:val="22"/>
          <w:rPrChange w:id="1236" w:author="Krystal Appiah" w:date="2015-07-24T12:00:00Z">
            <w:rPr>
              <w:ins w:id="1237" w:author="Amy Cohen" w:date="2015-03-16T16:39:00Z"/>
              <w:rFonts w:ascii="Gill Sans" w:hAnsi="Gill Sans" w:cs="Verdana"/>
              <w:szCs w:val="26"/>
            </w:rPr>
          </w:rPrChange>
        </w:rPr>
      </w:pPr>
    </w:p>
    <w:p w:rsidR="005A332B" w:rsidRPr="00566153" w:rsidRDefault="000E451F" w:rsidP="005A332B">
      <w:pPr>
        <w:widowControl w:val="0"/>
        <w:numPr>
          <w:ins w:id="1238" w:author="Amy Cohen" w:date="2015-03-16T16:39:00Z"/>
        </w:numPr>
        <w:autoSpaceDE w:val="0"/>
        <w:autoSpaceDN w:val="0"/>
        <w:adjustRightInd w:val="0"/>
        <w:spacing w:after="0" w:line="360" w:lineRule="auto"/>
        <w:rPr>
          <w:ins w:id="1239" w:author="Amy Cohen" w:date="2015-03-16T16:39:00Z"/>
          <w:rFonts w:ascii="Lucida Bright" w:hAnsi="Lucida Bright" w:cs="Verdana"/>
          <w:sz w:val="22"/>
          <w:szCs w:val="22"/>
          <w:rPrChange w:id="1240" w:author="Krystal Appiah" w:date="2015-07-24T12:00:00Z">
            <w:rPr>
              <w:ins w:id="1241" w:author="Amy Cohen" w:date="2015-03-16T16:39:00Z"/>
              <w:rFonts w:ascii="Gill Sans" w:hAnsi="Gill Sans" w:cs="Verdana"/>
              <w:szCs w:val="26"/>
            </w:rPr>
          </w:rPrChange>
        </w:rPr>
      </w:pPr>
      <w:ins w:id="1242" w:author="Amy Cohen" w:date="2015-03-16T16:39:00Z">
        <w:r w:rsidRPr="00566153">
          <w:rPr>
            <w:rFonts w:ascii="Lucida Bright" w:hAnsi="Lucida Bright" w:cs="Verdana"/>
            <w:b/>
            <w:sz w:val="22"/>
            <w:szCs w:val="22"/>
            <w:rPrChange w:id="1243" w:author="Krystal Appiah" w:date="2015-07-24T12:00:00Z">
              <w:rPr>
                <w:rFonts w:ascii="Gill Sans" w:hAnsi="Gill Sans" w:cs="Verdana"/>
                <w:b/>
                <w:color w:val="0000FF" w:themeColor="hyperlink"/>
                <w:szCs w:val="26"/>
                <w:u w:val="single"/>
              </w:rPr>
            </w:rPrChange>
          </w:rPr>
          <w:t>2.</w:t>
        </w:r>
        <w:r w:rsidRPr="00566153">
          <w:rPr>
            <w:rFonts w:ascii="Lucida Bright" w:hAnsi="Lucida Bright" w:cs="Verdana"/>
            <w:sz w:val="22"/>
            <w:szCs w:val="22"/>
            <w:rPrChange w:id="1244" w:author="Krystal Appiah" w:date="2015-07-24T12:00:00Z">
              <w:rPr>
                <w:rFonts w:ascii="Gill Sans" w:hAnsi="Gill Sans" w:cs="Verdana"/>
                <w:color w:val="0000FF" w:themeColor="hyperlink"/>
                <w:szCs w:val="26"/>
                <w:u w:val="single"/>
              </w:rPr>
            </w:rPrChange>
          </w:rPr>
          <w:t xml:space="preserve"> Why did Still end up walking part of the way to his destination?</w:t>
        </w:r>
      </w:ins>
    </w:p>
    <w:p w:rsidR="005A332B" w:rsidRPr="00566153" w:rsidRDefault="005A332B" w:rsidP="005A332B">
      <w:pPr>
        <w:widowControl w:val="0"/>
        <w:numPr>
          <w:ins w:id="1245" w:author="Amy Cohen" w:date="2015-03-16T16:39:00Z"/>
        </w:numPr>
        <w:autoSpaceDE w:val="0"/>
        <w:autoSpaceDN w:val="0"/>
        <w:adjustRightInd w:val="0"/>
        <w:spacing w:after="0" w:line="360" w:lineRule="auto"/>
        <w:rPr>
          <w:ins w:id="1246" w:author="Amy Cohen" w:date="2015-03-16T16:39:00Z"/>
          <w:rFonts w:ascii="Lucida Bright" w:hAnsi="Lucida Bright" w:cs="Verdana"/>
          <w:sz w:val="22"/>
          <w:szCs w:val="22"/>
          <w:rPrChange w:id="1247" w:author="Krystal Appiah" w:date="2015-07-24T12:00:00Z">
            <w:rPr>
              <w:ins w:id="1248" w:author="Amy Cohen" w:date="2015-03-16T16:39:00Z"/>
              <w:rFonts w:ascii="Gill Sans" w:hAnsi="Gill Sans" w:cs="Verdana"/>
              <w:szCs w:val="26"/>
            </w:rPr>
          </w:rPrChange>
        </w:rPr>
      </w:pPr>
    </w:p>
    <w:p w:rsidR="005A332B" w:rsidRDefault="005A332B" w:rsidP="005A332B">
      <w:pPr>
        <w:widowControl w:val="0"/>
        <w:numPr>
          <w:ins w:id="1249" w:author="Amy Cohen" w:date="2015-03-16T16:39:00Z"/>
        </w:numPr>
        <w:autoSpaceDE w:val="0"/>
        <w:autoSpaceDN w:val="0"/>
        <w:adjustRightInd w:val="0"/>
        <w:spacing w:after="0" w:line="360" w:lineRule="auto"/>
        <w:rPr>
          <w:ins w:id="1250" w:author="Krystal Appiah" w:date="2015-07-24T12:00:00Z"/>
          <w:rFonts w:ascii="Lucida Bright" w:hAnsi="Lucida Bright" w:cs="Verdana"/>
          <w:sz w:val="22"/>
          <w:szCs w:val="22"/>
        </w:rPr>
      </w:pPr>
    </w:p>
    <w:p w:rsidR="00566153" w:rsidRDefault="00566153" w:rsidP="005A332B">
      <w:pPr>
        <w:widowControl w:val="0"/>
        <w:numPr>
          <w:ins w:id="1251" w:author="Amy Cohen" w:date="2015-03-16T16:39:00Z"/>
        </w:numPr>
        <w:autoSpaceDE w:val="0"/>
        <w:autoSpaceDN w:val="0"/>
        <w:adjustRightInd w:val="0"/>
        <w:spacing w:after="0" w:line="360" w:lineRule="auto"/>
        <w:rPr>
          <w:ins w:id="1252" w:author="Krystal Appiah" w:date="2015-07-24T12:00:00Z"/>
          <w:rFonts w:ascii="Lucida Bright" w:hAnsi="Lucida Bright" w:cs="Verdana"/>
          <w:sz w:val="22"/>
          <w:szCs w:val="22"/>
        </w:rPr>
      </w:pPr>
    </w:p>
    <w:p w:rsidR="00566153" w:rsidRPr="00566153" w:rsidRDefault="00566153" w:rsidP="005A332B">
      <w:pPr>
        <w:widowControl w:val="0"/>
        <w:numPr>
          <w:ins w:id="1253" w:author="Amy Cohen" w:date="2015-03-16T16:39:00Z"/>
        </w:numPr>
        <w:autoSpaceDE w:val="0"/>
        <w:autoSpaceDN w:val="0"/>
        <w:adjustRightInd w:val="0"/>
        <w:spacing w:after="0" w:line="360" w:lineRule="auto"/>
        <w:rPr>
          <w:ins w:id="1254" w:author="Amy Cohen" w:date="2015-03-16T16:39:00Z"/>
          <w:rFonts w:ascii="Lucida Bright" w:hAnsi="Lucida Bright" w:cs="Verdana"/>
          <w:sz w:val="22"/>
          <w:szCs w:val="22"/>
          <w:rPrChange w:id="1255" w:author="Krystal Appiah" w:date="2015-07-24T12:00:00Z">
            <w:rPr>
              <w:ins w:id="1256" w:author="Amy Cohen" w:date="2015-03-16T16:39:00Z"/>
              <w:rFonts w:ascii="Gill Sans" w:hAnsi="Gill Sans" w:cs="Verdana"/>
              <w:szCs w:val="26"/>
            </w:rPr>
          </w:rPrChange>
        </w:rPr>
      </w:pPr>
    </w:p>
    <w:p w:rsidR="005A332B" w:rsidRPr="00566153" w:rsidRDefault="005A332B" w:rsidP="005A332B">
      <w:pPr>
        <w:widowControl w:val="0"/>
        <w:numPr>
          <w:ins w:id="1257" w:author="Amy Cohen" w:date="2015-03-16T16:39:00Z"/>
        </w:numPr>
        <w:autoSpaceDE w:val="0"/>
        <w:autoSpaceDN w:val="0"/>
        <w:adjustRightInd w:val="0"/>
        <w:spacing w:after="0" w:line="360" w:lineRule="auto"/>
        <w:rPr>
          <w:ins w:id="1258" w:author="Amy Cohen" w:date="2015-03-16T16:39:00Z"/>
          <w:rFonts w:ascii="Lucida Bright" w:hAnsi="Lucida Bright" w:cs="Verdana"/>
          <w:sz w:val="22"/>
          <w:szCs w:val="22"/>
          <w:rPrChange w:id="1259" w:author="Krystal Appiah" w:date="2015-07-24T12:00:00Z">
            <w:rPr>
              <w:ins w:id="1260" w:author="Amy Cohen" w:date="2015-03-16T16:39:00Z"/>
              <w:rFonts w:ascii="Gill Sans" w:hAnsi="Gill Sans" w:cs="Verdana"/>
              <w:szCs w:val="26"/>
            </w:rPr>
          </w:rPrChange>
        </w:rPr>
      </w:pPr>
    </w:p>
    <w:p w:rsidR="005A332B" w:rsidRPr="00566153" w:rsidRDefault="000E451F" w:rsidP="005A332B">
      <w:pPr>
        <w:widowControl w:val="0"/>
        <w:numPr>
          <w:ins w:id="1261" w:author="Amy Cohen" w:date="2015-03-16T16:39:00Z"/>
        </w:numPr>
        <w:autoSpaceDE w:val="0"/>
        <w:autoSpaceDN w:val="0"/>
        <w:adjustRightInd w:val="0"/>
        <w:spacing w:after="0" w:line="360" w:lineRule="auto"/>
        <w:rPr>
          <w:ins w:id="1262" w:author="Amy Cohen" w:date="2015-03-16T16:39:00Z"/>
          <w:rFonts w:ascii="Lucida Bright" w:hAnsi="Lucida Bright" w:cs="Verdana"/>
          <w:sz w:val="22"/>
          <w:szCs w:val="22"/>
          <w:rPrChange w:id="1263" w:author="Krystal Appiah" w:date="2015-07-24T12:00:00Z">
            <w:rPr>
              <w:ins w:id="1264" w:author="Amy Cohen" w:date="2015-03-16T16:39:00Z"/>
              <w:rFonts w:ascii="Gill Sans" w:hAnsi="Gill Sans" w:cs="Verdana"/>
              <w:szCs w:val="26"/>
            </w:rPr>
          </w:rPrChange>
        </w:rPr>
      </w:pPr>
      <w:ins w:id="1265" w:author="Amy Cohen" w:date="2015-03-16T16:39:00Z">
        <w:r w:rsidRPr="00566153">
          <w:rPr>
            <w:rFonts w:ascii="Lucida Bright" w:hAnsi="Lucida Bright" w:cs="Verdana"/>
            <w:b/>
            <w:sz w:val="22"/>
            <w:szCs w:val="22"/>
            <w:rPrChange w:id="1266" w:author="Krystal Appiah" w:date="2015-07-24T12:00:00Z">
              <w:rPr>
                <w:rFonts w:ascii="Gill Sans" w:hAnsi="Gill Sans" w:cs="Verdana"/>
                <w:b/>
                <w:color w:val="0000FF" w:themeColor="hyperlink"/>
                <w:szCs w:val="26"/>
                <w:u w:val="single"/>
              </w:rPr>
            </w:rPrChange>
          </w:rPr>
          <w:t>3.</w:t>
        </w:r>
        <w:r w:rsidRPr="00566153">
          <w:rPr>
            <w:rFonts w:ascii="Lucida Bright" w:hAnsi="Lucida Bright" w:cs="Verdana"/>
            <w:sz w:val="22"/>
            <w:szCs w:val="22"/>
            <w:rPrChange w:id="1267" w:author="Krystal Appiah" w:date="2015-07-24T12:00:00Z">
              <w:rPr>
                <w:rFonts w:ascii="Gill Sans" w:hAnsi="Gill Sans" w:cs="Verdana"/>
                <w:color w:val="0000FF" w:themeColor="hyperlink"/>
                <w:szCs w:val="26"/>
                <w:u w:val="single"/>
              </w:rPr>
            </w:rPrChange>
          </w:rPr>
          <w:t xml:space="preserve"> Why does Still mention the Dred Scott decision?</w:t>
        </w:r>
      </w:ins>
    </w:p>
    <w:p w:rsidR="005A332B" w:rsidRPr="00566153" w:rsidRDefault="005A332B" w:rsidP="005A332B">
      <w:pPr>
        <w:widowControl w:val="0"/>
        <w:numPr>
          <w:ins w:id="1268" w:author="Amy Cohen" w:date="2015-03-16T16:39:00Z"/>
        </w:numPr>
        <w:autoSpaceDE w:val="0"/>
        <w:autoSpaceDN w:val="0"/>
        <w:adjustRightInd w:val="0"/>
        <w:spacing w:after="0" w:line="360" w:lineRule="auto"/>
        <w:rPr>
          <w:ins w:id="1269" w:author="Amy Cohen" w:date="2015-03-16T16:39:00Z"/>
          <w:rFonts w:ascii="Lucida Bright" w:hAnsi="Lucida Bright" w:cs="Verdana"/>
          <w:sz w:val="22"/>
          <w:szCs w:val="22"/>
          <w:rPrChange w:id="1270" w:author="Krystal Appiah" w:date="2015-07-24T12:00:00Z">
            <w:rPr>
              <w:ins w:id="1271" w:author="Amy Cohen" w:date="2015-03-16T16:39:00Z"/>
              <w:rFonts w:ascii="Gill Sans" w:hAnsi="Gill Sans" w:cs="Verdana"/>
              <w:szCs w:val="26"/>
            </w:rPr>
          </w:rPrChange>
        </w:rPr>
      </w:pPr>
    </w:p>
    <w:p w:rsidR="005A332B" w:rsidRDefault="005A332B" w:rsidP="005A332B">
      <w:pPr>
        <w:widowControl w:val="0"/>
        <w:numPr>
          <w:ins w:id="1272" w:author="Amy Cohen" w:date="2015-03-16T16:39:00Z"/>
        </w:numPr>
        <w:autoSpaceDE w:val="0"/>
        <w:autoSpaceDN w:val="0"/>
        <w:adjustRightInd w:val="0"/>
        <w:spacing w:after="0" w:line="360" w:lineRule="auto"/>
        <w:rPr>
          <w:ins w:id="1273" w:author="Krystal Appiah" w:date="2015-07-24T12:00:00Z"/>
          <w:rFonts w:ascii="Lucida Bright" w:hAnsi="Lucida Bright" w:cs="Verdana"/>
          <w:sz w:val="22"/>
          <w:szCs w:val="22"/>
        </w:rPr>
      </w:pPr>
    </w:p>
    <w:p w:rsidR="00566153" w:rsidRPr="00566153" w:rsidRDefault="00566153" w:rsidP="005A332B">
      <w:pPr>
        <w:widowControl w:val="0"/>
        <w:numPr>
          <w:ins w:id="1274" w:author="Amy Cohen" w:date="2015-03-16T16:39:00Z"/>
        </w:numPr>
        <w:autoSpaceDE w:val="0"/>
        <w:autoSpaceDN w:val="0"/>
        <w:adjustRightInd w:val="0"/>
        <w:spacing w:after="0" w:line="360" w:lineRule="auto"/>
        <w:rPr>
          <w:ins w:id="1275" w:author="Amy Cohen" w:date="2015-03-16T16:39:00Z"/>
          <w:rFonts w:ascii="Lucida Bright" w:hAnsi="Lucida Bright" w:cs="Verdana"/>
          <w:sz w:val="22"/>
          <w:szCs w:val="22"/>
          <w:rPrChange w:id="1276" w:author="Krystal Appiah" w:date="2015-07-24T12:00:00Z">
            <w:rPr>
              <w:ins w:id="1277" w:author="Amy Cohen" w:date="2015-03-16T16:39:00Z"/>
              <w:rFonts w:ascii="Gill Sans" w:hAnsi="Gill Sans" w:cs="Verdana"/>
              <w:szCs w:val="26"/>
            </w:rPr>
          </w:rPrChange>
        </w:rPr>
      </w:pPr>
    </w:p>
    <w:p w:rsidR="005A332B" w:rsidRPr="00566153" w:rsidRDefault="005A332B" w:rsidP="005A332B">
      <w:pPr>
        <w:widowControl w:val="0"/>
        <w:numPr>
          <w:ins w:id="1278" w:author="Amy Cohen" w:date="2015-03-16T16:39:00Z"/>
        </w:numPr>
        <w:autoSpaceDE w:val="0"/>
        <w:autoSpaceDN w:val="0"/>
        <w:adjustRightInd w:val="0"/>
        <w:spacing w:after="0" w:line="360" w:lineRule="auto"/>
        <w:rPr>
          <w:ins w:id="1279" w:author="Amy Cohen" w:date="2015-03-16T16:39:00Z"/>
          <w:rFonts w:ascii="Lucida Bright" w:hAnsi="Lucida Bright" w:cs="Verdana"/>
          <w:sz w:val="22"/>
          <w:szCs w:val="22"/>
          <w:rPrChange w:id="1280" w:author="Krystal Appiah" w:date="2015-07-24T12:00:00Z">
            <w:rPr>
              <w:ins w:id="1281" w:author="Amy Cohen" w:date="2015-03-16T16:39:00Z"/>
              <w:rFonts w:ascii="Gill Sans" w:hAnsi="Gill Sans" w:cs="Verdana"/>
              <w:szCs w:val="26"/>
            </w:rPr>
          </w:rPrChange>
        </w:rPr>
      </w:pPr>
    </w:p>
    <w:p w:rsidR="005A332B" w:rsidRPr="00566153" w:rsidRDefault="000E451F" w:rsidP="005A332B">
      <w:pPr>
        <w:widowControl w:val="0"/>
        <w:numPr>
          <w:ins w:id="1282" w:author="Amy Cohen" w:date="2015-03-16T16:39:00Z"/>
        </w:numPr>
        <w:autoSpaceDE w:val="0"/>
        <w:autoSpaceDN w:val="0"/>
        <w:adjustRightInd w:val="0"/>
        <w:spacing w:after="0"/>
        <w:rPr>
          <w:ins w:id="1283" w:author="Amy Cohen" w:date="2015-03-16T16:39:00Z"/>
          <w:rFonts w:ascii="Lucida Bright" w:hAnsi="Lucida Bright" w:cs="Verdana"/>
          <w:sz w:val="22"/>
          <w:szCs w:val="22"/>
          <w:rPrChange w:id="1284" w:author="Krystal Appiah" w:date="2015-07-24T12:00:00Z">
            <w:rPr>
              <w:ins w:id="1285" w:author="Amy Cohen" w:date="2015-03-16T16:39:00Z"/>
              <w:rFonts w:ascii="Gill Sans" w:hAnsi="Gill Sans" w:cs="Verdana"/>
              <w:szCs w:val="26"/>
            </w:rPr>
          </w:rPrChange>
        </w:rPr>
      </w:pPr>
      <w:ins w:id="1286" w:author="Amy Cohen" w:date="2015-03-16T16:39:00Z">
        <w:r w:rsidRPr="00566153">
          <w:rPr>
            <w:rFonts w:ascii="Lucida Bright" w:hAnsi="Lucida Bright" w:cs="Verdana"/>
            <w:b/>
            <w:sz w:val="22"/>
            <w:szCs w:val="22"/>
            <w:rPrChange w:id="1287" w:author="Krystal Appiah" w:date="2015-07-24T12:00:00Z">
              <w:rPr>
                <w:rFonts w:ascii="Gill Sans" w:hAnsi="Gill Sans" w:cs="Verdana"/>
                <w:b/>
                <w:color w:val="0000FF" w:themeColor="hyperlink"/>
                <w:szCs w:val="26"/>
                <w:u w:val="single"/>
              </w:rPr>
            </w:rPrChange>
          </w:rPr>
          <w:t>4.</w:t>
        </w:r>
        <w:r w:rsidRPr="00566153">
          <w:rPr>
            <w:rFonts w:ascii="Lucida Bright" w:hAnsi="Lucida Bright" w:cs="Verdana"/>
            <w:sz w:val="22"/>
            <w:szCs w:val="22"/>
            <w:rPrChange w:id="1288" w:author="Krystal Appiah" w:date="2015-07-24T12:00:00Z">
              <w:rPr>
                <w:rFonts w:ascii="Gill Sans" w:hAnsi="Gill Sans" w:cs="Verdana"/>
                <w:color w:val="0000FF" w:themeColor="hyperlink"/>
                <w:szCs w:val="26"/>
                <w:u w:val="single"/>
              </w:rPr>
            </w:rPrChange>
          </w:rPr>
          <w:t xml:space="preserve"> William Still seems to be arguing for the rights of elite blacks to ride on the streetcars rather than all black people. Why might he have pursued this strategy, and what is your opinion of Still's approach?</w:t>
        </w:r>
      </w:ins>
    </w:p>
    <w:p w:rsidR="005A332B" w:rsidRPr="00566153" w:rsidRDefault="005A332B" w:rsidP="005A332B">
      <w:pPr>
        <w:widowControl w:val="0"/>
        <w:numPr>
          <w:ins w:id="1289" w:author="Amy Cohen" w:date="2015-03-16T16:39:00Z"/>
        </w:numPr>
        <w:autoSpaceDE w:val="0"/>
        <w:autoSpaceDN w:val="0"/>
        <w:adjustRightInd w:val="0"/>
        <w:spacing w:after="0"/>
        <w:rPr>
          <w:ins w:id="1290" w:author="Amy Cohen" w:date="2015-03-16T16:39:00Z"/>
          <w:rFonts w:ascii="Lucida Bright" w:hAnsi="Lucida Bright" w:cs="Verdana"/>
          <w:sz w:val="22"/>
          <w:szCs w:val="22"/>
          <w:rPrChange w:id="1291" w:author="Krystal Appiah" w:date="2015-07-24T12:00:00Z">
            <w:rPr>
              <w:ins w:id="1292" w:author="Amy Cohen" w:date="2015-03-16T16:39:00Z"/>
              <w:rFonts w:ascii="Gill Sans" w:hAnsi="Gill Sans" w:cs="Verdana"/>
              <w:szCs w:val="26"/>
            </w:rPr>
          </w:rPrChange>
        </w:rPr>
      </w:pPr>
    </w:p>
    <w:p w:rsidR="005A332B" w:rsidRPr="00566153" w:rsidRDefault="005A332B" w:rsidP="005A332B">
      <w:pPr>
        <w:widowControl w:val="0"/>
        <w:numPr>
          <w:ins w:id="1293" w:author="Amy Cohen" w:date="2015-03-16T16:39:00Z"/>
        </w:numPr>
        <w:autoSpaceDE w:val="0"/>
        <w:autoSpaceDN w:val="0"/>
        <w:adjustRightInd w:val="0"/>
        <w:spacing w:after="0"/>
        <w:rPr>
          <w:ins w:id="1294" w:author="Amy Cohen" w:date="2015-03-16T16:39:00Z"/>
          <w:rFonts w:ascii="Lucida Bright" w:hAnsi="Lucida Bright" w:cs="Verdana"/>
          <w:sz w:val="22"/>
          <w:szCs w:val="22"/>
          <w:rPrChange w:id="1295" w:author="Krystal Appiah" w:date="2015-07-24T12:00:00Z">
            <w:rPr>
              <w:ins w:id="1296" w:author="Amy Cohen" w:date="2015-03-16T16:39:00Z"/>
              <w:rFonts w:ascii="Gill Sans" w:hAnsi="Gill Sans" w:cs="Verdana"/>
              <w:szCs w:val="26"/>
            </w:rPr>
          </w:rPrChange>
        </w:rPr>
      </w:pPr>
    </w:p>
    <w:p w:rsidR="005A332B" w:rsidRPr="00566153" w:rsidRDefault="005A332B" w:rsidP="005A332B">
      <w:pPr>
        <w:widowControl w:val="0"/>
        <w:numPr>
          <w:ins w:id="1297" w:author="Amy Cohen" w:date="2015-03-16T16:39:00Z"/>
        </w:numPr>
        <w:autoSpaceDE w:val="0"/>
        <w:autoSpaceDN w:val="0"/>
        <w:adjustRightInd w:val="0"/>
        <w:spacing w:after="0"/>
        <w:rPr>
          <w:ins w:id="1298" w:author="Amy Cohen" w:date="2015-03-16T16:39:00Z"/>
          <w:rFonts w:ascii="Lucida Bright" w:hAnsi="Lucida Bright" w:cs="Verdana"/>
          <w:sz w:val="22"/>
          <w:szCs w:val="22"/>
          <w:rPrChange w:id="1299" w:author="Krystal Appiah" w:date="2015-07-24T12:00:00Z">
            <w:rPr>
              <w:ins w:id="1300" w:author="Amy Cohen" w:date="2015-03-16T16:39:00Z"/>
              <w:rFonts w:ascii="Gill Sans" w:hAnsi="Gill Sans" w:cs="Verdana"/>
              <w:szCs w:val="26"/>
            </w:rPr>
          </w:rPrChange>
        </w:rPr>
      </w:pPr>
    </w:p>
    <w:p w:rsidR="005A332B" w:rsidRPr="00566153" w:rsidRDefault="005A332B" w:rsidP="005A332B">
      <w:pPr>
        <w:widowControl w:val="0"/>
        <w:numPr>
          <w:ins w:id="1301" w:author="Amy Cohen" w:date="2015-03-16T16:39:00Z"/>
        </w:numPr>
        <w:autoSpaceDE w:val="0"/>
        <w:autoSpaceDN w:val="0"/>
        <w:adjustRightInd w:val="0"/>
        <w:spacing w:after="0"/>
        <w:rPr>
          <w:ins w:id="1302" w:author="Amy Cohen" w:date="2015-03-16T16:39:00Z"/>
          <w:rFonts w:ascii="Lucida Bright" w:hAnsi="Lucida Bright" w:cs="Verdana"/>
          <w:sz w:val="22"/>
          <w:szCs w:val="22"/>
          <w:rPrChange w:id="1303" w:author="Krystal Appiah" w:date="2015-07-24T12:00:00Z">
            <w:rPr>
              <w:ins w:id="1304" w:author="Amy Cohen" w:date="2015-03-16T16:39:00Z"/>
              <w:rFonts w:ascii="Gill Sans" w:hAnsi="Gill Sans" w:cs="Verdana"/>
              <w:szCs w:val="26"/>
            </w:rPr>
          </w:rPrChange>
        </w:rPr>
      </w:pPr>
    </w:p>
    <w:p w:rsidR="005A332B" w:rsidRPr="00566153" w:rsidRDefault="005A332B" w:rsidP="005A332B">
      <w:pPr>
        <w:widowControl w:val="0"/>
        <w:numPr>
          <w:ins w:id="1305" w:author="Amy Cohen" w:date="2015-03-16T16:39:00Z"/>
        </w:numPr>
        <w:autoSpaceDE w:val="0"/>
        <w:autoSpaceDN w:val="0"/>
        <w:adjustRightInd w:val="0"/>
        <w:spacing w:after="0"/>
        <w:rPr>
          <w:ins w:id="1306" w:author="Amy Cohen" w:date="2015-03-16T16:39:00Z"/>
          <w:rFonts w:ascii="Lucida Bright" w:hAnsi="Lucida Bright" w:cs="Verdana"/>
          <w:sz w:val="22"/>
          <w:szCs w:val="22"/>
          <w:rPrChange w:id="1307" w:author="Krystal Appiah" w:date="2015-07-24T12:00:00Z">
            <w:rPr>
              <w:ins w:id="1308" w:author="Amy Cohen" w:date="2015-03-16T16:39:00Z"/>
              <w:rFonts w:ascii="Gill Sans" w:hAnsi="Gill Sans" w:cs="Verdana"/>
              <w:szCs w:val="26"/>
            </w:rPr>
          </w:rPrChange>
        </w:rPr>
      </w:pPr>
    </w:p>
    <w:p w:rsidR="005A332B" w:rsidRPr="00566153" w:rsidRDefault="005A332B" w:rsidP="005A332B">
      <w:pPr>
        <w:widowControl w:val="0"/>
        <w:numPr>
          <w:ins w:id="1309" w:author="Amy Cohen" w:date="2015-03-16T16:39:00Z"/>
        </w:numPr>
        <w:autoSpaceDE w:val="0"/>
        <w:autoSpaceDN w:val="0"/>
        <w:adjustRightInd w:val="0"/>
        <w:spacing w:after="0"/>
        <w:rPr>
          <w:ins w:id="1310" w:author="Amy Cohen" w:date="2015-03-16T16:39:00Z"/>
          <w:rFonts w:ascii="Lucida Bright" w:hAnsi="Lucida Bright" w:cs="Verdana"/>
          <w:sz w:val="22"/>
          <w:szCs w:val="22"/>
          <w:rPrChange w:id="1311" w:author="Krystal Appiah" w:date="2015-07-24T12:00:00Z">
            <w:rPr>
              <w:ins w:id="1312" w:author="Amy Cohen" w:date="2015-03-16T16:39:00Z"/>
              <w:rFonts w:ascii="Gill Sans" w:hAnsi="Gill Sans" w:cs="Verdana"/>
              <w:szCs w:val="26"/>
            </w:rPr>
          </w:rPrChange>
        </w:rPr>
      </w:pPr>
    </w:p>
    <w:p w:rsidR="005A332B" w:rsidRPr="00566153" w:rsidRDefault="005A332B" w:rsidP="005A332B">
      <w:pPr>
        <w:widowControl w:val="0"/>
        <w:numPr>
          <w:ins w:id="1313" w:author="Amy Cohen" w:date="2015-03-16T16:39:00Z"/>
        </w:numPr>
        <w:autoSpaceDE w:val="0"/>
        <w:autoSpaceDN w:val="0"/>
        <w:adjustRightInd w:val="0"/>
        <w:spacing w:after="0"/>
        <w:rPr>
          <w:ins w:id="1314" w:author="Amy Cohen" w:date="2015-03-16T16:39:00Z"/>
          <w:rFonts w:ascii="Lucida Bright" w:hAnsi="Lucida Bright" w:cs="Verdana"/>
          <w:sz w:val="22"/>
          <w:szCs w:val="22"/>
          <w:rPrChange w:id="1315" w:author="Krystal Appiah" w:date="2015-07-24T12:00:00Z">
            <w:rPr>
              <w:ins w:id="1316" w:author="Amy Cohen" w:date="2015-03-16T16:39:00Z"/>
              <w:rFonts w:ascii="Gill Sans" w:hAnsi="Gill Sans" w:cs="Verdana"/>
              <w:szCs w:val="26"/>
            </w:rPr>
          </w:rPrChange>
        </w:rPr>
      </w:pPr>
    </w:p>
    <w:p w:rsidR="005A332B" w:rsidRPr="00566153" w:rsidRDefault="000E451F" w:rsidP="005A332B">
      <w:pPr>
        <w:widowControl w:val="0"/>
        <w:numPr>
          <w:ins w:id="1317" w:author="Amy Cohen" w:date="2015-03-16T16:39:00Z"/>
        </w:numPr>
        <w:autoSpaceDE w:val="0"/>
        <w:autoSpaceDN w:val="0"/>
        <w:adjustRightInd w:val="0"/>
        <w:spacing w:after="0"/>
        <w:rPr>
          <w:ins w:id="1318" w:author="Amy Cohen" w:date="2015-03-16T16:39:00Z"/>
          <w:rFonts w:ascii="Lucida Bright" w:hAnsi="Lucida Bright" w:cs="Verdana"/>
          <w:sz w:val="22"/>
          <w:szCs w:val="22"/>
          <w:rPrChange w:id="1319" w:author="Krystal Appiah" w:date="2015-07-24T12:00:00Z">
            <w:rPr>
              <w:ins w:id="1320" w:author="Amy Cohen" w:date="2015-03-16T16:39:00Z"/>
              <w:rFonts w:ascii="Gill Sans" w:hAnsi="Gill Sans" w:cs="Verdana"/>
              <w:szCs w:val="26"/>
            </w:rPr>
          </w:rPrChange>
        </w:rPr>
      </w:pPr>
      <w:ins w:id="1321" w:author="Amy Cohen" w:date="2015-03-16T16:39:00Z">
        <w:r w:rsidRPr="00566153">
          <w:rPr>
            <w:rFonts w:ascii="Lucida Bright" w:hAnsi="Lucida Bright" w:cs="Verdana"/>
            <w:b/>
            <w:sz w:val="22"/>
            <w:szCs w:val="22"/>
            <w:rPrChange w:id="1322" w:author="Krystal Appiah" w:date="2015-07-24T12:00:00Z">
              <w:rPr>
                <w:rFonts w:ascii="Gill Sans" w:hAnsi="Gill Sans" w:cs="Verdana"/>
                <w:b/>
                <w:color w:val="0000FF" w:themeColor="hyperlink"/>
                <w:szCs w:val="26"/>
                <w:u w:val="single"/>
              </w:rPr>
            </w:rPrChange>
          </w:rPr>
          <w:t>5.</w:t>
        </w:r>
        <w:r w:rsidRPr="00566153">
          <w:rPr>
            <w:rFonts w:ascii="Lucida Bright" w:hAnsi="Lucida Bright" w:cs="Verdana"/>
            <w:sz w:val="22"/>
            <w:szCs w:val="22"/>
            <w:rPrChange w:id="1323" w:author="Krystal Appiah" w:date="2015-07-24T12:00:00Z">
              <w:rPr>
                <w:rFonts w:ascii="Gill Sans" w:hAnsi="Gill Sans" w:cs="Verdana"/>
                <w:color w:val="0000FF" w:themeColor="hyperlink"/>
                <w:szCs w:val="26"/>
                <w:u w:val="single"/>
              </w:rPr>
            </w:rPrChange>
          </w:rPr>
          <w:t xml:space="preserve"> </w:t>
        </w:r>
        <w:r w:rsidRPr="00566153">
          <w:rPr>
            <w:rFonts w:ascii="Lucida Bright" w:hAnsi="Lucida Bright" w:cs="Verdana"/>
            <w:i/>
            <w:sz w:val="22"/>
            <w:szCs w:val="22"/>
            <w:rPrChange w:id="1324" w:author="Krystal Appiah" w:date="2015-07-24T12:00:00Z">
              <w:rPr>
                <w:rFonts w:ascii="Gill Sans" w:hAnsi="Gill Sans" w:cs="Verdana"/>
                <w:i/>
                <w:color w:val="0000FF" w:themeColor="hyperlink"/>
                <w:szCs w:val="26"/>
                <w:u w:val="single"/>
              </w:rPr>
            </w:rPrChange>
          </w:rPr>
          <w:t xml:space="preserve">See document on the reverse side. </w:t>
        </w:r>
        <w:r w:rsidRPr="00566153">
          <w:rPr>
            <w:rFonts w:ascii="Lucida Bright" w:hAnsi="Lucida Bright" w:cs="Verdana"/>
            <w:sz w:val="22"/>
            <w:szCs w:val="22"/>
            <w:rPrChange w:id="1325" w:author="Krystal Appiah" w:date="2015-07-24T12:00:00Z">
              <w:rPr>
                <w:rFonts w:ascii="Gill Sans" w:hAnsi="Gill Sans" w:cs="Verdana"/>
                <w:color w:val="0000FF" w:themeColor="hyperlink"/>
                <w:szCs w:val="26"/>
                <w:u w:val="single"/>
              </w:rPr>
            </w:rPrChange>
          </w:rPr>
          <w:t>Prior to the famous bus boycott, the black community of Montgomery put the bus situation first in a list of "Negroes' Most Urgent Needs".  Why do you think that access to public transportation was seen as such a crucial issue in both the 1850s and 1950s?</w:t>
        </w:r>
      </w:ins>
    </w:p>
    <w:p w:rsidR="005A332B" w:rsidRDefault="005A332B" w:rsidP="005A332B">
      <w:pPr>
        <w:widowControl w:val="0"/>
        <w:numPr>
          <w:ins w:id="1326" w:author="Amy Cohen" w:date="2015-03-16T16:46:00Z"/>
        </w:numPr>
        <w:autoSpaceDE w:val="0"/>
        <w:autoSpaceDN w:val="0"/>
        <w:adjustRightInd w:val="0"/>
        <w:spacing w:after="0" w:line="360" w:lineRule="auto"/>
        <w:rPr>
          <w:ins w:id="1327" w:author="Krystal Appiah" w:date="2015-07-24T12:00:00Z"/>
          <w:rFonts w:ascii="Gill Sans" w:hAnsi="Gill Sans" w:cs="Verdana"/>
          <w:i/>
          <w:sz w:val="22"/>
          <w:szCs w:val="22"/>
        </w:rPr>
      </w:pPr>
    </w:p>
    <w:p w:rsidR="00566153" w:rsidRDefault="00566153" w:rsidP="005A332B">
      <w:pPr>
        <w:widowControl w:val="0"/>
        <w:numPr>
          <w:ins w:id="1328" w:author="Amy Cohen" w:date="2015-03-16T16:46:00Z"/>
        </w:numPr>
        <w:autoSpaceDE w:val="0"/>
        <w:autoSpaceDN w:val="0"/>
        <w:adjustRightInd w:val="0"/>
        <w:spacing w:after="0" w:line="360" w:lineRule="auto"/>
        <w:rPr>
          <w:ins w:id="1329" w:author="Krystal Appiah" w:date="2015-07-24T12:00:00Z"/>
          <w:rFonts w:ascii="Gill Sans" w:hAnsi="Gill Sans" w:cs="Verdana"/>
          <w:i/>
          <w:sz w:val="22"/>
          <w:szCs w:val="22"/>
        </w:rPr>
      </w:pPr>
    </w:p>
    <w:p w:rsidR="00566153" w:rsidRDefault="00566153" w:rsidP="005A332B">
      <w:pPr>
        <w:widowControl w:val="0"/>
        <w:numPr>
          <w:ins w:id="1330" w:author="Amy Cohen" w:date="2015-03-16T16:46:00Z"/>
        </w:numPr>
        <w:autoSpaceDE w:val="0"/>
        <w:autoSpaceDN w:val="0"/>
        <w:adjustRightInd w:val="0"/>
        <w:spacing w:after="0" w:line="360" w:lineRule="auto"/>
        <w:rPr>
          <w:ins w:id="1331" w:author="Krystal Appiah" w:date="2015-07-24T12:00:00Z"/>
          <w:rFonts w:ascii="Gill Sans" w:hAnsi="Gill Sans" w:cs="Verdana"/>
          <w:i/>
          <w:sz w:val="22"/>
          <w:szCs w:val="22"/>
        </w:rPr>
      </w:pPr>
    </w:p>
    <w:p w:rsidR="00566153" w:rsidRPr="00566153" w:rsidRDefault="00566153" w:rsidP="005A332B">
      <w:pPr>
        <w:widowControl w:val="0"/>
        <w:numPr>
          <w:ins w:id="1332" w:author="Amy Cohen" w:date="2015-03-16T16:46:00Z"/>
        </w:numPr>
        <w:autoSpaceDE w:val="0"/>
        <w:autoSpaceDN w:val="0"/>
        <w:adjustRightInd w:val="0"/>
        <w:spacing w:after="0" w:line="360" w:lineRule="auto"/>
        <w:rPr>
          <w:ins w:id="1333" w:author="Amy Cohen" w:date="2015-03-16T16:46:00Z"/>
          <w:rFonts w:ascii="Gill Sans" w:hAnsi="Gill Sans" w:cs="Verdana"/>
          <w:i/>
          <w:sz w:val="22"/>
          <w:szCs w:val="22"/>
          <w:rPrChange w:id="1334" w:author="Krystal Appiah" w:date="2015-07-24T12:00:00Z">
            <w:rPr>
              <w:ins w:id="1335" w:author="Amy Cohen" w:date="2015-03-16T16:46:00Z"/>
              <w:rFonts w:ascii="Gill Sans" w:hAnsi="Gill Sans" w:cs="Verdana"/>
              <w:i/>
              <w:szCs w:val="26"/>
            </w:rPr>
          </w:rPrChange>
        </w:rPr>
      </w:pPr>
    </w:p>
    <w:p w:rsidR="00A33B23" w:rsidRDefault="00A33B23" w:rsidP="005A332B">
      <w:pPr>
        <w:widowControl w:val="0"/>
        <w:numPr>
          <w:ins w:id="1336" w:author="Amy Cohen" w:date="2015-03-16T16:46:00Z"/>
        </w:numPr>
        <w:autoSpaceDE w:val="0"/>
        <w:autoSpaceDN w:val="0"/>
        <w:adjustRightInd w:val="0"/>
        <w:spacing w:after="0" w:line="360" w:lineRule="auto"/>
        <w:rPr>
          <w:ins w:id="1337" w:author="Amy Cohen" w:date="2015-03-16T16:46:00Z"/>
          <w:rFonts w:ascii="Gill Sans" w:hAnsi="Gill Sans" w:cs="Verdana"/>
          <w:i/>
          <w:szCs w:val="26"/>
        </w:rPr>
      </w:pPr>
    </w:p>
    <w:p w:rsidR="00A33B23" w:rsidRDefault="00A33B23" w:rsidP="005A332B">
      <w:pPr>
        <w:widowControl w:val="0"/>
        <w:numPr>
          <w:ins w:id="1338" w:author="Amy Cohen" w:date="2015-03-16T16:46:00Z"/>
        </w:numPr>
        <w:autoSpaceDE w:val="0"/>
        <w:autoSpaceDN w:val="0"/>
        <w:adjustRightInd w:val="0"/>
        <w:spacing w:after="0" w:line="360" w:lineRule="auto"/>
        <w:rPr>
          <w:ins w:id="1339" w:author="Amy Cohen" w:date="2015-03-16T16:46:00Z"/>
          <w:rFonts w:ascii="Gill Sans" w:hAnsi="Gill Sans" w:cs="Verdana"/>
          <w:i/>
          <w:szCs w:val="26"/>
        </w:rPr>
      </w:pPr>
    </w:p>
    <w:p w:rsidR="00A33B23" w:rsidRDefault="00A33B23" w:rsidP="005A332B">
      <w:pPr>
        <w:widowControl w:val="0"/>
        <w:numPr>
          <w:ins w:id="1340" w:author="Amy Cohen" w:date="2015-03-16T16:47:00Z"/>
        </w:numPr>
        <w:autoSpaceDE w:val="0"/>
        <w:autoSpaceDN w:val="0"/>
        <w:adjustRightInd w:val="0"/>
        <w:spacing w:after="0" w:line="360" w:lineRule="auto"/>
        <w:rPr>
          <w:ins w:id="1341" w:author="Amy Cohen" w:date="2015-03-16T16:47:00Z"/>
          <w:rFonts w:ascii="Gill Sans" w:hAnsi="Gill Sans" w:cs="Verdana"/>
          <w:i/>
          <w:szCs w:val="26"/>
        </w:rPr>
      </w:pPr>
    </w:p>
    <w:p w:rsidR="00A33B23" w:rsidRPr="002D7912" w:rsidRDefault="00A705F7" w:rsidP="005A332B">
      <w:pPr>
        <w:widowControl w:val="0"/>
        <w:numPr>
          <w:ins w:id="1342" w:author="Amy Cohen" w:date="2015-03-16T16:39:00Z"/>
        </w:numPr>
        <w:autoSpaceDE w:val="0"/>
        <w:autoSpaceDN w:val="0"/>
        <w:adjustRightInd w:val="0"/>
        <w:spacing w:after="0" w:line="360" w:lineRule="auto"/>
        <w:rPr>
          <w:ins w:id="1343" w:author="Amy Cohen" w:date="2015-03-16T16:38:00Z"/>
          <w:rFonts w:ascii="Gill Sans" w:hAnsi="Gill Sans" w:cs="Verdana"/>
          <w:i/>
          <w:szCs w:val="26"/>
        </w:rPr>
      </w:pPr>
      <w:ins w:id="1344" w:author="Amy Cohen" w:date="2015-03-16T16:46:00Z">
        <w:r>
          <w:rPr>
            <w:rFonts w:ascii="Gill Sans" w:hAnsi="Gill Sans" w:cs="Verdana"/>
            <w:i/>
            <w:noProof/>
            <w:szCs w:val="26"/>
            <w:rPrChange w:id="1345">
              <w:rPr>
                <w:noProof/>
                <w:color w:val="0000FF" w:themeColor="hyperlink"/>
                <w:u w:val="single"/>
              </w:rPr>
            </w:rPrChange>
          </w:rPr>
          <w:drawing>
            <wp:anchor distT="0" distB="0" distL="114300" distR="114300" simplePos="0" relativeHeight="251673600" behindDoc="1" locked="0" layoutInCell="1" allowOverlap="1">
              <wp:simplePos x="0" y="0"/>
              <wp:positionH relativeFrom="column">
                <wp:posOffset>-457200</wp:posOffset>
              </wp:positionH>
              <wp:positionV relativeFrom="paragraph">
                <wp:posOffset>-457200</wp:posOffset>
              </wp:positionV>
              <wp:extent cx="6311900" cy="7721600"/>
              <wp:effectExtent l="25400" t="0" r="0" b="0"/>
              <wp:wrapNone/>
              <wp:docPr id="9" name="Picture 9" descr="do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4.jpg"/>
                      <pic:cNvPicPr/>
                    </pic:nvPicPr>
                    <pic:blipFill>
                      <a:blip r:embed="rId6"/>
                      <a:stretch>
                        <a:fillRect/>
                      </a:stretch>
                    </pic:blipFill>
                    <pic:spPr>
                      <a:xfrm>
                        <a:off x="0" y="0"/>
                        <a:ext cx="6311900" cy="7721600"/>
                      </a:xfrm>
                      <a:prstGeom prst="rect">
                        <a:avLst/>
                      </a:prstGeom>
                    </pic:spPr>
                  </pic:pic>
                </a:graphicData>
              </a:graphic>
            </wp:anchor>
          </w:drawing>
        </w:r>
      </w:ins>
    </w:p>
    <w:p w:rsidR="00A33B23" w:rsidRDefault="00A33B23" w:rsidP="00A33B23">
      <w:pPr>
        <w:widowControl w:val="0"/>
        <w:numPr>
          <w:ins w:id="1346" w:author="Amy Cohen" w:date="2015-03-16T16:47:00Z"/>
        </w:numPr>
        <w:autoSpaceDE w:val="0"/>
        <w:autoSpaceDN w:val="0"/>
        <w:adjustRightInd w:val="0"/>
        <w:spacing w:after="0"/>
        <w:rPr>
          <w:ins w:id="1347" w:author="Amy Cohen" w:date="2015-03-16T16:47:00Z"/>
          <w:rFonts w:ascii="Gill Sans" w:hAnsi="Gill Sans" w:cs="Verdana"/>
          <w:b/>
          <w:color w:val="FF6600"/>
          <w:sz w:val="28"/>
          <w:szCs w:val="28"/>
        </w:rPr>
      </w:pPr>
    </w:p>
    <w:p w:rsidR="00A33B23" w:rsidRDefault="00A33B23" w:rsidP="00A33B23">
      <w:pPr>
        <w:widowControl w:val="0"/>
        <w:numPr>
          <w:ins w:id="1348" w:author="Amy Cohen" w:date="2015-03-16T16:47:00Z"/>
        </w:numPr>
        <w:autoSpaceDE w:val="0"/>
        <w:autoSpaceDN w:val="0"/>
        <w:adjustRightInd w:val="0"/>
        <w:spacing w:after="0"/>
        <w:rPr>
          <w:ins w:id="1349" w:author="Amy Cohen" w:date="2015-03-16T16:47:00Z"/>
          <w:rFonts w:ascii="Gill Sans" w:hAnsi="Gill Sans" w:cs="Verdana"/>
          <w:b/>
          <w:color w:val="FF6600"/>
          <w:sz w:val="28"/>
          <w:szCs w:val="28"/>
        </w:rPr>
      </w:pPr>
    </w:p>
    <w:p w:rsidR="00A33B23" w:rsidRDefault="00A33B23" w:rsidP="00A33B23">
      <w:pPr>
        <w:widowControl w:val="0"/>
        <w:numPr>
          <w:ins w:id="1350" w:author="Amy Cohen" w:date="2015-03-16T16:47:00Z"/>
        </w:numPr>
        <w:autoSpaceDE w:val="0"/>
        <w:autoSpaceDN w:val="0"/>
        <w:adjustRightInd w:val="0"/>
        <w:spacing w:after="0"/>
        <w:rPr>
          <w:ins w:id="1351" w:author="Amy Cohen" w:date="2015-03-16T16:47:00Z"/>
          <w:rFonts w:ascii="Gill Sans" w:hAnsi="Gill Sans" w:cs="Verdana"/>
          <w:b/>
          <w:color w:val="FF6600"/>
          <w:sz w:val="28"/>
          <w:szCs w:val="28"/>
        </w:rPr>
      </w:pPr>
    </w:p>
    <w:p w:rsidR="00A33B23" w:rsidRDefault="00A33B23" w:rsidP="00A33B23">
      <w:pPr>
        <w:widowControl w:val="0"/>
        <w:numPr>
          <w:ins w:id="1352" w:author="Amy Cohen" w:date="2015-03-16T16:48:00Z"/>
        </w:numPr>
        <w:autoSpaceDE w:val="0"/>
        <w:autoSpaceDN w:val="0"/>
        <w:adjustRightInd w:val="0"/>
        <w:spacing w:after="0"/>
        <w:rPr>
          <w:ins w:id="1353" w:author="Amy Cohen" w:date="2015-03-16T16:48:00Z"/>
          <w:rFonts w:ascii="Gill Sans" w:hAnsi="Gill Sans" w:cs="Verdana"/>
          <w:b/>
          <w:color w:val="FF6600"/>
          <w:sz w:val="28"/>
          <w:szCs w:val="28"/>
        </w:rPr>
      </w:pPr>
    </w:p>
    <w:p w:rsidR="00A33B23" w:rsidRDefault="00A33B23" w:rsidP="00A33B23">
      <w:pPr>
        <w:widowControl w:val="0"/>
        <w:numPr>
          <w:ins w:id="1354" w:author="Amy Cohen" w:date="2015-03-16T16:48:00Z"/>
        </w:numPr>
        <w:autoSpaceDE w:val="0"/>
        <w:autoSpaceDN w:val="0"/>
        <w:adjustRightInd w:val="0"/>
        <w:spacing w:after="0"/>
        <w:rPr>
          <w:ins w:id="1355" w:author="Amy Cohen" w:date="2015-03-16T16:48:00Z"/>
          <w:rFonts w:ascii="Gill Sans" w:hAnsi="Gill Sans" w:cs="Verdana"/>
          <w:b/>
          <w:color w:val="FF6600"/>
          <w:sz w:val="28"/>
          <w:szCs w:val="28"/>
        </w:rPr>
      </w:pPr>
    </w:p>
    <w:p w:rsidR="00A33B23" w:rsidRDefault="00A33B23" w:rsidP="00A33B23">
      <w:pPr>
        <w:widowControl w:val="0"/>
        <w:numPr>
          <w:ins w:id="1356" w:author="Amy Cohen" w:date="2015-03-16T16:48:00Z"/>
        </w:numPr>
        <w:autoSpaceDE w:val="0"/>
        <w:autoSpaceDN w:val="0"/>
        <w:adjustRightInd w:val="0"/>
        <w:spacing w:after="0"/>
        <w:rPr>
          <w:ins w:id="1357" w:author="Amy Cohen" w:date="2015-03-16T16:48:00Z"/>
          <w:rFonts w:ascii="Gill Sans" w:hAnsi="Gill Sans" w:cs="Verdana"/>
          <w:b/>
          <w:color w:val="FF6600"/>
          <w:sz w:val="28"/>
          <w:szCs w:val="28"/>
        </w:rPr>
      </w:pPr>
    </w:p>
    <w:p w:rsidR="00A33B23" w:rsidRDefault="00A33B23" w:rsidP="00A33B23">
      <w:pPr>
        <w:widowControl w:val="0"/>
        <w:numPr>
          <w:ins w:id="1358" w:author="Amy Cohen" w:date="2015-03-16T16:48:00Z"/>
        </w:numPr>
        <w:autoSpaceDE w:val="0"/>
        <w:autoSpaceDN w:val="0"/>
        <w:adjustRightInd w:val="0"/>
        <w:spacing w:after="0"/>
        <w:rPr>
          <w:ins w:id="1359" w:author="Amy Cohen" w:date="2015-03-16T16:48:00Z"/>
          <w:rFonts w:ascii="Gill Sans" w:hAnsi="Gill Sans" w:cs="Verdana"/>
          <w:b/>
          <w:color w:val="FF6600"/>
          <w:sz w:val="28"/>
          <w:szCs w:val="28"/>
        </w:rPr>
      </w:pPr>
    </w:p>
    <w:p w:rsidR="00A33B23" w:rsidRDefault="00A33B23" w:rsidP="00A33B23">
      <w:pPr>
        <w:widowControl w:val="0"/>
        <w:numPr>
          <w:ins w:id="1360" w:author="Amy Cohen" w:date="2015-03-16T16:48:00Z"/>
        </w:numPr>
        <w:autoSpaceDE w:val="0"/>
        <w:autoSpaceDN w:val="0"/>
        <w:adjustRightInd w:val="0"/>
        <w:spacing w:after="0"/>
        <w:rPr>
          <w:ins w:id="1361" w:author="Amy Cohen" w:date="2015-03-16T16:48:00Z"/>
          <w:rFonts w:ascii="Gill Sans" w:hAnsi="Gill Sans" w:cs="Verdana"/>
          <w:b/>
          <w:color w:val="FF6600"/>
          <w:sz w:val="28"/>
          <w:szCs w:val="28"/>
        </w:rPr>
      </w:pPr>
    </w:p>
    <w:p w:rsidR="00A33B23" w:rsidRDefault="00A33B23" w:rsidP="00A33B23">
      <w:pPr>
        <w:widowControl w:val="0"/>
        <w:numPr>
          <w:ins w:id="1362" w:author="Amy Cohen" w:date="2015-03-16T16:48:00Z"/>
        </w:numPr>
        <w:autoSpaceDE w:val="0"/>
        <w:autoSpaceDN w:val="0"/>
        <w:adjustRightInd w:val="0"/>
        <w:spacing w:after="0"/>
        <w:rPr>
          <w:ins w:id="1363" w:author="Amy Cohen" w:date="2015-03-16T16:48:00Z"/>
          <w:rFonts w:ascii="Gill Sans" w:hAnsi="Gill Sans" w:cs="Verdana"/>
          <w:b/>
          <w:color w:val="FF6600"/>
          <w:sz w:val="28"/>
          <w:szCs w:val="28"/>
        </w:rPr>
      </w:pPr>
    </w:p>
    <w:p w:rsidR="00A33B23" w:rsidRDefault="00A33B23" w:rsidP="00A33B23">
      <w:pPr>
        <w:widowControl w:val="0"/>
        <w:numPr>
          <w:ins w:id="1364" w:author="Amy Cohen" w:date="2015-03-16T16:48:00Z"/>
        </w:numPr>
        <w:autoSpaceDE w:val="0"/>
        <w:autoSpaceDN w:val="0"/>
        <w:adjustRightInd w:val="0"/>
        <w:spacing w:after="0"/>
        <w:rPr>
          <w:ins w:id="1365" w:author="Amy Cohen" w:date="2015-03-16T16:48:00Z"/>
          <w:rFonts w:ascii="Gill Sans" w:hAnsi="Gill Sans" w:cs="Verdana"/>
          <w:b/>
          <w:color w:val="FF6600"/>
          <w:sz w:val="28"/>
          <w:szCs w:val="28"/>
        </w:rPr>
      </w:pPr>
    </w:p>
    <w:p w:rsidR="00A33B23" w:rsidRDefault="00A33B23" w:rsidP="00A33B23">
      <w:pPr>
        <w:widowControl w:val="0"/>
        <w:numPr>
          <w:ins w:id="1366" w:author="Amy Cohen" w:date="2015-03-16T16:48:00Z"/>
        </w:numPr>
        <w:autoSpaceDE w:val="0"/>
        <w:autoSpaceDN w:val="0"/>
        <w:adjustRightInd w:val="0"/>
        <w:spacing w:after="0"/>
        <w:rPr>
          <w:ins w:id="1367" w:author="Amy Cohen" w:date="2015-03-16T16:48:00Z"/>
          <w:rFonts w:ascii="Gill Sans" w:hAnsi="Gill Sans" w:cs="Verdana"/>
          <w:b/>
          <w:color w:val="FF6600"/>
          <w:sz w:val="28"/>
          <w:szCs w:val="28"/>
        </w:rPr>
      </w:pPr>
    </w:p>
    <w:p w:rsidR="00A33B23" w:rsidRDefault="00A33B23" w:rsidP="00A33B23">
      <w:pPr>
        <w:widowControl w:val="0"/>
        <w:numPr>
          <w:ins w:id="1368" w:author="Amy Cohen" w:date="2015-03-16T16:48:00Z"/>
        </w:numPr>
        <w:autoSpaceDE w:val="0"/>
        <w:autoSpaceDN w:val="0"/>
        <w:adjustRightInd w:val="0"/>
        <w:spacing w:after="0"/>
        <w:rPr>
          <w:ins w:id="1369" w:author="Amy Cohen" w:date="2015-03-16T16:48:00Z"/>
          <w:rFonts w:ascii="Gill Sans" w:hAnsi="Gill Sans" w:cs="Verdana"/>
          <w:b/>
          <w:color w:val="FF6600"/>
          <w:sz w:val="28"/>
          <w:szCs w:val="28"/>
        </w:rPr>
      </w:pPr>
    </w:p>
    <w:p w:rsidR="00A33B23" w:rsidRDefault="00A33B23" w:rsidP="00A33B23">
      <w:pPr>
        <w:widowControl w:val="0"/>
        <w:numPr>
          <w:ins w:id="1370" w:author="Amy Cohen" w:date="2015-03-16T16:48:00Z"/>
        </w:numPr>
        <w:autoSpaceDE w:val="0"/>
        <w:autoSpaceDN w:val="0"/>
        <w:adjustRightInd w:val="0"/>
        <w:spacing w:after="0"/>
        <w:rPr>
          <w:ins w:id="1371" w:author="Amy Cohen" w:date="2015-03-16T16:48:00Z"/>
          <w:rFonts w:ascii="Gill Sans" w:hAnsi="Gill Sans" w:cs="Verdana"/>
          <w:b/>
          <w:color w:val="FF6600"/>
          <w:sz w:val="28"/>
          <w:szCs w:val="28"/>
        </w:rPr>
      </w:pPr>
    </w:p>
    <w:p w:rsidR="00A33B23" w:rsidRDefault="00A33B23" w:rsidP="00A33B23">
      <w:pPr>
        <w:widowControl w:val="0"/>
        <w:numPr>
          <w:ins w:id="1372" w:author="Amy Cohen" w:date="2015-03-16T16:48:00Z"/>
        </w:numPr>
        <w:autoSpaceDE w:val="0"/>
        <w:autoSpaceDN w:val="0"/>
        <w:adjustRightInd w:val="0"/>
        <w:spacing w:after="0"/>
        <w:rPr>
          <w:ins w:id="1373" w:author="Amy Cohen" w:date="2015-03-16T16:48:00Z"/>
          <w:rFonts w:ascii="Gill Sans" w:hAnsi="Gill Sans" w:cs="Verdana"/>
          <w:b/>
          <w:color w:val="FF6600"/>
          <w:sz w:val="28"/>
          <w:szCs w:val="28"/>
        </w:rPr>
      </w:pPr>
    </w:p>
    <w:p w:rsidR="00A33B23" w:rsidRDefault="00A33B23" w:rsidP="00A33B23">
      <w:pPr>
        <w:widowControl w:val="0"/>
        <w:numPr>
          <w:ins w:id="1374" w:author="Amy Cohen" w:date="2015-03-16T16:48:00Z"/>
        </w:numPr>
        <w:autoSpaceDE w:val="0"/>
        <w:autoSpaceDN w:val="0"/>
        <w:adjustRightInd w:val="0"/>
        <w:spacing w:after="0"/>
        <w:rPr>
          <w:ins w:id="1375" w:author="Amy Cohen" w:date="2015-03-16T16:48:00Z"/>
          <w:rFonts w:ascii="Gill Sans" w:hAnsi="Gill Sans" w:cs="Verdana"/>
          <w:b/>
          <w:color w:val="FF6600"/>
          <w:sz w:val="28"/>
          <w:szCs w:val="28"/>
        </w:rPr>
      </w:pPr>
    </w:p>
    <w:p w:rsidR="00A33B23" w:rsidRDefault="00A33B23" w:rsidP="00A33B23">
      <w:pPr>
        <w:widowControl w:val="0"/>
        <w:numPr>
          <w:ins w:id="1376" w:author="Amy Cohen" w:date="2015-03-16T16:48:00Z"/>
        </w:numPr>
        <w:autoSpaceDE w:val="0"/>
        <w:autoSpaceDN w:val="0"/>
        <w:adjustRightInd w:val="0"/>
        <w:spacing w:after="0"/>
        <w:rPr>
          <w:ins w:id="1377" w:author="Amy Cohen" w:date="2015-03-16T16:48:00Z"/>
          <w:rFonts w:ascii="Gill Sans" w:hAnsi="Gill Sans" w:cs="Verdana"/>
          <w:b/>
          <w:color w:val="FF6600"/>
          <w:sz w:val="28"/>
          <w:szCs w:val="28"/>
        </w:rPr>
      </w:pPr>
    </w:p>
    <w:p w:rsidR="00A33B23" w:rsidRDefault="00A33B23" w:rsidP="00A33B23">
      <w:pPr>
        <w:widowControl w:val="0"/>
        <w:numPr>
          <w:ins w:id="1378" w:author="Amy Cohen" w:date="2015-03-16T16:48:00Z"/>
        </w:numPr>
        <w:autoSpaceDE w:val="0"/>
        <w:autoSpaceDN w:val="0"/>
        <w:adjustRightInd w:val="0"/>
        <w:spacing w:after="0"/>
        <w:rPr>
          <w:ins w:id="1379" w:author="Amy Cohen" w:date="2015-03-16T16:48:00Z"/>
          <w:rFonts w:ascii="Gill Sans" w:hAnsi="Gill Sans" w:cs="Verdana"/>
          <w:b/>
          <w:color w:val="FF6600"/>
          <w:sz w:val="28"/>
          <w:szCs w:val="28"/>
        </w:rPr>
      </w:pPr>
    </w:p>
    <w:p w:rsidR="00A33B23" w:rsidRDefault="00A33B23" w:rsidP="00A33B23">
      <w:pPr>
        <w:widowControl w:val="0"/>
        <w:numPr>
          <w:ins w:id="1380" w:author="Amy Cohen" w:date="2015-03-16T16:48:00Z"/>
        </w:numPr>
        <w:autoSpaceDE w:val="0"/>
        <w:autoSpaceDN w:val="0"/>
        <w:adjustRightInd w:val="0"/>
        <w:spacing w:after="0"/>
        <w:rPr>
          <w:ins w:id="1381" w:author="Amy Cohen" w:date="2015-03-16T16:48:00Z"/>
          <w:rFonts w:ascii="Gill Sans" w:hAnsi="Gill Sans" w:cs="Verdana"/>
          <w:b/>
          <w:color w:val="FF6600"/>
          <w:sz w:val="28"/>
          <w:szCs w:val="28"/>
        </w:rPr>
      </w:pPr>
    </w:p>
    <w:p w:rsidR="00A33B23" w:rsidRDefault="00A33B23" w:rsidP="00A33B23">
      <w:pPr>
        <w:widowControl w:val="0"/>
        <w:numPr>
          <w:ins w:id="1382" w:author="Amy Cohen" w:date="2015-03-16T16:48:00Z"/>
        </w:numPr>
        <w:autoSpaceDE w:val="0"/>
        <w:autoSpaceDN w:val="0"/>
        <w:adjustRightInd w:val="0"/>
        <w:spacing w:after="0"/>
        <w:rPr>
          <w:ins w:id="1383" w:author="Amy Cohen" w:date="2015-03-16T16:48:00Z"/>
          <w:rFonts w:ascii="Gill Sans" w:hAnsi="Gill Sans" w:cs="Verdana"/>
          <w:b/>
          <w:color w:val="FF6600"/>
          <w:sz w:val="28"/>
          <w:szCs w:val="28"/>
        </w:rPr>
      </w:pPr>
    </w:p>
    <w:p w:rsidR="00A33B23" w:rsidRDefault="00A33B23" w:rsidP="00A33B23">
      <w:pPr>
        <w:widowControl w:val="0"/>
        <w:numPr>
          <w:ins w:id="1384" w:author="Amy Cohen" w:date="2015-03-16T16:48:00Z"/>
        </w:numPr>
        <w:autoSpaceDE w:val="0"/>
        <w:autoSpaceDN w:val="0"/>
        <w:adjustRightInd w:val="0"/>
        <w:spacing w:after="0"/>
        <w:rPr>
          <w:ins w:id="1385" w:author="Amy Cohen" w:date="2015-03-16T16:48:00Z"/>
          <w:rFonts w:ascii="Gill Sans" w:hAnsi="Gill Sans" w:cs="Verdana"/>
          <w:b/>
          <w:color w:val="FF6600"/>
          <w:sz w:val="28"/>
          <w:szCs w:val="28"/>
        </w:rPr>
      </w:pPr>
    </w:p>
    <w:p w:rsidR="00A33B23" w:rsidRDefault="00A33B23" w:rsidP="00A33B23">
      <w:pPr>
        <w:widowControl w:val="0"/>
        <w:numPr>
          <w:ins w:id="1386" w:author="Amy Cohen" w:date="2015-03-16T16:48:00Z"/>
        </w:numPr>
        <w:autoSpaceDE w:val="0"/>
        <w:autoSpaceDN w:val="0"/>
        <w:adjustRightInd w:val="0"/>
        <w:spacing w:after="0"/>
        <w:rPr>
          <w:ins w:id="1387" w:author="Amy Cohen" w:date="2015-03-16T16:48:00Z"/>
          <w:rFonts w:ascii="Gill Sans" w:hAnsi="Gill Sans" w:cs="Verdana"/>
          <w:b/>
          <w:color w:val="FF6600"/>
          <w:sz w:val="28"/>
          <w:szCs w:val="28"/>
        </w:rPr>
      </w:pPr>
    </w:p>
    <w:p w:rsidR="00A33B23" w:rsidRDefault="00A33B23" w:rsidP="00A33B23">
      <w:pPr>
        <w:widowControl w:val="0"/>
        <w:numPr>
          <w:ins w:id="1388" w:author="Amy Cohen" w:date="2015-03-16T16:48:00Z"/>
        </w:numPr>
        <w:autoSpaceDE w:val="0"/>
        <w:autoSpaceDN w:val="0"/>
        <w:adjustRightInd w:val="0"/>
        <w:spacing w:after="0"/>
        <w:rPr>
          <w:ins w:id="1389" w:author="Amy Cohen" w:date="2015-03-16T16:48:00Z"/>
          <w:rFonts w:ascii="Gill Sans" w:hAnsi="Gill Sans" w:cs="Verdana"/>
          <w:b/>
          <w:color w:val="FF6600"/>
          <w:sz w:val="28"/>
          <w:szCs w:val="28"/>
        </w:rPr>
      </w:pPr>
    </w:p>
    <w:p w:rsidR="00A33B23" w:rsidRDefault="00A33B23" w:rsidP="00A33B23">
      <w:pPr>
        <w:widowControl w:val="0"/>
        <w:numPr>
          <w:ins w:id="1390" w:author="Amy Cohen" w:date="2015-03-16T16:48:00Z"/>
        </w:numPr>
        <w:autoSpaceDE w:val="0"/>
        <w:autoSpaceDN w:val="0"/>
        <w:adjustRightInd w:val="0"/>
        <w:spacing w:after="0"/>
        <w:rPr>
          <w:ins w:id="1391" w:author="Amy Cohen" w:date="2015-03-16T16:48:00Z"/>
          <w:rFonts w:ascii="Gill Sans" w:hAnsi="Gill Sans" w:cs="Verdana"/>
          <w:b/>
          <w:color w:val="FF6600"/>
          <w:sz w:val="28"/>
          <w:szCs w:val="28"/>
        </w:rPr>
      </w:pPr>
    </w:p>
    <w:p w:rsidR="00A33B23" w:rsidRDefault="00A33B23" w:rsidP="00A33B23">
      <w:pPr>
        <w:widowControl w:val="0"/>
        <w:numPr>
          <w:ins w:id="1392" w:author="Amy Cohen" w:date="2015-03-16T16:48:00Z"/>
        </w:numPr>
        <w:autoSpaceDE w:val="0"/>
        <w:autoSpaceDN w:val="0"/>
        <w:adjustRightInd w:val="0"/>
        <w:spacing w:after="0"/>
        <w:rPr>
          <w:ins w:id="1393" w:author="Amy Cohen" w:date="2015-03-16T16:48:00Z"/>
          <w:rFonts w:ascii="Gill Sans" w:hAnsi="Gill Sans" w:cs="Verdana"/>
          <w:b/>
          <w:color w:val="FF6600"/>
          <w:sz w:val="28"/>
          <w:szCs w:val="28"/>
        </w:rPr>
      </w:pPr>
    </w:p>
    <w:p w:rsidR="00A33B23" w:rsidRDefault="00A33B23" w:rsidP="00A33B23">
      <w:pPr>
        <w:widowControl w:val="0"/>
        <w:numPr>
          <w:ins w:id="1394" w:author="Amy Cohen" w:date="2015-03-16T16:48:00Z"/>
        </w:numPr>
        <w:autoSpaceDE w:val="0"/>
        <w:autoSpaceDN w:val="0"/>
        <w:adjustRightInd w:val="0"/>
        <w:spacing w:after="0"/>
        <w:rPr>
          <w:ins w:id="1395" w:author="Amy Cohen" w:date="2015-03-16T16:48:00Z"/>
          <w:rFonts w:ascii="Gill Sans" w:hAnsi="Gill Sans" w:cs="Verdana"/>
          <w:b/>
          <w:color w:val="FF6600"/>
          <w:sz w:val="28"/>
          <w:szCs w:val="28"/>
        </w:rPr>
      </w:pPr>
    </w:p>
    <w:p w:rsidR="00A33B23" w:rsidRDefault="00A33B23" w:rsidP="00A33B23">
      <w:pPr>
        <w:widowControl w:val="0"/>
        <w:numPr>
          <w:ins w:id="1396" w:author="Amy Cohen" w:date="2015-03-16T16:48:00Z"/>
        </w:numPr>
        <w:autoSpaceDE w:val="0"/>
        <w:autoSpaceDN w:val="0"/>
        <w:adjustRightInd w:val="0"/>
        <w:spacing w:after="0"/>
        <w:rPr>
          <w:ins w:id="1397" w:author="Amy Cohen" w:date="2015-03-16T16:48:00Z"/>
          <w:rFonts w:ascii="Gill Sans" w:hAnsi="Gill Sans" w:cs="Verdana"/>
          <w:b/>
          <w:color w:val="FF6600"/>
          <w:sz w:val="28"/>
          <w:szCs w:val="28"/>
        </w:rPr>
      </w:pPr>
    </w:p>
    <w:p w:rsidR="00A33B23" w:rsidRDefault="00A33B23" w:rsidP="00A33B23">
      <w:pPr>
        <w:widowControl w:val="0"/>
        <w:numPr>
          <w:ins w:id="1398" w:author="Amy Cohen" w:date="2015-03-16T16:48:00Z"/>
        </w:numPr>
        <w:autoSpaceDE w:val="0"/>
        <w:autoSpaceDN w:val="0"/>
        <w:adjustRightInd w:val="0"/>
        <w:spacing w:after="0"/>
        <w:rPr>
          <w:ins w:id="1399" w:author="Amy Cohen" w:date="2015-03-16T16:48:00Z"/>
          <w:rFonts w:ascii="Gill Sans" w:hAnsi="Gill Sans" w:cs="Verdana"/>
          <w:b/>
          <w:color w:val="FF6600"/>
          <w:sz w:val="28"/>
          <w:szCs w:val="28"/>
        </w:rPr>
      </w:pPr>
    </w:p>
    <w:p w:rsidR="00A33B23" w:rsidRDefault="00A33B23" w:rsidP="00A33B23">
      <w:pPr>
        <w:widowControl w:val="0"/>
        <w:numPr>
          <w:ins w:id="1400" w:author="Amy Cohen" w:date="2015-03-16T16:48:00Z"/>
        </w:numPr>
        <w:autoSpaceDE w:val="0"/>
        <w:autoSpaceDN w:val="0"/>
        <w:adjustRightInd w:val="0"/>
        <w:spacing w:after="0"/>
        <w:rPr>
          <w:ins w:id="1401" w:author="Amy Cohen" w:date="2015-03-16T16:48:00Z"/>
          <w:rFonts w:ascii="Gill Sans" w:hAnsi="Gill Sans" w:cs="Verdana"/>
          <w:b/>
          <w:color w:val="FF6600"/>
          <w:sz w:val="28"/>
          <w:szCs w:val="28"/>
        </w:rPr>
      </w:pPr>
    </w:p>
    <w:p w:rsidR="00A33B23" w:rsidRDefault="00A33B23" w:rsidP="00A33B23">
      <w:pPr>
        <w:widowControl w:val="0"/>
        <w:numPr>
          <w:ins w:id="1402" w:author="Amy Cohen" w:date="2015-03-16T16:48:00Z"/>
        </w:numPr>
        <w:autoSpaceDE w:val="0"/>
        <w:autoSpaceDN w:val="0"/>
        <w:adjustRightInd w:val="0"/>
        <w:spacing w:after="0"/>
        <w:rPr>
          <w:ins w:id="1403" w:author="Amy Cohen" w:date="2015-03-16T16:48:00Z"/>
          <w:rFonts w:ascii="Gill Sans" w:hAnsi="Gill Sans" w:cs="Verdana"/>
          <w:b/>
          <w:color w:val="FF6600"/>
          <w:sz w:val="28"/>
          <w:szCs w:val="28"/>
        </w:rPr>
      </w:pPr>
    </w:p>
    <w:p w:rsidR="00A33B23" w:rsidRDefault="00A33B23" w:rsidP="00A33B23">
      <w:pPr>
        <w:widowControl w:val="0"/>
        <w:numPr>
          <w:ins w:id="1404" w:author="Amy Cohen" w:date="2015-03-16T16:48:00Z"/>
        </w:numPr>
        <w:autoSpaceDE w:val="0"/>
        <w:autoSpaceDN w:val="0"/>
        <w:adjustRightInd w:val="0"/>
        <w:spacing w:after="0"/>
        <w:rPr>
          <w:ins w:id="1405" w:author="Amy Cohen" w:date="2015-03-16T16:48:00Z"/>
          <w:rFonts w:ascii="Gill Sans" w:hAnsi="Gill Sans" w:cs="Verdana"/>
          <w:b/>
          <w:color w:val="FF6600"/>
          <w:sz w:val="28"/>
          <w:szCs w:val="28"/>
        </w:rPr>
      </w:pPr>
    </w:p>
    <w:p w:rsidR="00A33B23" w:rsidRDefault="00A33B23" w:rsidP="00A33B23">
      <w:pPr>
        <w:widowControl w:val="0"/>
        <w:numPr>
          <w:ins w:id="1406" w:author="Amy Cohen" w:date="2015-03-16T16:48:00Z"/>
        </w:numPr>
        <w:autoSpaceDE w:val="0"/>
        <w:autoSpaceDN w:val="0"/>
        <w:adjustRightInd w:val="0"/>
        <w:spacing w:after="0"/>
        <w:rPr>
          <w:ins w:id="1407" w:author="Amy Cohen" w:date="2015-03-16T16:48:00Z"/>
          <w:rFonts w:ascii="Gill Sans" w:hAnsi="Gill Sans" w:cs="Verdana"/>
          <w:b/>
          <w:color w:val="FF6600"/>
          <w:sz w:val="28"/>
          <w:szCs w:val="28"/>
        </w:rPr>
      </w:pPr>
    </w:p>
    <w:p w:rsidR="00A33B23" w:rsidRDefault="00A33B23" w:rsidP="00A33B23">
      <w:pPr>
        <w:widowControl w:val="0"/>
        <w:numPr>
          <w:ins w:id="1408" w:author="Amy Cohen" w:date="2015-03-16T16:48:00Z"/>
        </w:numPr>
        <w:autoSpaceDE w:val="0"/>
        <w:autoSpaceDN w:val="0"/>
        <w:adjustRightInd w:val="0"/>
        <w:spacing w:after="0"/>
        <w:rPr>
          <w:ins w:id="1409" w:author="Amy Cohen" w:date="2015-03-16T16:48:00Z"/>
          <w:rFonts w:ascii="Gill Sans" w:hAnsi="Gill Sans" w:cs="Verdana"/>
          <w:b/>
          <w:color w:val="FF6600"/>
          <w:sz w:val="28"/>
          <w:szCs w:val="28"/>
        </w:rPr>
      </w:pPr>
    </w:p>
    <w:p w:rsidR="00A33B23" w:rsidRDefault="00A33B23" w:rsidP="00A33B23">
      <w:pPr>
        <w:widowControl w:val="0"/>
        <w:numPr>
          <w:ins w:id="1410" w:author="Amy Cohen" w:date="2015-03-16T16:48:00Z"/>
        </w:numPr>
        <w:autoSpaceDE w:val="0"/>
        <w:autoSpaceDN w:val="0"/>
        <w:adjustRightInd w:val="0"/>
        <w:spacing w:after="0"/>
        <w:rPr>
          <w:ins w:id="1411" w:author="Amy Cohen" w:date="2015-03-16T16:48:00Z"/>
          <w:rFonts w:ascii="Gill Sans" w:hAnsi="Gill Sans" w:cs="Verdana"/>
          <w:b/>
          <w:color w:val="FF6600"/>
          <w:sz w:val="28"/>
          <w:szCs w:val="28"/>
        </w:rPr>
      </w:pPr>
    </w:p>
    <w:p w:rsidR="00A33B23" w:rsidRDefault="00A33B23" w:rsidP="00A33B23">
      <w:pPr>
        <w:widowControl w:val="0"/>
        <w:numPr>
          <w:ins w:id="1412" w:author="Amy Cohen" w:date="2015-03-16T16:48:00Z"/>
        </w:numPr>
        <w:autoSpaceDE w:val="0"/>
        <w:autoSpaceDN w:val="0"/>
        <w:adjustRightInd w:val="0"/>
        <w:spacing w:after="0"/>
        <w:rPr>
          <w:ins w:id="1413" w:author="Amy Cohen" w:date="2015-03-16T16:48:00Z"/>
          <w:rFonts w:ascii="Gill Sans" w:hAnsi="Gill Sans" w:cs="Verdana"/>
          <w:b/>
          <w:color w:val="FF6600"/>
          <w:sz w:val="28"/>
          <w:szCs w:val="28"/>
        </w:rPr>
      </w:pPr>
    </w:p>
    <w:p w:rsidR="00A33B23" w:rsidRDefault="00A33B23" w:rsidP="00A33B23">
      <w:pPr>
        <w:widowControl w:val="0"/>
        <w:numPr>
          <w:ins w:id="1414" w:author="Amy Cohen" w:date="2015-03-16T16:48:00Z"/>
        </w:numPr>
        <w:autoSpaceDE w:val="0"/>
        <w:autoSpaceDN w:val="0"/>
        <w:adjustRightInd w:val="0"/>
        <w:spacing w:after="0"/>
        <w:rPr>
          <w:ins w:id="1415" w:author="Amy Cohen" w:date="2015-03-16T16:48:00Z"/>
          <w:rFonts w:ascii="Gill Sans" w:hAnsi="Gill Sans" w:cs="Verdana"/>
          <w:b/>
          <w:color w:val="FF6600"/>
          <w:sz w:val="28"/>
          <w:szCs w:val="28"/>
        </w:rPr>
      </w:pPr>
    </w:p>
    <w:p w:rsidR="00A33B23" w:rsidDel="00566153" w:rsidRDefault="00A33B23" w:rsidP="00A33B23">
      <w:pPr>
        <w:widowControl w:val="0"/>
        <w:numPr>
          <w:ins w:id="1416" w:author="Amy Cohen" w:date="2015-03-16T16:48:00Z"/>
        </w:numPr>
        <w:autoSpaceDE w:val="0"/>
        <w:autoSpaceDN w:val="0"/>
        <w:adjustRightInd w:val="0"/>
        <w:spacing w:after="0"/>
        <w:rPr>
          <w:ins w:id="1417" w:author="Amy Cohen" w:date="2015-03-16T16:48:00Z"/>
          <w:del w:id="1418" w:author="Krystal Appiah" w:date="2015-07-24T12:02:00Z"/>
          <w:rFonts w:ascii="Gill Sans" w:hAnsi="Gill Sans" w:cs="Verdana"/>
          <w:b/>
          <w:color w:val="FF6600"/>
          <w:sz w:val="28"/>
          <w:szCs w:val="28"/>
        </w:rPr>
      </w:pPr>
    </w:p>
    <w:p w:rsidR="00A33B23" w:rsidDel="00566153" w:rsidRDefault="00A33B23" w:rsidP="00A33B23">
      <w:pPr>
        <w:widowControl w:val="0"/>
        <w:numPr>
          <w:ins w:id="1419" w:author="Amy Cohen" w:date="2015-03-16T16:48:00Z"/>
        </w:numPr>
        <w:autoSpaceDE w:val="0"/>
        <w:autoSpaceDN w:val="0"/>
        <w:adjustRightInd w:val="0"/>
        <w:spacing w:after="0"/>
        <w:rPr>
          <w:ins w:id="1420" w:author="Amy Cohen" w:date="2015-03-16T16:48:00Z"/>
          <w:del w:id="1421" w:author="Krystal Appiah" w:date="2015-07-24T12:02:00Z"/>
          <w:rFonts w:ascii="Gill Sans" w:hAnsi="Gill Sans" w:cs="Verdana"/>
          <w:b/>
          <w:color w:val="FF6600"/>
          <w:sz w:val="28"/>
          <w:szCs w:val="28"/>
        </w:rPr>
      </w:pPr>
    </w:p>
    <w:p w:rsidR="00A33B23" w:rsidDel="00566153" w:rsidRDefault="00A33B23" w:rsidP="00A33B23">
      <w:pPr>
        <w:widowControl w:val="0"/>
        <w:numPr>
          <w:ins w:id="1422" w:author="Amy Cohen" w:date="2015-03-16T16:48:00Z"/>
        </w:numPr>
        <w:autoSpaceDE w:val="0"/>
        <w:autoSpaceDN w:val="0"/>
        <w:adjustRightInd w:val="0"/>
        <w:spacing w:after="0"/>
        <w:rPr>
          <w:ins w:id="1423" w:author="Amy Cohen" w:date="2015-03-16T16:48:00Z"/>
          <w:del w:id="1424" w:author="Krystal Appiah" w:date="2015-07-24T12:02:00Z"/>
          <w:rFonts w:ascii="Gill Sans" w:hAnsi="Gill Sans" w:cs="Verdana"/>
          <w:b/>
          <w:color w:val="FF6600"/>
          <w:sz w:val="28"/>
          <w:szCs w:val="28"/>
        </w:rPr>
      </w:pPr>
    </w:p>
    <w:p w:rsidR="00A33B23" w:rsidRPr="00D66137" w:rsidRDefault="000E451F" w:rsidP="00A33B23">
      <w:pPr>
        <w:widowControl w:val="0"/>
        <w:numPr>
          <w:ins w:id="1425" w:author="Amy Cohen" w:date="2015-03-16T16:47:00Z"/>
        </w:numPr>
        <w:autoSpaceDE w:val="0"/>
        <w:autoSpaceDN w:val="0"/>
        <w:adjustRightInd w:val="0"/>
        <w:spacing w:after="0"/>
        <w:rPr>
          <w:ins w:id="1426" w:author="Amy Cohen" w:date="2015-03-16T16:47:00Z"/>
          <w:rFonts w:ascii="Lucida Bright" w:hAnsi="Lucida Bright" w:cs="Verdana"/>
          <w:sz w:val="22"/>
          <w:szCs w:val="22"/>
          <w:rPrChange w:id="1427" w:author="Krystal Appiah" w:date="2015-07-24T10:49:00Z">
            <w:rPr>
              <w:ins w:id="1428" w:author="Amy Cohen" w:date="2015-03-16T16:47:00Z"/>
              <w:rFonts w:ascii="Gill Sans" w:hAnsi="Gill Sans" w:cs="Verdana"/>
              <w:color w:val="FF6600"/>
              <w:sz w:val="28"/>
              <w:szCs w:val="28"/>
            </w:rPr>
          </w:rPrChange>
        </w:rPr>
      </w:pPr>
      <w:ins w:id="1429" w:author="Amy Cohen" w:date="2015-03-16T16:47:00Z">
        <w:r w:rsidRPr="00D66137">
          <w:rPr>
            <w:rFonts w:ascii="Lucida Bright" w:hAnsi="Lucida Bright" w:cs="Verdana"/>
            <w:b/>
            <w:sz w:val="22"/>
            <w:szCs w:val="22"/>
            <w:rPrChange w:id="1430" w:author="Krystal Appiah" w:date="2015-07-24T10:49:00Z">
              <w:rPr>
                <w:rFonts w:ascii="Gill Sans" w:hAnsi="Gill Sans" w:cs="Verdana"/>
                <w:b/>
                <w:color w:val="FF6600"/>
                <w:sz w:val="28"/>
                <w:szCs w:val="28"/>
                <w:u w:val="single"/>
              </w:rPr>
            </w:rPrChange>
          </w:rPr>
          <w:t>Primary Source 2: The Passenger Cars and Colored Citizens, December 15, 1863</w:t>
        </w:r>
      </w:ins>
    </w:p>
    <w:p w:rsidR="00A33B23" w:rsidRPr="00A33B23" w:rsidRDefault="000E451F" w:rsidP="00A33B23">
      <w:pPr>
        <w:widowControl w:val="0"/>
        <w:numPr>
          <w:ins w:id="1431" w:author="Amy Cohen" w:date="2015-03-16T16:47:00Z"/>
        </w:numPr>
        <w:autoSpaceDE w:val="0"/>
        <w:autoSpaceDN w:val="0"/>
        <w:adjustRightInd w:val="0"/>
        <w:spacing w:after="0"/>
        <w:rPr>
          <w:ins w:id="1432" w:author="Amy Cohen" w:date="2015-03-16T16:47:00Z"/>
          <w:rFonts w:ascii="Lucida Bright" w:hAnsi="Lucida Bright" w:cs="Verdana"/>
          <w:b/>
          <w:i/>
          <w:szCs w:val="26"/>
          <w:rPrChange w:id="1433" w:author="Amy Cohen" w:date="2015-03-16T16:48:00Z">
            <w:rPr>
              <w:ins w:id="1434" w:author="Amy Cohen" w:date="2015-03-16T16:47:00Z"/>
              <w:rFonts w:ascii="Gill Sans" w:hAnsi="Gill Sans" w:cs="Verdana"/>
              <w:b/>
              <w:i/>
              <w:color w:val="494949"/>
              <w:szCs w:val="26"/>
            </w:rPr>
          </w:rPrChange>
        </w:rPr>
      </w:pPr>
      <w:ins w:id="1435" w:author="Amy Cohen" w:date="2015-03-16T16:47:00Z">
        <w:r w:rsidRPr="00D66137">
          <w:rPr>
            <w:rFonts w:ascii="Lucida Bright" w:hAnsi="Lucida Bright" w:cs="Verdana"/>
            <w:b/>
            <w:i/>
            <w:sz w:val="22"/>
            <w:szCs w:val="22"/>
            <w:rPrChange w:id="1436" w:author="Krystal Appiah" w:date="2015-07-24T10:49:00Z">
              <w:rPr>
                <w:rFonts w:ascii="Gill Sans" w:hAnsi="Gill Sans" w:cs="Verdana"/>
                <w:b/>
                <w:i/>
                <w:color w:val="494949"/>
                <w:szCs w:val="26"/>
                <w:u w:val="single"/>
              </w:rPr>
            </w:rPrChange>
          </w:rPr>
          <w:t>Answer Key</w:t>
        </w:r>
      </w:ins>
    </w:p>
    <w:p w:rsidR="00A33B23" w:rsidRPr="00A33B23" w:rsidRDefault="00A33B23" w:rsidP="00A33B23">
      <w:pPr>
        <w:widowControl w:val="0"/>
        <w:numPr>
          <w:ins w:id="1437" w:author="Amy Cohen" w:date="2015-03-16T16:47:00Z"/>
        </w:numPr>
        <w:autoSpaceDE w:val="0"/>
        <w:autoSpaceDN w:val="0"/>
        <w:adjustRightInd w:val="0"/>
        <w:spacing w:after="0"/>
        <w:rPr>
          <w:ins w:id="1438" w:author="Amy Cohen" w:date="2015-03-16T16:47:00Z"/>
          <w:rFonts w:ascii="Lucida Bright" w:hAnsi="Lucida Bright" w:cs="Verdana"/>
          <w:szCs w:val="26"/>
          <w:rPrChange w:id="1439" w:author="Amy Cohen" w:date="2015-03-16T16:48:00Z">
            <w:rPr>
              <w:ins w:id="1440" w:author="Amy Cohen" w:date="2015-03-16T16:47:00Z"/>
              <w:rFonts w:ascii="Gill Sans" w:hAnsi="Gill Sans" w:cs="Verdana"/>
              <w:color w:val="494949"/>
              <w:szCs w:val="26"/>
            </w:rPr>
          </w:rPrChange>
        </w:rPr>
      </w:pPr>
    </w:p>
    <w:p w:rsidR="00A33B23" w:rsidRPr="00A33B23" w:rsidRDefault="00A33B23" w:rsidP="00A33B23">
      <w:pPr>
        <w:widowControl w:val="0"/>
        <w:numPr>
          <w:ins w:id="1441" w:author="Amy Cohen" w:date="2015-03-16T16:47:00Z"/>
        </w:numPr>
        <w:autoSpaceDE w:val="0"/>
        <w:autoSpaceDN w:val="0"/>
        <w:adjustRightInd w:val="0"/>
        <w:spacing w:after="0" w:line="360" w:lineRule="auto"/>
        <w:rPr>
          <w:ins w:id="1442" w:author="Amy Cohen" w:date="2015-03-16T16:47:00Z"/>
          <w:rFonts w:ascii="Lucida Bright" w:hAnsi="Lucida Bright" w:cs="Verdana"/>
          <w:szCs w:val="26"/>
          <w:rPrChange w:id="1443" w:author="Amy Cohen" w:date="2015-03-16T16:48:00Z">
            <w:rPr>
              <w:ins w:id="1444" w:author="Amy Cohen" w:date="2015-03-16T16:47:00Z"/>
              <w:rFonts w:ascii="Gill Sans" w:hAnsi="Gill Sans" w:cs="Verdana"/>
              <w:szCs w:val="26"/>
            </w:rPr>
          </w:rPrChange>
        </w:rPr>
      </w:pPr>
    </w:p>
    <w:p w:rsidR="00A33B23" w:rsidRPr="00A33B23" w:rsidRDefault="000E451F" w:rsidP="00A33B23">
      <w:pPr>
        <w:widowControl w:val="0"/>
        <w:numPr>
          <w:ins w:id="1445" w:author="Amy Cohen" w:date="2015-03-16T16:47:00Z"/>
        </w:numPr>
        <w:autoSpaceDE w:val="0"/>
        <w:autoSpaceDN w:val="0"/>
        <w:adjustRightInd w:val="0"/>
        <w:spacing w:after="0"/>
        <w:rPr>
          <w:ins w:id="1446" w:author="Amy Cohen" w:date="2015-03-16T16:47:00Z"/>
          <w:rFonts w:ascii="Lucida Bright" w:hAnsi="Lucida Bright" w:cs="Verdana"/>
          <w:szCs w:val="26"/>
          <w:rPrChange w:id="1447" w:author="Amy Cohen" w:date="2015-03-16T16:48:00Z">
            <w:rPr>
              <w:ins w:id="1448" w:author="Amy Cohen" w:date="2015-03-16T16:47:00Z"/>
              <w:rFonts w:ascii="Gill Sans" w:hAnsi="Gill Sans" w:cs="Verdana"/>
              <w:szCs w:val="26"/>
            </w:rPr>
          </w:rPrChange>
        </w:rPr>
      </w:pPr>
      <w:ins w:id="1449" w:author="Amy Cohen" w:date="2015-03-16T16:47:00Z">
        <w:r w:rsidRPr="000E451F">
          <w:rPr>
            <w:rFonts w:ascii="Lucida Bright" w:hAnsi="Lucida Bright" w:cs="Verdana"/>
            <w:b/>
            <w:szCs w:val="26"/>
            <w:rPrChange w:id="1450" w:author="Amy Cohen" w:date="2015-03-16T16:48:00Z">
              <w:rPr>
                <w:rFonts w:ascii="Gill Sans" w:hAnsi="Gill Sans" w:cs="Verdana"/>
                <w:b/>
                <w:color w:val="0000FF" w:themeColor="hyperlink"/>
                <w:szCs w:val="26"/>
                <w:u w:val="single"/>
              </w:rPr>
            </w:rPrChange>
          </w:rPr>
          <w:t>1.</w:t>
        </w:r>
        <w:r w:rsidRPr="000E451F">
          <w:rPr>
            <w:rFonts w:ascii="Lucida Bright" w:hAnsi="Lucida Bright" w:cs="Verdana"/>
            <w:szCs w:val="26"/>
            <w:rPrChange w:id="1451" w:author="Amy Cohen" w:date="2015-03-16T16:48:00Z">
              <w:rPr>
                <w:rFonts w:ascii="Gill Sans" w:hAnsi="Gill Sans" w:cs="Verdana"/>
                <w:color w:val="0000FF" w:themeColor="hyperlink"/>
                <w:szCs w:val="26"/>
                <w:u w:val="single"/>
              </w:rPr>
            </w:rPrChange>
          </w:rPr>
          <w:t xml:space="preserve"> Why did Still decide to take a streetcar back to Philadelphia from Camp William Penn?</w:t>
        </w:r>
      </w:ins>
    </w:p>
    <w:p w:rsidR="00A33B23" w:rsidRPr="00A33B23" w:rsidRDefault="000E451F" w:rsidP="00A33B23">
      <w:pPr>
        <w:widowControl w:val="0"/>
        <w:numPr>
          <w:ins w:id="1452" w:author="Amy Cohen" w:date="2015-03-16T16:47:00Z"/>
        </w:numPr>
        <w:autoSpaceDE w:val="0"/>
        <w:autoSpaceDN w:val="0"/>
        <w:adjustRightInd w:val="0"/>
        <w:spacing w:after="0"/>
        <w:rPr>
          <w:ins w:id="1453" w:author="Amy Cohen" w:date="2015-03-16T16:47:00Z"/>
          <w:rFonts w:ascii="Lucida Bright" w:hAnsi="Lucida Bright" w:cs="Verdana"/>
          <w:b/>
          <w:szCs w:val="26"/>
          <w:rPrChange w:id="1454" w:author="Amy Cohen" w:date="2015-03-16T16:48:00Z">
            <w:rPr>
              <w:ins w:id="1455" w:author="Amy Cohen" w:date="2015-03-16T16:47:00Z"/>
              <w:rFonts w:ascii="American Typewriter" w:hAnsi="American Typewriter" w:cs="Verdana"/>
              <w:b/>
              <w:color w:val="FF6600"/>
              <w:szCs w:val="26"/>
            </w:rPr>
          </w:rPrChange>
        </w:rPr>
      </w:pPr>
      <w:ins w:id="1456" w:author="Amy Cohen" w:date="2015-03-16T16:47:00Z">
        <w:r w:rsidRPr="000E451F">
          <w:rPr>
            <w:rFonts w:ascii="Lucida Bright" w:hAnsi="Lucida Bright" w:cs="Verdana"/>
            <w:b/>
            <w:szCs w:val="26"/>
            <w:rPrChange w:id="1457" w:author="Amy Cohen" w:date="2015-03-16T16:48:00Z">
              <w:rPr>
                <w:rFonts w:ascii="American Typewriter" w:hAnsi="American Typewriter" w:cs="Verdana"/>
                <w:b/>
                <w:color w:val="FF6600"/>
                <w:szCs w:val="26"/>
                <w:u w:val="single"/>
              </w:rPr>
            </w:rPrChange>
          </w:rPr>
          <w:t>He did not want to wait two and a half hours to return by train, the way he had come. He missed a Germantown Avenue train by 5 minutes. He didn't want to wait another hour for the Germantown Avenue train because he</w:t>
        </w:r>
        <w:del w:id="1458" w:author="Krystal Appiah" w:date="2015-07-24T12:02:00Z">
          <w:r w:rsidRPr="000E451F" w:rsidDel="00A91FCF">
            <w:rPr>
              <w:rFonts w:ascii="Lucida Bright" w:hAnsi="Lucida Bright" w:cs="Verdana"/>
              <w:b/>
              <w:szCs w:val="26"/>
              <w:rPrChange w:id="1459" w:author="Amy Cohen" w:date="2015-03-16T16:48:00Z">
                <w:rPr>
                  <w:rFonts w:ascii="American Typewriter" w:hAnsi="American Typewriter" w:cs="Verdana"/>
                  <w:b/>
                  <w:color w:val="FF6600"/>
                  <w:szCs w:val="26"/>
                  <w:u w:val="single"/>
                </w:rPr>
              </w:rPrChange>
            </w:rPr>
            <w:delText xml:space="preserve"> </w:delText>
          </w:r>
        </w:del>
        <w:r w:rsidRPr="000E451F">
          <w:rPr>
            <w:rFonts w:ascii="Lucida Bright" w:hAnsi="Lucida Bright" w:cs="Verdana"/>
            <w:b/>
            <w:szCs w:val="26"/>
            <w:rPrChange w:id="1460" w:author="Amy Cohen" w:date="2015-03-16T16:48:00Z">
              <w:rPr>
                <w:rFonts w:ascii="American Typewriter" w:hAnsi="American Typewriter" w:cs="Verdana"/>
                <w:b/>
                <w:color w:val="FF6600"/>
                <w:szCs w:val="26"/>
                <w:u w:val="single"/>
              </w:rPr>
            </w:rPrChange>
          </w:rPr>
          <w:t xml:space="preserve"> had "pressing duties" at his store.</w:t>
        </w:r>
      </w:ins>
    </w:p>
    <w:p w:rsidR="00A33B23" w:rsidRPr="00A33B23" w:rsidRDefault="00A33B23" w:rsidP="00A33B23">
      <w:pPr>
        <w:widowControl w:val="0"/>
        <w:numPr>
          <w:ins w:id="1461" w:author="Amy Cohen" w:date="2015-03-16T16:47:00Z"/>
        </w:numPr>
        <w:autoSpaceDE w:val="0"/>
        <w:autoSpaceDN w:val="0"/>
        <w:adjustRightInd w:val="0"/>
        <w:spacing w:after="0" w:line="360" w:lineRule="auto"/>
        <w:rPr>
          <w:ins w:id="1462" w:author="Amy Cohen" w:date="2015-03-16T16:47:00Z"/>
          <w:rFonts w:ascii="Lucida Bright" w:hAnsi="Lucida Bright" w:cs="Verdana"/>
          <w:b/>
          <w:szCs w:val="26"/>
          <w:rPrChange w:id="1463" w:author="Amy Cohen" w:date="2015-03-16T16:48:00Z">
            <w:rPr>
              <w:ins w:id="1464" w:author="Amy Cohen" w:date="2015-03-16T16:47:00Z"/>
              <w:rFonts w:ascii="Gill Sans" w:hAnsi="Gill Sans" w:cs="Verdana"/>
              <w:b/>
              <w:color w:val="FF6600"/>
              <w:szCs w:val="26"/>
            </w:rPr>
          </w:rPrChange>
        </w:rPr>
      </w:pPr>
    </w:p>
    <w:p w:rsidR="00A33B23" w:rsidRPr="00A33B23" w:rsidRDefault="000E451F" w:rsidP="00A33B23">
      <w:pPr>
        <w:widowControl w:val="0"/>
        <w:numPr>
          <w:ins w:id="1465" w:author="Amy Cohen" w:date="2015-03-16T16:47:00Z"/>
        </w:numPr>
        <w:autoSpaceDE w:val="0"/>
        <w:autoSpaceDN w:val="0"/>
        <w:adjustRightInd w:val="0"/>
        <w:spacing w:after="0"/>
        <w:rPr>
          <w:ins w:id="1466" w:author="Amy Cohen" w:date="2015-03-16T16:47:00Z"/>
          <w:rFonts w:ascii="Lucida Bright" w:hAnsi="Lucida Bright" w:cs="Verdana"/>
          <w:szCs w:val="26"/>
          <w:rPrChange w:id="1467" w:author="Amy Cohen" w:date="2015-03-16T16:48:00Z">
            <w:rPr>
              <w:ins w:id="1468" w:author="Amy Cohen" w:date="2015-03-16T16:47:00Z"/>
              <w:rFonts w:ascii="Gill Sans" w:hAnsi="Gill Sans" w:cs="Verdana"/>
              <w:szCs w:val="26"/>
            </w:rPr>
          </w:rPrChange>
        </w:rPr>
      </w:pPr>
      <w:ins w:id="1469" w:author="Amy Cohen" w:date="2015-03-16T16:47:00Z">
        <w:r w:rsidRPr="000E451F">
          <w:rPr>
            <w:rFonts w:ascii="Lucida Bright" w:hAnsi="Lucida Bright" w:cs="Verdana"/>
            <w:b/>
            <w:szCs w:val="26"/>
            <w:rPrChange w:id="1470" w:author="Amy Cohen" w:date="2015-03-16T16:48:00Z">
              <w:rPr>
                <w:rFonts w:ascii="Gill Sans" w:hAnsi="Gill Sans" w:cs="Verdana"/>
                <w:b/>
                <w:color w:val="0000FF" w:themeColor="hyperlink"/>
                <w:szCs w:val="26"/>
                <w:u w:val="single"/>
              </w:rPr>
            </w:rPrChange>
          </w:rPr>
          <w:t>2.</w:t>
        </w:r>
        <w:r w:rsidRPr="000E451F">
          <w:rPr>
            <w:rFonts w:ascii="Lucida Bright" w:hAnsi="Lucida Bright" w:cs="Verdana"/>
            <w:szCs w:val="26"/>
            <w:rPrChange w:id="1471" w:author="Amy Cohen" w:date="2015-03-16T16:48:00Z">
              <w:rPr>
                <w:rFonts w:ascii="Gill Sans" w:hAnsi="Gill Sans" w:cs="Verdana"/>
                <w:color w:val="0000FF" w:themeColor="hyperlink"/>
                <w:szCs w:val="26"/>
                <w:u w:val="single"/>
              </w:rPr>
            </w:rPrChange>
          </w:rPr>
          <w:t xml:space="preserve"> Why did Still end up walking part of the way to his destination?</w:t>
        </w:r>
      </w:ins>
    </w:p>
    <w:p w:rsidR="00A33B23" w:rsidRPr="00A33B23" w:rsidRDefault="000E451F" w:rsidP="00A33B23">
      <w:pPr>
        <w:widowControl w:val="0"/>
        <w:numPr>
          <w:ins w:id="1472" w:author="Amy Cohen" w:date="2015-03-16T16:47:00Z"/>
        </w:numPr>
        <w:autoSpaceDE w:val="0"/>
        <w:autoSpaceDN w:val="0"/>
        <w:adjustRightInd w:val="0"/>
        <w:spacing w:after="0"/>
        <w:rPr>
          <w:ins w:id="1473" w:author="Amy Cohen" w:date="2015-03-16T16:47:00Z"/>
          <w:rFonts w:ascii="Lucida Bright" w:hAnsi="Lucida Bright" w:cs="Verdana"/>
          <w:b/>
          <w:szCs w:val="26"/>
          <w:rPrChange w:id="1474" w:author="Amy Cohen" w:date="2015-03-16T16:48:00Z">
            <w:rPr>
              <w:ins w:id="1475" w:author="Amy Cohen" w:date="2015-03-16T16:47:00Z"/>
              <w:rFonts w:ascii="American Typewriter" w:hAnsi="American Typewriter" w:cs="Verdana"/>
              <w:b/>
              <w:color w:val="FF6600"/>
              <w:szCs w:val="26"/>
            </w:rPr>
          </w:rPrChange>
        </w:rPr>
      </w:pPr>
      <w:ins w:id="1476" w:author="Amy Cohen" w:date="2015-03-16T16:47:00Z">
        <w:r w:rsidRPr="000E451F">
          <w:rPr>
            <w:rFonts w:ascii="Lucida Bright" w:hAnsi="Lucida Bright" w:cs="Verdana"/>
            <w:b/>
            <w:szCs w:val="26"/>
            <w:rPrChange w:id="1477" w:author="Amy Cohen" w:date="2015-03-16T16:48:00Z">
              <w:rPr>
                <w:rFonts w:ascii="American Typewriter" w:hAnsi="American Typewriter" w:cs="Verdana"/>
                <w:b/>
                <w:color w:val="FF6600"/>
                <w:szCs w:val="26"/>
                <w:u w:val="single"/>
              </w:rPr>
            </w:rPrChange>
          </w:rPr>
          <w:t>He had to stand on the platform of the passenger car. When it started to snow, it became "intolerable" to stand outside, so he decided to walk.</w:t>
        </w:r>
      </w:ins>
    </w:p>
    <w:p w:rsidR="00A33B23" w:rsidRPr="00A33B23" w:rsidRDefault="00A33B23" w:rsidP="00A33B23">
      <w:pPr>
        <w:widowControl w:val="0"/>
        <w:numPr>
          <w:ins w:id="1478" w:author="Amy Cohen" w:date="2015-03-16T16:47:00Z"/>
        </w:numPr>
        <w:autoSpaceDE w:val="0"/>
        <w:autoSpaceDN w:val="0"/>
        <w:adjustRightInd w:val="0"/>
        <w:spacing w:after="0"/>
        <w:rPr>
          <w:ins w:id="1479" w:author="Amy Cohen" w:date="2015-03-16T16:47:00Z"/>
          <w:rFonts w:ascii="Lucida Bright" w:hAnsi="Lucida Bright" w:cs="Verdana"/>
          <w:b/>
          <w:szCs w:val="26"/>
          <w:rPrChange w:id="1480" w:author="Amy Cohen" w:date="2015-03-16T16:48:00Z">
            <w:rPr>
              <w:ins w:id="1481" w:author="Amy Cohen" w:date="2015-03-16T16:47:00Z"/>
              <w:rFonts w:ascii="Gill Sans" w:hAnsi="Gill Sans" w:cs="Verdana"/>
              <w:b/>
              <w:color w:val="FF6600"/>
              <w:szCs w:val="26"/>
            </w:rPr>
          </w:rPrChange>
        </w:rPr>
      </w:pPr>
    </w:p>
    <w:p w:rsidR="00A33B23" w:rsidRPr="00A33B23" w:rsidRDefault="00A33B23" w:rsidP="00A33B23">
      <w:pPr>
        <w:widowControl w:val="0"/>
        <w:numPr>
          <w:ins w:id="1482" w:author="Amy Cohen" w:date="2015-03-16T16:47:00Z"/>
        </w:numPr>
        <w:autoSpaceDE w:val="0"/>
        <w:autoSpaceDN w:val="0"/>
        <w:adjustRightInd w:val="0"/>
        <w:spacing w:after="0"/>
        <w:rPr>
          <w:ins w:id="1483" w:author="Amy Cohen" w:date="2015-03-16T16:47:00Z"/>
          <w:rFonts w:ascii="Lucida Bright" w:hAnsi="Lucida Bright" w:cs="Verdana"/>
          <w:szCs w:val="26"/>
          <w:rPrChange w:id="1484" w:author="Amy Cohen" w:date="2015-03-16T16:48:00Z">
            <w:rPr>
              <w:ins w:id="1485" w:author="Amy Cohen" w:date="2015-03-16T16:47:00Z"/>
              <w:rFonts w:ascii="Gill Sans" w:hAnsi="Gill Sans" w:cs="Verdana"/>
              <w:szCs w:val="26"/>
            </w:rPr>
          </w:rPrChange>
        </w:rPr>
      </w:pPr>
    </w:p>
    <w:p w:rsidR="00A33B23" w:rsidRPr="00A33B23" w:rsidRDefault="00A33B23" w:rsidP="00A33B23">
      <w:pPr>
        <w:widowControl w:val="0"/>
        <w:numPr>
          <w:ins w:id="1486" w:author="Amy Cohen" w:date="2015-03-16T16:47:00Z"/>
        </w:numPr>
        <w:autoSpaceDE w:val="0"/>
        <w:autoSpaceDN w:val="0"/>
        <w:adjustRightInd w:val="0"/>
        <w:spacing w:after="0"/>
        <w:rPr>
          <w:ins w:id="1487" w:author="Amy Cohen" w:date="2015-03-16T16:47:00Z"/>
          <w:rFonts w:ascii="Lucida Bright" w:hAnsi="Lucida Bright" w:cs="Verdana"/>
          <w:szCs w:val="26"/>
          <w:rPrChange w:id="1488" w:author="Amy Cohen" w:date="2015-03-16T16:48:00Z">
            <w:rPr>
              <w:ins w:id="1489" w:author="Amy Cohen" w:date="2015-03-16T16:47:00Z"/>
              <w:rFonts w:ascii="Gill Sans" w:hAnsi="Gill Sans" w:cs="Verdana"/>
              <w:szCs w:val="26"/>
            </w:rPr>
          </w:rPrChange>
        </w:rPr>
      </w:pPr>
      <w:bookmarkStart w:id="1490" w:name="_GoBack"/>
      <w:bookmarkEnd w:id="1490"/>
    </w:p>
    <w:p w:rsidR="00A33B23" w:rsidRPr="00A33B23" w:rsidRDefault="000E451F" w:rsidP="00A33B23">
      <w:pPr>
        <w:widowControl w:val="0"/>
        <w:numPr>
          <w:ins w:id="1491" w:author="Amy Cohen" w:date="2015-03-16T16:47:00Z"/>
        </w:numPr>
        <w:autoSpaceDE w:val="0"/>
        <w:autoSpaceDN w:val="0"/>
        <w:adjustRightInd w:val="0"/>
        <w:spacing w:after="0"/>
        <w:rPr>
          <w:ins w:id="1492" w:author="Amy Cohen" w:date="2015-03-16T16:47:00Z"/>
          <w:rFonts w:ascii="Lucida Bright" w:hAnsi="Lucida Bright" w:cs="Verdana"/>
          <w:szCs w:val="26"/>
          <w:rPrChange w:id="1493" w:author="Amy Cohen" w:date="2015-03-16T16:48:00Z">
            <w:rPr>
              <w:ins w:id="1494" w:author="Amy Cohen" w:date="2015-03-16T16:47:00Z"/>
              <w:rFonts w:ascii="Gill Sans" w:hAnsi="Gill Sans" w:cs="Verdana"/>
              <w:szCs w:val="26"/>
            </w:rPr>
          </w:rPrChange>
        </w:rPr>
      </w:pPr>
      <w:ins w:id="1495" w:author="Amy Cohen" w:date="2015-03-16T16:47:00Z">
        <w:r w:rsidRPr="000E451F">
          <w:rPr>
            <w:rFonts w:ascii="Lucida Bright" w:hAnsi="Lucida Bright" w:cs="Verdana"/>
            <w:b/>
            <w:szCs w:val="26"/>
            <w:rPrChange w:id="1496" w:author="Amy Cohen" w:date="2015-03-16T16:48:00Z">
              <w:rPr>
                <w:rFonts w:ascii="Gill Sans" w:hAnsi="Gill Sans" w:cs="Verdana"/>
                <w:b/>
                <w:color w:val="0000FF" w:themeColor="hyperlink"/>
                <w:szCs w:val="26"/>
                <w:u w:val="single"/>
              </w:rPr>
            </w:rPrChange>
          </w:rPr>
          <w:t>3.</w:t>
        </w:r>
        <w:r w:rsidRPr="000E451F">
          <w:rPr>
            <w:rFonts w:ascii="Lucida Bright" w:hAnsi="Lucida Bright" w:cs="Verdana"/>
            <w:szCs w:val="26"/>
            <w:rPrChange w:id="1497" w:author="Amy Cohen" w:date="2015-03-16T16:48:00Z">
              <w:rPr>
                <w:rFonts w:ascii="Gill Sans" w:hAnsi="Gill Sans" w:cs="Verdana"/>
                <w:color w:val="0000FF" w:themeColor="hyperlink"/>
                <w:szCs w:val="26"/>
                <w:u w:val="single"/>
              </w:rPr>
            </w:rPrChange>
          </w:rPr>
          <w:t xml:space="preserve"> Why does Still mention the Dred Scott decision?</w:t>
        </w:r>
      </w:ins>
    </w:p>
    <w:p w:rsidR="00A33B23" w:rsidRPr="00A33B23" w:rsidRDefault="000E451F" w:rsidP="00A33B23">
      <w:pPr>
        <w:widowControl w:val="0"/>
        <w:numPr>
          <w:ins w:id="1498" w:author="Amy Cohen" w:date="2015-03-16T16:47:00Z"/>
        </w:numPr>
        <w:autoSpaceDE w:val="0"/>
        <w:autoSpaceDN w:val="0"/>
        <w:adjustRightInd w:val="0"/>
        <w:spacing w:after="0"/>
        <w:rPr>
          <w:ins w:id="1499" w:author="Amy Cohen" w:date="2015-03-16T16:47:00Z"/>
          <w:rFonts w:ascii="Lucida Bright" w:hAnsi="Lucida Bright" w:cs="Verdana"/>
          <w:b/>
          <w:szCs w:val="26"/>
          <w:rPrChange w:id="1500" w:author="Amy Cohen" w:date="2015-03-16T16:48:00Z">
            <w:rPr>
              <w:ins w:id="1501" w:author="Amy Cohen" w:date="2015-03-16T16:47:00Z"/>
              <w:rFonts w:ascii="American Typewriter" w:hAnsi="American Typewriter" w:cs="Verdana"/>
              <w:b/>
              <w:color w:val="FF6600"/>
              <w:szCs w:val="26"/>
            </w:rPr>
          </w:rPrChange>
        </w:rPr>
      </w:pPr>
      <w:ins w:id="1502" w:author="Amy Cohen" w:date="2015-03-16T16:47:00Z">
        <w:r w:rsidRPr="000E451F">
          <w:rPr>
            <w:rFonts w:ascii="Lucida Bright" w:hAnsi="Lucida Bright" w:cs="Verdana"/>
            <w:b/>
            <w:szCs w:val="26"/>
            <w:rPrChange w:id="1503" w:author="Amy Cohen" w:date="2015-03-16T16:48:00Z">
              <w:rPr>
                <w:rFonts w:ascii="American Typewriter" w:hAnsi="American Typewriter" w:cs="Verdana"/>
                <w:b/>
                <w:color w:val="FF6600"/>
                <w:szCs w:val="26"/>
                <w:u w:val="single"/>
              </w:rPr>
            </w:rPrChange>
          </w:rPr>
          <w:t>The barring of blacks from Philadelphia streetcars is evidence that they are not treated as citizens.</w:t>
        </w:r>
      </w:ins>
    </w:p>
    <w:p w:rsidR="00A33B23" w:rsidRPr="00A33B23" w:rsidRDefault="00A33B23" w:rsidP="00A33B23">
      <w:pPr>
        <w:widowControl w:val="0"/>
        <w:numPr>
          <w:ins w:id="1504" w:author="Amy Cohen" w:date="2015-03-16T16:47:00Z"/>
        </w:numPr>
        <w:autoSpaceDE w:val="0"/>
        <w:autoSpaceDN w:val="0"/>
        <w:adjustRightInd w:val="0"/>
        <w:spacing w:after="0"/>
        <w:rPr>
          <w:ins w:id="1505" w:author="Amy Cohen" w:date="2015-03-16T16:47:00Z"/>
          <w:rFonts w:ascii="Lucida Bright" w:hAnsi="Lucida Bright" w:cs="Verdana"/>
          <w:b/>
          <w:szCs w:val="26"/>
          <w:rPrChange w:id="1506" w:author="Amy Cohen" w:date="2015-03-16T16:48:00Z">
            <w:rPr>
              <w:ins w:id="1507" w:author="Amy Cohen" w:date="2015-03-16T16:47:00Z"/>
              <w:rFonts w:ascii="Gill Sans" w:hAnsi="Gill Sans" w:cs="Verdana"/>
              <w:b/>
              <w:color w:val="FF6600"/>
              <w:szCs w:val="26"/>
            </w:rPr>
          </w:rPrChange>
        </w:rPr>
      </w:pPr>
    </w:p>
    <w:p w:rsidR="00A33B23" w:rsidRPr="00A33B23" w:rsidRDefault="00A33B23" w:rsidP="00A33B23">
      <w:pPr>
        <w:widowControl w:val="0"/>
        <w:numPr>
          <w:ins w:id="1508" w:author="Amy Cohen" w:date="2015-03-16T16:47:00Z"/>
        </w:numPr>
        <w:autoSpaceDE w:val="0"/>
        <w:autoSpaceDN w:val="0"/>
        <w:adjustRightInd w:val="0"/>
        <w:spacing w:after="0"/>
        <w:rPr>
          <w:ins w:id="1509" w:author="Amy Cohen" w:date="2015-03-16T16:47:00Z"/>
          <w:rFonts w:ascii="Lucida Bright" w:hAnsi="Lucida Bright" w:cs="Verdana"/>
          <w:szCs w:val="26"/>
          <w:rPrChange w:id="1510" w:author="Amy Cohen" w:date="2015-03-16T16:48:00Z">
            <w:rPr>
              <w:ins w:id="1511" w:author="Amy Cohen" w:date="2015-03-16T16:47:00Z"/>
              <w:rFonts w:ascii="Gill Sans" w:hAnsi="Gill Sans" w:cs="Verdana"/>
              <w:szCs w:val="26"/>
            </w:rPr>
          </w:rPrChange>
        </w:rPr>
      </w:pPr>
    </w:p>
    <w:p w:rsidR="00A33B23" w:rsidRPr="00A33B23" w:rsidRDefault="000E451F" w:rsidP="00A33B23">
      <w:pPr>
        <w:widowControl w:val="0"/>
        <w:numPr>
          <w:ins w:id="1512" w:author="Amy Cohen" w:date="2015-03-16T16:47:00Z"/>
        </w:numPr>
        <w:autoSpaceDE w:val="0"/>
        <w:autoSpaceDN w:val="0"/>
        <w:adjustRightInd w:val="0"/>
        <w:spacing w:after="0"/>
        <w:rPr>
          <w:ins w:id="1513" w:author="Amy Cohen" w:date="2015-03-16T16:47:00Z"/>
          <w:rFonts w:ascii="Lucida Bright" w:hAnsi="Lucida Bright" w:cs="Verdana"/>
          <w:szCs w:val="26"/>
          <w:rPrChange w:id="1514" w:author="Amy Cohen" w:date="2015-03-16T16:48:00Z">
            <w:rPr>
              <w:ins w:id="1515" w:author="Amy Cohen" w:date="2015-03-16T16:47:00Z"/>
              <w:rFonts w:ascii="Gill Sans" w:hAnsi="Gill Sans" w:cs="Verdana"/>
              <w:szCs w:val="26"/>
            </w:rPr>
          </w:rPrChange>
        </w:rPr>
      </w:pPr>
      <w:ins w:id="1516" w:author="Amy Cohen" w:date="2015-03-16T16:47:00Z">
        <w:r w:rsidRPr="000E451F">
          <w:rPr>
            <w:rFonts w:ascii="Lucida Bright" w:hAnsi="Lucida Bright" w:cs="Verdana"/>
            <w:b/>
            <w:szCs w:val="26"/>
            <w:rPrChange w:id="1517" w:author="Amy Cohen" w:date="2015-03-16T16:48:00Z">
              <w:rPr>
                <w:rFonts w:ascii="Gill Sans" w:hAnsi="Gill Sans" w:cs="Verdana"/>
                <w:b/>
                <w:color w:val="0000FF" w:themeColor="hyperlink"/>
                <w:szCs w:val="26"/>
                <w:u w:val="single"/>
              </w:rPr>
            </w:rPrChange>
          </w:rPr>
          <w:t>4.</w:t>
        </w:r>
        <w:r w:rsidRPr="000E451F">
          <w:rPr>
            <w:rFonts w:ascii="Lucida Bright" w:hAnsi="Lucida Bright" w:cs="Verdana"/>
            <w:szCs w:val="26"/>
            <w:rPrChange w:id="1518" w:author="Amy Cohen" w:date="2015-03-16T16:48:00Z">
              <w:rPr>
                <w:rFonts w:ascii="Gill Sans" w:hAnsi="Gill Sans" w:cs="Verdana"/>
                <w:color w:val="0000FF" w:themeColor="hyperlink"/>
                <w:szCs w:val="26"/>
                <w:u w:val="single"/>
              </w:rPr>
            </w:rPrChange>
          </w:rPr>
          <w:t xml:space="preserve"> In the final segment of his letter, William Still seems to be arguing for the rights of elite blacks to ride on the streetcars rather than all black people. Why might he have pursued this strategy, and what is your opinion of Still's approach?</w:t>
        </w:r>
      </w:ins>
    </w:p>
    <w:p w:rsidR="00A33B23" w:rsidRPr="00A33B23" w:rsidRDefault="000E451F" w:rsidP="00A33B23">
      <w:pPr>
        <w:widowControl w:val="0"/>
        <w:numPr>
          <w:ins w:id="1519" w:author="Amy Cohen" w:date="2015-03-16T16:47:00Z"/>
        </w:numPr>
        <w:autoSpaceDE w:val="0"/>
        <w:autoSpaceDN w:val="0"/>
        <w:adjustRightInd w:val="0"/>
        <w:spacing w:after="0"/>
        <w:rPr>
          <w:ins w:id="1520" w:author="Amy Cohen" w:date="2015-03-16T16:47:00Z"/>
          <w:rFonts w:ascii="Lucida Bright" w:hAnsi="Lucida Bright" w:cs="Verdana"/>
          <w:b/>
          <w:szCs w:val="26"/>
          <w:rPrChange w:id="1521" w:author="Amy Cohen" w:date="2015-03-16T16:48:00Z">
            <w:rPr>
              <w:ins w:id="1522" w:author="Amy Cohen" w:date="2015-03-16T16:47:00Z"/>
              <w:rFonts w:ascii="American Typewriter" w:hAnsi="American Typewriter" w:cs="Verdana"/>
              <w:b/>
              <w:color w:val="FF6600"/>
              <w:szCs w:val="26"/>
            </w:rPr>
          </w:rPrChange>
        </w:rPr>
      </w:pPr>
      <w:ins w:id="1523" w:author="Amy Cohen" w:date="2015-03-16T16:47:00Z">
        <w:r w:rsidRPr="000E451F">
          <w:rPr>
            <w:rFonts w:ascii="Lucida Bright" w:hAnsi="Lucida Bright" w:cs="Verdana"/>
            <w:b/>
            <w:szCs w:val="26"/>
            <w:rPrChange w:id="1524" w:author="Amy Cohen" w:date="2015-03-16T16:48:00Z">
              <w:rPr>
                <w:rFonts w:ascii="American Typewriter" w:hAnsi="American Typewriter" w:cs="Verdana"/>
                <w:b/>
                <w:color w:val="FF6600"/>
                <w:szCs w:val="26"/>
                <w:u w:val="single"/>
              </w:rPr>
            </w:rPrChange>
          </w:rPr>
          <w:t>Answers will vary.</w:t>
        </w:r>
      </w:ins>
    </w:p>
    <w:p w:rsidR="00A33B23" w:rsidRPr="00A33B23" w:rsidRDefault="00A33B23" w:rsidP="00A33B23">
      <w:pPr>
        <w:widowControl w:val="0"/>
        <w:numPr>
          <w:ins w:id="1525" w:author="Amy Cohen" w:date="2015-03-16T16:47:00Z"/>
        </w:numPr>
        <w:autoSpaceDE w:val="0"/>
        <w:autoSpaceDN w:val="0"/>
        <w:adjustRightInd w:val="0"/>
        <w:spacing w:after="0"/>
        <w:rPr>
          <w:ins w:id="1526" w:author="Amy Cohen" w:date="2015-03-16T16:47:00Z"/>
          <w:rFonts w:ascii="Lucida Bright" w:hAnsi="Lucida Bright" w:cs="Verdana"/>
          <w:b/>
          <w:szCs w:val="26"/>
          <w:rPrChange w:id="1527" w:author="Amy Cohen" w:date="2015-03-16T16:48:00Z">
            <w:rPr>
              <w:ins w:id="1528" w:author="Amy Cohen" w:date="2015-03-16T16:47:00Z"/>
              <w:rFonts w:ascii="Gill Sans" w:hAnsi="Gill Sans" w:cs="Verdana"/>
              <w:b/>
              <w:color w:val="FF6600"/>
              <w:szCs w:val="26"/>
            </w:rPr>
          </w:rPrChange>
        </w:rPr>
      </w:pPr>
    </w:p>
    <w:p w:rsidR="00A33B23" w:rsidRPr="00A33B23" w:rsidRDefault="00A33B23" w:rsidP="00A33B23">
      <w:pPr>
        <w:widowControl w:val="0"/>
        <w:numPr>
          <w:ins w:id="1529" w:author="Amy Cohen" w:date="2015-03-16T16:47:00Z"/>
        </w:numPr>
        <w:autoSpaceDE w:val="0"/>
        <w:autoSpaceDN w:val="0"/>
        <w:adjustRightInd w:val="0"/>
        <w:spacing w:after="0"/>
        <w:rPr>
          <w:ins w:id="1530" w:author="Amy Cohen" w:date="2015-03-16T16:47:00Z"/>
          <w:rFonts w:ascii="Lucida Bright" w:hAnsi="Lucida Bright" w:cs="Verdana"/>
          <w:szCs w:val="26"/>
          <w:rPrChange w:id="1531" w:author="Amy Cohen" w:date="2015-03-16T16:48:00Z">
            <w:rPr>
              <w:ins w:id="1532" w:author="Amy Cohen" w:date="2015-03-16T16:47:00Z"/>
              <w:rFonts w:ascii="Gill Sans" w:hAnsi="Gill Sans" w:cs="Verdana"/>
              <w:szCs w:val="26"/>
            </w:rPr>
          </w:rPrChange>
        </w:rPr>
      </w:pPr>
    </w:p>
    <w:p w:rsidR="00A33B23" w:rsidRPr="00A33B23" w:rsidRDefault="000E451F" w:rsidP="00A33B23">
      <w:pPr>
        <w:widowControl w:val="0"/>
        <w:numPr>
          <w:ins w:id="1533" w:author="Amy Cohen" w:date="2015-03-16T16:47:00Z"/>
        </w:numPr>
        <w:autoSpaceDE w:val="0"/>
        <w:autoSpaceDN w:val="0"/>
        <w:adjustRightInd w:val="0"/>
        <w:spacing w:after="0"/>
        <w:rPr>
          <w:ins w:id="1534" w:author="Amy Cohen" w:date="2015-03-16T16:47:00Z"/>
          <w:rFonts w:ascii="Lucida Bright" w:hAnsi="Lucida Bright" w:cs="Verdana"/>
          <w:szCs w:val="26"/>
          <w:rPrChange w:id="1535" w:author="Amy Cohen" w:date="2015-03-16T16:48:00Z">
            <w:rPr>
              <w:ins w:id="1536" w:author="Amy Cohen" w:date="2015-03-16T16:47:00Z"/>
              <w:rFonts w:ascii="Gill Sans" w:hAnsi="Gill Sans" w:cs="Verdana"/>
              <w:szCs w:val="26"/>
            </w:rPr>
          </w:rPrChange>
        </w:rPr>
      </w:pPr>
      <w:ins w:id="1537" w:author="Amy Cohen" w:date="2015-03-16T16:47:00Z">
        <w:r w:rsidRPr="000E451F">
          <w:rPr>
            <w:rFonts w:ascii="Lucida Bright" w:hAnsi="Lucida Bright" w:cs="Verdana"/>
            <w:b/>
            <w:szCs w:val="26"/>
            <w:rPrChange w:id="1538" w:author="Amy Cohen" w:date="2015-03-16T16:48:00Z">
              <w:rPr>
                <w:rFonts w:ascii="Gill Sans" w:hAnsi="Gill Sans" w:cs="Verdana"/>
                <w:b/>
                <w:color w:val="0000FF" w:themeColor="hyperlink"/>
                <w:szCs w:val="26"/>
                <w:u w:val="single"/>
              </w:rPr>
            </w:rPrChange>
          </w:rPr>
          <w:t>5.</w:t>
        </w:r>
        <w:r w:rsidRPr="000E451F">
          <w:rPr>
            <w:rFonts w:ascii="Lucida Bright" w:hAnsi="Lucida Bright" w:cs="Verdana"/>
            <w:szCs w:val="26"/>
            <w:rPrChange w:id="1539" w:author="Amy Cohen" w:date="2015-03-16T16:48:00Z">
              <w:rPr>
                <w:rFonts w:ascii="Gill Sans" w:hAnsi="Gill Sans" w:cs="Verdana"/>
                <w:color w:val="0000FF" w:themeColor="hyperlink"/>
                <w:szCs w:val="26"/>
                <w:u w:val="single"/>
              </w:rPr>
            </w:rPrChange>
          </w:rPr>
          <w:t xml:space="preserve"> </w:t>
        </w:r>
        <w:r w:rsidRPr="000E451F">
          <w:rPr>
            <w:rFonts w:ascii="Lucida Bright" w:hAnsi="Lucida Bright" w:cs="Verdana"/>
            <w:i/>
            <w:szCs w:val="26"/>
            <w:rPrChange w:id="1540" w:author="Amy Cohen" w:date="2015-03-16T16:48:00Z">
              <w:rPr>
                <w:rFonts w:ascii="Gill Sans" w:hAnsi="Gill Sans" w:cs="Verdana"/>
                <w:i/>
                <w:color w:val="0000FF" w:themeColor="hyperlink"/>
                <w:szCs w:val="26"/>
                <w:u w:val="single"/>
              </w:rPr>
            </w:rPrChange>
          </w:rPr>
          <w:t xml:space="preserve">See document on the reverse side. </w:t>
        </w:r>
        <w:r w:rsidRPr="000E451F">
          <w:rPr>
            <w:rFonts w:ascii="Lucida Bright" w:hAnsi="Lucida Bright" w:cs="Verdana"/>
            <w:szCs w:val="26"/>
            <w:rPrChange w:id="1541" w:author="Amy Cohen" w:date="2015-03-16T16:48:00Z">
              <w:rPr>
                <w:rFonts w:ascii="Gill Sans" w:hAnsi="Gill Sans" w:cs="Verdana"/>
                <w:color w:val="0000FF" w:themeColor="hyperlink"/>
                <w:szCs w:val="26"/>
                <w:u w:val="single"/>
              </w:rPr>
            </w:rPrChange>
          </w:rPr>
          <w:t>Prior to the famous bus boycott, the black community of Montgomery put the bus situation first in a list of "Negroes' Most Urgent Needs".  Why do you think that access to public transportation was seen as such a crucial issue in both the 1850s and 1950s?</w:t>
        </w:r>
      </w:ins>
    </w:p>
    <w:p w:rsidR="00A33B23" w:rsidRPr="00A33B23" w:rsidRDefault="000E451F" w:rsidP="00A33B23">
      <w:pPr>
        <w:widowControl w:val="0"/>
        <w:numPr>
          <w:ins w:id="1542" w:author="Amy Cohen" w:date="2015-03-16T16:47:00Z"/>
        </w:numPr>
        <w:autoSpaceDE w:val="0"/>
        <w:autoSpaceDN w:val="0"/>
        <w:adjustRightInd w:val="0"/>
        <w:spacing w:after="0"/>
        <w:rPr>
          <w:ins w:id="1543" w:author="Amy Cohen" w:date="2015-03-16T16:47:00Z"/>
          <w:rFonts w:ascii="Lucida Bright" w:hAnsi="Lucida Bright" w:cs="Verdana"/>
          <w:b/>
          <w:szCs w:val="26"/>
          <w:rPrChange w:id="1544" w:author="Amy Cohen" w:date="2015-03-16T16:48:00Z">
            <w:rPr>
              <w:ins w:id="1545" w:author="Amy Cohen" w:date="2015-03-16T16:47:00Z"/>
              <w:rFonts w:ascii="American Typewriter" w:hAnsi="American Typewriter" w:cs="Verdana"/>
              <w:b/>
              <w:color w:val="FF6600"/>
              <w:szCs w:val="26"/>
            </w:rPr>
          </w:rPrChange>
        </w:rPr>
      </w:pPr>
      <w:ins w:id="1546" w:author="Amy Cohen" w:date="2015-03-16T16:47:00Z">
        <w:r w:rsidRPr="000E451F">
          <w:rPr>
            <w:rFonts w:ascii="Lucida Bright" w:hAnsi="Lucida Bright" w:cs="Verdana"/>
            <w:b/>
            <w:szCs w:val="26"/>
            <w:rPrChange w:id="1547" w:author="Amy Cohen" w:date="2015-03-16T16:48:00Z">
              <w:rPr>
                <w:rFonts w:ascii="American Typewriter" w:hAnsi="American Typewriter" w:cs="Verdana"/>
                <w:b/>
                <w:color w:val="FF6600"/>
                <w:szCs w:val="26"/>
                <w:u w:val="single"/>
              </w:rPr>
            </w:rPrChange>
          </w:rPr>
          <w:t>Answers will vary.</w:t>
        </w:r>
      </w:ins>
    </w:p>
    <w:p w:rsidR="00715C3E" w:rsidDel="009B10EC" w:rsidRDefault="00715C3E" w:rsidP="00B96FCE">
      <w:pPr>
        <w:spacing w:after="0"/>
        <w:ind w:firstLine="1170"/>
        <w:rPr>
          <w:del w:id="1548" w:author="Amy Cohen" w:date="2015-03-16T16:31:00Z"/>
          <w:rFonts w:ascii="Gill Sans" w:hAnsi="Gill Sans"/>
        </w:rPr>
      </w:pPr>
    </w:p>
    <w:p w:rsidR="000E451F" w:rsidRPr="000E451F" w:rsidRDefault="000E451F">
      <w:pPr>
        <w:spacing w:after="0"/>
        <w:rPr>
          <w:rFonts w:ascii="Gill Sans" w:hAnsi="Gill Sans"/>
          <w:rPrChange w:id="1549" w:author="Amy Cohen" w:date="2013-09-25T14:05:00Z">
            <w:rPr>
              <w:rFonts w:ascii="Lucida Bright" w:hAnsi="Lucida Bright"/>
            </w:rPr>
          </w:rPrChange>
        </w:rPr>
        <w:pPrChange w:id="1550" w:author="Amy Cohen" w:date="2013-09-30T14:00:00Z">
          <w:pPr>
            <w:spacing w:after="0"/>
            <w:jc w:val="both"/>
          </w:pPr>
        </w:pPrChange>
      </w:pPr>
    </w:p>
    <w:sectPr w:rsidR="000E451F" w:rsidRPr="000E451F" w:rsidSect="00566153">
      <w:pgSz w:w="12240" w:h="15840"/>
      <w:pgMar w:top="1440" w:right="1440" w:bottom="1440" w:left="1440" w:header="720" w:footer="720" w:gutter="0"/>
      <w:cols w:space="720"/>
      <w:docGrid w:linePitch="326"/>
      <w:sectPrChange w:id="1551" w:author="Krystal Appiah" w:date="2015-07-24T11:59:00Z">
        <w:sectPr w:rsidR="000E451F" w:rsidRPr="000E451F" w:rsidSect="00566153">
          <w:pgMar w:top="1440" w:right="1800" w:bottom="1440" w:left="1800" w:header="720" w:footer="720" w:gutter="0"/>
          <w:docGrid w:linePitch="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ambria"/>
    <w:charset w:val="00"/>
    <w:family w:val="auto"/>
    <w:pitch w:val="variable"/>
    <w:sig w:usb0="80000267" w:usb1="00000000" w:usb2="00000000" w:usb3="00000000" w:csb0="000001F7" w:csb1="00000000"/>
  </w:font>
  <w:font w:name="Helvetica">
    <w:panose1 w:val="020B0604020202020204"/>
    <w:charset w:val="00"/>
    <w:family w:val="swiss"/>
    <w:notTrueType/>
    <w:pitch w:val="variable"/>
    <w:sig w:usb0="00000003" w:usb1="00000000" w:usb2="00000000" w:usb3="00000000" w:csb0="00000001" w:csb1="00000000"/>
  </w:font>
  <w:font w:name="American Typewriter">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784C"/>
    <w:multiLevelType w:val="hybridMultilevel"/>
    <w:tmpl w:val="8EE46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74AAF"/>
    <w:multiLevelType w:val="hybridMultilevel"/>
    <w:tmpl w:val="A53C8448"/>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6A685E"/>
    <w:multiLevelType w:val="hybridMultilevel"/>
    <w:tmpl w:val="76647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8A201F"/>
    <w:multiLevelType w:val="hybridMultilevel"/>
    <w:tmpl w:val="17D6B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81CD1"/>
    <w:multiLevelType w:val="hybridMultilevel"/>
    <w:tmpl w:val="65BA1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8F69C7"/>
    <w:multiLevelType w:val="hybridMultilevel"/>
    <w:tmpl w:val="6796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7A33B8"/>
    <w:multiLevelType w:val="hybridMultilevel"/>
    <w:tmpl w:val="C3C4DA2A"/>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0606BA"/>
    <w:multiLevelType w:val="hybridMultilevel"/>
    <w:tmpl w:val="6F3A9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4B35CB"/>
    <w:multiLevelType w:val="hybridMultilevel"/>
    <w:tmpl w:val="DD800966"/>
    <w:lvl w:ilvl="0" w:tplc="6EFAC7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E9D0878"/>
    <w:multiLevelType w:val="hybridMultilevel"/>
    <w:tmpl w:val="3800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781E33"/>
    <w:multiLevelType w:val="hybridMultilevel"/>
    <w:tmpl w:val="A678EE82"/>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B835F1"/>
    <w:multiLevelType w:val="hybridMultilevel"/>
    <w:tmpl w:val="466AD4C2"/>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222B48"/>
    <w:multiLevelType w:val="hybridMultilevel"/>
    <w:tmpl w:val="033C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1232F6"/>
    <w:multiLevelType w:val="hybridMultilevel"/>
    <w:tmpl w:val="AC223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D713EA"/>
    <w:multiLevelType w:val="hybridMultilevel"/>
    <w:tmpl w:val="4B125D38"/>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C37694"/>
    <w:multiLevelType w:val="hybridMultilevel"/>
    <w:tmpl w:val="C68CA2FA"/>
    <w:lvl w:ilvl="0" w:tplc="6EFAC75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96028E"/>
    <w:multiLevelType w:val="hybridMultilevel"/>
    <w:tmpl w:val="B8C28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312D4A"/>
    <w:multiLevelType w:val="hybridMultilevel"/>
    <w:tmpl w:val="6B449E8E"/>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7304B6"/>
    <w:multiLevelType w:val="hybridMultilevel"/>
    <w:tmpl w:val="AE14DAD0"/>
    <w:lvl w:ilvl="0" w:tplc="6EFAC7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6"/>
  </w:num>
  <w:num w:numId="4">
    <w:abstractNumId w:val="0"/>
  </w:num>
  <w:num w:numId="5">
    <w:abstractNumId w:val="3"/>
  </w:num>
  <w:num w:numId="6">
    <w:abstractNumId w:val="2"/>
  </w:num>
  <w:num w:numId="7">
    <w:abstractNumId w:val="7"/>
  </w:num>
  <w:num w:numId="8">
    <w:abstractNumId w:val="5"/>
  </w:num>
  <w:num w:numId="9">
    <w:abstractNumId w:val="9"/>
  </w:num>
  <w:num w:numId="10">
    <w:abstractNumId w:val="12"/>
  </w:num>
  <w:num w:numId="11">
    <w:abstractNumId w:val="8"/>
  </w:num>
  <w:num w:numId="12">
    <w:abstractNumId w:val="15"/>
  </w:num>
  <w:num w:numId="13">
    <w:abstractNumId w:val="18"/>
  </w:num>
  <w:num w:numId="14">
    <w:abstractNumId w:val="6"/>
  </w:num>
  <w:num w:numId="15">
    <w:abstractNumId w:val="14"/>
  </w:num>
  <w:num w:numId="16">
    <w:abstractNumId w:val="17"/>
  </w:num>
  <w:num w:numId="17">
    <w:abstractNumId w:val="1"/>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revisionView w:markup="0"/>
  <w:trackRevision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831"/>
    <w:rsid w:val="00044A35"/>
    <w:rsid w:val="000D1097"/>
    <w:rsid w:val="000E451F"/>
    <w:rsid w:val="000F6B4E"/>
    <w:rsid w:val="00177975"/>
    <w:rsid w:val="001A299E"/>
    <w:rsid w:val="001F4535"/>
    <w:rsid w:val="0020394F"/>
    <w:rsid w:val="002256BC"/>
    <w:rsid w:val="00237A50"/>
    <w:rsid w:val="00254419"/>
    <w:rsid w:val="00290014"/>
    <w:rsid w:val="002954AC"/>
    <w:rsid w:val="0031397D"/>
    <w:rsid w:val="003174FC"/>
    <w:rsid w:val="00353BA8"/>
    <w:rsid w:val="003A74F7"/>
    <w:rsid w:val="003E7236"/>
    <w:rsid w:val="00410EB5"/>
    <w:rsid w:val="00481026"/>
    <w:rsid w:val="00483463"/>
    <w:rsid w:val="00497446"/>
    <w:rsid w:val="004C1769"/>
    <w:rsid w:val="004E5FBD"/>
    <w:rsid w:val="004F3287"/>
    <w:rsid w:val="004F36FE"/>
    <w:rsid w:val="00515C55"/>
    <w:rsid w:val="0051635C"/>
    <w:rsid w:val="00533759"/>
    <w:rsid w:val="00556A0B"/>
    <w:rsid w:val="00566153"/>
    <w:rsid w:val="005915B2"/>
    <w:rsid w:val="005A332B"/>
    <w:rsid w:val="005B0741"/>
    <w:rsid w:val="005E63C9"/>
    <w:rsid w:val="00603C66"/>
    <w:rsid w:val="00624831"/>
    <w:rsid w:val="00652C1D"/>
    <w:rsid w:val="006914F8"/>
    <w:rsid w:val="006A1CE3"/>
    <w:rsid w:val="006F12BE"/>
    <w:rsid w:val="00706D54"/>
    <w:rsid w:val="00715C3E"/>
    <w:rsid w:val="00716547"/>
    <w:rsid w:val="007171D8"/>
    <w:rsid w:val="0072700A"/>
    <w:rsid w:val="007348E9"/>
    <w:rsid w:val="0074657A"/>
    <w:rsid w:val="00746760"/>
    <w:rsid w:val="007751B3"/>
    <w:rsid w:val="007B6498"/>
    <w:rsid w:val="007F3989"/>
    <w:rsid w:val="00823DBA"/>
    <w:rsid w:val="0086154C"/>
    <w:rsid w:val="008869FD"/>
    <w:rsid w:val="00895D49"/>
    <w:rsid w:val="008B6F73"/>
    <w:rsid w:val="008B7339"/>
    <w:rsid w:val="008E6315"/>
    <w:rsid w:val="00911923"/>
    <w:rsid w:val="00972F51"/>
    <w:rsid w:val="00976144"/>
    <w:rsid w:val="009A265D"/>
    <w:rsid w:val="009B10EC"/>
    <w:rsid w:val="009C6158"/>
    <w:rsid w:val="009D632C"/>
    <w:rsid w:val="00A33B23"/>
    <w:rsid w:val="00A5761D"/>
    <w:rsid w:val="00A63C50"/>
    <w:rsid w:val="00A705F7"/>
    <w:rsid w:val="00A76109"/>
    <w:rsid w:val="00A80F16"/>
    <w:rsid w:val="00A91FCF"/>
    <w:rsid w:val="00AB47E9"/>
    <w:rsid w:val="00AF65BD"/>
    <w:rsid w:val="00B30A32"/>
    <w:rsid w:val="00B33D81"/>
    <w:rsid w:val="00B44508"/>
    <w:rsid w:val="00B7485B"/>
    <w:rsid w:val="00B96FCE"/>
    <w:rsid w:val="00BA106F"/>
    <w:rsid w:val="00BF2B87"/>
    <w:rsid w:val="00C05826"/>
    <w:rsid w:val="00C10360"/>
    <w:rsid w:val="00CA1C1C"/>
    <w:rsid w:val="00CA5D31"/>
    <w:rsid w:val="00CD218E"/>
    <w:rsid w:val="00CD3885"/>
    <w:rsid w:val="00CF628B"/>
    <w:rsid w:val="00D66137"/>
    <w:rsid w:val="00D723B6"/>
    <w:rsid w:val="00DA038E"/>
    <w:rsid w:val="00DA03DB"/>
    <w:rsid w:val="00DC6D68"/>
    <w:rsid w:val="00DE10C8"/>
    <w:rsid w:val="00DE1547"/>
    <w:rsid w:val="00DF3689"/>
    <w:rsid w:val="00E144BB"/>
    <w:rsid w:val="00E46725"/>
    <w:rsid w:val="00E50999"/>
    <w:rsid w:val="00E75539"/>
    <w:rsid w:val="00E87E03"/>
    <w:rsid w:val="00EA29BA"/>
    <w:rsid w:val="00EB5504"/>
    <w:rsid w:val="00EE5C9B"/>
    <w:rsid w:val="00EF203A"/>
    <w:rsid w:val="00F3686E"/>
    <w:rsid w:val="00F43477"/>
    <w:rsid w:val="00F46855"/>
    <w:rsid w:val="00F614AE"/>
    <w:rsid w:val="00FA7439"/>
    <w:rsid w:val="00FB77B8"/>
    <w:rsid w:val="00FC0861"/>
    <w:rsid w:val="00FD0B0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2D6B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4AE"/>
    <w:pPr>
      <w:ind w:left="720"/>
      <w:contextualSpacing/>
    </w:pPr>
  </w:style>
  <w:style w:type="character" w:styleId="Hyperlink">
    <w:name w:val="Hyperlink"/>
    <w:basedOn w:val="DefaultParagraphFont"/>
    <w:rsid w:val="006914F8"/>
    <w:rPr>
      <w:color w:val="0000FF" w:themeColor="hyperlink"/>
      <w:u w:val="single"/>
    </w:rPr>
  </w:style>
  <w:style w:type="paragraph" w:styleId="BalloonText">
    <w:name w:val="Balloon Text"/>
    <w:basedOn w:val="Normal"/>
    <w:link w:val="BalloonTextChar"/>
    <w:rsid w:val="0029001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290014"/>
    <w:rPr>
      <w:rFonts w:ascii="Lucida Grande" w:hAnsi="Lucida Grande" w:cs="Lucida Grande"/>
      <w:sz w:val="18"/>
      <w:szCs w:val="18"/>
    </w:rPr>
  </w:style>
  <w:style w:type="table" w:styleId="TableGrid">
    <w:name w:val="Table Grid"/>
    <w:basedOn w:val="TableNormal"/>
    <w:rsid w:val="00E75539"/>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yle9">
    <w:name w:val="style9"/>
    <w:basedOn w:val="DefaultParagraphFont"/>
    <w:rsid w:val="00D661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2D6B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4AE"/>
    <w:pPr>
      <w:ind w:left="720"/>
      <w:contextualSpacing/>
    </w:pPr>
  </w:style>
  <w:style w:type="character" w:styleId="Hyperlink">
    <w:name w:val="Hyperlink"/>
    <w:basedOn w:val="DefaultParagraphFont"/>
    <w:rsid w:val="006914F8"/>
    <w:rPr>
      <w:color w:val="0000FF" w:themeColor="hyperlink"/>
      <w:u w:val="single"/>
    </w:rPr>
  </w:style>
  <w:style w:type="paragraph" w:styleId="BalloonText">
    <w:name w:val="Balloon Text"/>
    <w:basedOn w:val="Normal"/>
    <w:link w:val="BalloonTextChar"/>
    <w:rsid w:val="0029001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290014"/>
    <w:rPr>
      <w:rFonts w:ascii="Lucida Grande" w:hAnsi="Lucida Grande" w:cs="Lucida Grande"/>
      <w:sz w:val="18"/>
      <w:szCs w:val="18"/>
    </w:rPr>
  </w:style>
  <w:style w:type="table" w:styleId="TableGrid">
    <w:name w:val="Table Grid"/>
    <w:basedOn w:val="TableNormal"/>
    <w:rsid w:val="00E75539"/>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yle9">
    <w:name w:val="style9"/>
    <w:basedOn w:val="DefaultParagraphFont"/>
    <w:rsid w:val="00D66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10</Pages>
  <Words>3783</Words>
  <Characters>21568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History Making Productions</Company>
  <LinksUpToDate>false</LinksUpToDate>
  <CharactersWithSpaces>25301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Cohen</dc:creator>
  <cp:lastModifiedBy>Krystal Appiah</cp:lastModifiedBy>
  <cp:revision>6</cp:revision>
  <cp:lastPrinted>2013-09-01T18:14:00Z</cp:lastPrinted>
  <dcterms:created xsi:type="dcterms:W3CDTF">2015-07-24T14:35:00Z</dcterms:created>
  <dcterms:modified xsi:type="dcterms:W3CDTF">2015-07-24T16:03:00Z</dcterms:modified>
</cp:coreProperties>
</file>